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C25" w:rsidRDefault="00612C25" w:rsidP="00137706">
      <w:pPr>
        <w:rPr>
          <w:b/>
          <w:sz w:val="28"/>
        </w:rPr>
      </w:pPr>
    </w:p>
    <w:p w:rsidR="00612C25" w:rsidRDefault="00612C25" w:rsidP="00137706">
      <w:pPr>
        <w:rPr>
          <w:b/>
          <w:sz w:val="28"/>
        </w:rPr>
      </w:pPr>
    </w:p>
    <w:p w:rsidR="00612C25" w:rsidRDefault="00612C25" w:rsidP="00137706">
      <w:pPr>
        <w:rPr>
          <w:b/>
          <w:sz w:val="28"/>
        </w:rPr>
      </w:pPr>
    </w:p>
    <w:p w:rsidR="00612C25" w:rsidRDefault="00612C25" w:rsidP="00137706">
      <w:pPr>
        <w:rPr>
          <w:b/>
          <w:sz w:val="28"/>
        </w:rPr>
      </w:pPr>
    </w:p>
    <w:p w:rsidR="00612C25" w:rsidRDefault="00612C25" w:rsidP="00137706">
      <w:pPr>
        <w:rPr>
          <w:b/>
          <w:sz w:val="28"/>
        </w:rPr>
      </w:pPr>
    </w:p>
    <w:p w:rsidR="00612C25" w:rsidRDefault="00612C25" w:rsidP="00137706">
      <w:pPr>
        <w:rPr>
          <w:b/>
          <w:sz w:val="28"/>
        </w:rPr>
      </w:pPr>
    </w:p>
    <w:p w:rsidR="00612C25" w:rsidRDefault="00612C25" w:rsidP="00137706">
      <w:pPr>
        <w:rPr>
          <w:b/>
          <w:sz w:val="28"/>
        </w:rPr>
      </w:pPr>
    </w:p>
    <w:p w:rsidR="00137706" w:rsidRDefault="00612C25" w:rsidP="00137706">
      <w:pPr>
        <w:rPr>
          <w:b/>
          <w:sz w:val="28"/>
        </w:rPr>
      </w:pPr>
      <w:r>
        <w:rPr>
          <w:b/>
          <w:noProof/>
          <w:sz w:val="28"/>
        </w:rPr>
        <w:drawing>
          <wp:anchor distT="0" distB="0" distL="114300" distR="114300" simplePos="0" relativeHeight="251658240" behindDoc="0" locked="0" layoutInCell="1" allowOverlap="1">
            <wp:simplePos x="0" y="0"/>
            <wp:positionH relativeFrom="margin">
              <wp:posOffset>-557530</wp:posOffset>
            </wp:positionH>
            <wp:positionV relativeFrom="margin">
              <wp:posOffset>-567690</wp:posOffset>
            </wp:positionV>
            <wp:extent cx="1890395" cy="447040"/>
            <wp:effectExtent l="0" t="0" r="0" b="0"/>
            <wp:wrapSquare wrapText="bothSides"/>
            <wp:docPr id="1" name="Obrázek 1" descr="C:\Users\hladik\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ladik\Desktop\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a:ln>
                      <a:noFill/>
                    </a:ln>
                  </pic:spPr>
                </pic:pic>
              </a:graphicData>
            </a:graphic>
          </wp:anchor>
        </w:drawing>
      </w:r>
    </w:p>
    <w:p w:rsidR="00465F3E" w:rsidRDefault="00465F3E" w:rsidP="00465F3E">
      <w:pPr>
        <w:jc w:val="center"/>
        <w:rPr>
          <w:sz w:val="32"/>
          <w:szCs w:val="32"/>
        </w:rPr>
      </w:pPr>
      <w:r>
        <w:rPr>
          <w:color w:val="000000"/>
          <w:sz w:val="32"/>
          <w:szCs w:val="32"/>
        </w:rPr>
        <w:t>Žádost o akreditaci</w:t>
      </w:r>
    </w:p>
    <w:p w:rsidR="00465F3E" w:rsidRDefault="00465F3E" w:rsidP="00465F3E">
      <w:pPr>
        <w:jc w:val="center"/>
        <w:rPr>
          <w:sz w:val="32"/>
          <w:szCs w:val="32"/>
        </w:rPr>
      </w:pPr>
    </w:p>
    <w:p w:rsidR="00465F3E" w:rsidRDefault="00465F3E" w:rsidP="00465F3E">
      <w:pPr>
        <w:spacing w:line="360" w:lineRule="auto"/>
        <w:jc w:val="center"/>
        <w:rPr>
          <w:sz w:val="32"/>
          <w:szCs w:val="32"/>
        </w:rPr>
      </w:pPr>
      <w:r>
        <w:rPr>
          <w:sz w:val="32"/>
          <w:szCs w:val="32"/>
        </w:rPr>
        <w:t>bakalářského studijního programu</w:t>
      </w:r>
    </w:p>
    <w:p w:rsidR="00465F3E" w:rsidRDefault="00465F3E" w:rsidP="00465F3E">
      <w:pPr>
        <w:spacing w:line="360" w:lineRule="auto"/>
        <w:jc w:val="center"/>
        <w:rPr>
          <w:sz w:val="32"/>
          <w:szCs w:val="32"/>
        </w:rPr>
      </w:pPr>
    </w:p>
    <w:p w:rsidR="00465F3E" w:rsidRDefault="00465F3E" w:rsidP="00465F3E">
      <w:pPr>
        <w:spacing w:line="360" w:lineRule="auto"/>
        <w:jc w:val="center"/>
        <w:rPr>
          <w:b/>
          <w:sz w:val="32"/>
          <w:szCs w:val="32"/>
        </w:rPr>
      </w:pPr>
      <w:r>
        <w:rPr>
          <w:b/>
          <w:sz w:val="32"/>
          <w:szCs w:val="32"/>
        </w:rPr>
        <w:t>SOCIÁLNÍ PEDAGOGIKA</w:t>
      </w:r>
    </w:p>
    <w:p w:rsidR="00465F3E" w:rsidRDefault="00465F3E" w:rsidP="00465F3E">
      <w:pPr>
        <w:spacing w:line="360" w:lineRule="auto"/>
        <w:jc w:val="center"/>
        <w:rPr>
          <w:sz w:val="32"/>
          <w:szCs w:val="32"/>
        </w:rPr>
      </w:pPr>
    </w:p>
    <w:p w:rsidR="00465F3E" w:rsidRDefault="00465F3E" w:rsidP="00465F3E">
      <w:pPr>
        <w:jc w:val="center"/>
        <w:rPr>
          <w:sz w:val="32"/>
          <w:szCs w:val="32"/>
        </w:rPr>
      </w:pPr>
      <w:r>
        <w:rPr>
          <w:sz w:val="32"/>
          <w:szCs w:val="32"/>
        </w:rPr>
        <w:t>prezenční forma studia</w:t>
      </w:r>
    </w:p>
    <w:p w:rsidR="00465F3E" w:rsidRDefault="00465F3E" w:rsidP="00465F3E"/>
    <w:p w:rsidR="00465F3E" w:rsidRDefault="00465F3E" w:rsidP="00465F3E"/>
    <w:p w:rsidR="00465F3E" w:rsidRDefault="00465F3E" w:rsidP="00465F3E"/>
    <w:p w:rsidR="00465F3E" w:rsidRDefault="00465F3E" w:rsidP="00465F3E"/>
    <w:p w:rsidR="00465F3E" w:rsidRDefault="00465F3E" w:rsidP="00465F3E"/>
    <w:p w:rsidR="00465F3E" w:rsidRDefault="00465F3E" w:rsidP="00465F3E"/>
    <w:p w:rsidR="00465F3E" w:rsidRDefault="00465F3E" w:rsidP="00465F3E"/>
    <w:p w:rsidR="00465F3E" w:rsidRDefault="00465F3E" w:rsidP="00465F3E"/>
    <w:p w:rsidR="00465F3E" w:rsidRDefault="00465F3E" w:rsidP="00465F3E"/>
    <w:p w:rsidR="00465F3E" w:rsidRDefault="00465F3E" w:rsidP="00465F3E"/>
    <w:p w:rsidR="00465F3E" w:rsidRDefault="00465F3E" w:rsidP="00465F3E"/>
    <w:p w:rsidR="00465F3E" w:rsidRDefault="00465F3E" w:rsidP="00465F3E"/>
    <w:p w:rsidR="00465F3E" w:rsidRDefault="00465F3E" w:rsidP="00465F3E"/>
    <w:p w:rsidR="00465F3E" w:rsidRDefault="00465F3E" w:rsidP="00465F3E">
      <w:pPr>
        <w:jc w:val="center"/>
        <w:rPr>
          <w:sz w:val="32"/>
          <w:szCs w:val="32"/>
        </w:rPr>
      </w:pPr>
    </w:p>
    <w:p w:rsidR="00465F3E" w:rsidRDefault="00465F3E" w:rsidP="00465F3E">
      <w:pPr>
        <w:jc w:val="center"/>
        <w:rPr>
          <w:sz w:val="32"/>
          <w:szCs w:val="32"/>
        </w:rPr>
      </w:pPr>
    </w:p>
    <w:p w:rsidR="00465F3E" w:rsidRDefault="00465F3E" w:rsidP="00465F3E">
      <w:pPr>
        <w:jc w:val="center"/>
        <w:rPr>
          <w:sz w:val="32"/>
          <w:szCs w:val="32"/>
        </w:rPr>
      </w:pPr>
    </w:p>
    <w:p w:rsidR="00465F3E" w:rsidRDefault="00465F3E" w:rsidP="00465F3E">
      <w:pPr>
        <w:jc w:val="center"/>
        <w:rPr>
          <w:sz w:val="32"/>
          <w:szCs w:val="32"/>
        </w:rPr>
      </w:pPr>
    </w:p>
    <w:p w:rsidR="00465F3E" w:rsidRDefault="00465F3E" w:rsidP="00465F3E">
      <w:pPr>
        <w:jc w:val="center"/>
        <w:rPr>
          <w:sz w:val="32"/>
          <w:szCs w:val="32"/>
        </w:rPr>
      </w:pPr>
    </w:p>
    <w:p w:rsidR="00465F3E" w:rsidRDefault="00465F3E" w:rsidP="00465F3E">
      <w:pPr>
        <w:jc w:val="center"/>
        <w:rPr>
          <w:sz w:val="32"/>
          <w:szCs w:val="32"/>
        </w:rPr>
      </w:pPr>
    </w:p>
    <w:p w:rsidR="00465F3E" w:rsidRDefault="00465F3E" w:rsidP="00465F3E">
      <w:pPr>
        <w:jc w:val="center"/>
        <w:rPr>
          <w:sz w:val="32"/>
          <w:szCs w:val="32"/>
        </w:rPr>
      </w:pPr>
    </w:p>
    <w:p w:rsidR="00465F3E" w:rsidRDefault="00465F3E" w:rsidP="00465F3E">
      <w:pPr>
        <w:jc w:val="center"/>
        <w:rPr>
          <w:sz w:val="32"/>
          <w:szCs w:val="32"/>
        </w:rPr>
      </w:pPr>
    </w:p>
    <w:p w:rsidR="00465F3E" w:rsidRDefault="00465F3E" w:rsidP="00465F3E">
      <w:pPr>
        <w:jc w:val="center"/>
        <w:rPr>
          <w:sz w:val="32"/>
          <w:szCs w:val="32"/>
        </w:rPr>
      </w:pPr>
    </w:p>
    <w:p w:rsidR="00465F3E" w:rsidRDefault="00465F3E" w:rsidP="00465F3E">
      <w:pPr>
        <w:jc w:val="center"/>
        <w:rPr>
          <w:sz w:val="32"/>
          <w:szCs w:val="32"/>
        </w:rPr>
      </w:pPr>
      <w:r>
        <w:rPr>
          <w:sz w:val="32"/>
          <w:szCs w:val="32"/>
        </w:rPr>
        <w:t>Zlín 2018</w:t>
      </w:r>
    </w:p>
    <w:p w:rsidR="00465F3E" w:rsidRDefault="00465F3E" w:rsidP="00465F3E">
      <w:pPr>
        <w:jc w:val="center"/>
        <w:rPr>
          <w:sz w:val="32"/>
          <w:szCs w:val="32"/>
        </w:rPr>
      </w:pPr>
    </w:p>
    <w:p w:rsidR="00465F3E" w:rsidRDefault="00465F3E" w:rsidP="00465F3E">
      <w:pPr>
        <w:jc w:val="center"/>
        <w:rPr>
          <w:sz w:val="32"/>
          <w:szCs w:val="32"/>
        </w:rPr>
      </w:pPr>
    </w:p>
    <w:p w:rsidR="00465F3E" w:rsidRDefault="00465F3E" w:rsidP="00465F3E">
      <w:pPr>
        <w:jc w:val="center"/>
        <w:rPr>
          <w:sz w:val="32"/>
          <w:szCs w:val="32"/>
        </w:rPr>
      </w:pPr>
    </w:p>
    <w:p w:rsidR="00465F3E" w:rsidRDefault="00465F3E" w:rsidP="00465F3E">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rsidR="00465F3E" w:rsidRDefault="00465F3E" w:rsidP="00465F3E">
      <w:pPr>
        <w:rPr>
          <w:b/>
          <w:sz w:val="28"/>
        </w:rPr>
      </w:pPr>
    </w:p>
    <w:p w:rsidR="00465F3E" w:rsidRDefault="00465F3E" w:rsidP="00465F3E">
      <w:pPr>
        <w:spacing w:after="240"/>
        <w:rPr>
          <w:b/>
          <w:sz w:val="28"/>
        </w:rPr>
      </w:pPr>
      <w:r>
        <w:rPr>
          <w:b/>
          <w:sz w:val="28"/>
        </w:rPr>
        <w:t xml:space="preserve">Název vysoké školy: </w:t>
      </w:r>
      <w:r>
        <w:rPr>
          <w:sz w:val="28"/>
        </w:rPr>
        <w:t>Univerzita Tomáše Bati ve Zlíně</w:t>
      </w:r>
    </w:p>
    <w:p w:rsidR="00465F3E" w:rsidRDefault="00465F3E" w:rsidP="00465F3E">
      <w:pPr>
        <w:spacing w:after="240"/>
        <w:rPr>
          <w:b/>
          <w:sz w:val="28"/>
        </w:rPr>
      </w:pPr>
    </w:p>
    <w:p w:rsidR="00465F3E" w:rsidRDefault="00465F3E" w:rsidP="00465F3E">
      <w:pPr>
        <w:spacing w:after="240"/>
        <w:rPr>
          <w:b/>
          <w:sz w:val="28"/>
        </w:rPr>
      </w:pPr>
      <w:r>
        <w:rPr>
          <w:b/>
          <w:sz w:val="28"/>
        </w:rPr>
        <w:t xml:space="preserve">Název součásti vysoké školy: </w:t>
      </w:r>
      <w:r>
        <w:rPr>
          <w:sz w:val="28"/>
        </w:rPr>
        <w:t xml:space="preserve">Fakulta humanitních studií </w:t>
      </w:r>
    </w:p>
    <w:p w:rsidR="00465F3E" w:rsidRDefault="00465F3E" w:rsidP="00465F3E">
      <w:pPr>
        <w:spacing w:after="240"/>
        <w:rPr>
          <w:b/>
          <w:sz w:val="28"/>
        </w:rPr>
      </w:pPr>
    </w:p>
    <w:p w:rsidR="00465F3E" w:rsidRDefault="00465F3E" w:rsidP="00465F3E">
      <w:pPr>
        <w:spacing w:after="240"/>
        <w:rPr>
          <w:b/>
          <w:sz w:val="28"/>
        </w:rPr>
      </w:pPr>
      <w:r>
        <w:rPr>
          <w:b/>
          <w:sz w:val="28"/>
        </w:rPr>
        <w:t xml:space="preserve">Název spolupracující instituce: </w:t>
      </w:r>
    </w:p>
    <w:p w:rsidR="00465F3E" w:rsidRDefault="00465F3E" w:rsidP="00465F3E">
      <w:pPr>
        <w:spacing w:after="240"/>
        <w:rPr>
          <w:b/>
          <w:sz w:val="28"/>
        </w:rPr>
      </w:pPr>
    </w:p>
    <w:p w:rsidR="00465F3E" w:rsidRDefault="00465F3E" w:rsidP="00465F3E">
      <w:pPr>
        <w:spacing w:after="240"/>
        <w:rPr>
          <w:b/>
          <w:sz w:val="28"/>
        </w:rPr>
      </w:pPr>
      <w:r>
        <w:rPr>
          <w:b/>
          <w:sz w:val="28"/>
        </w:rPr>
        <w:t xml:space="preserve">Název studijního programu: </w:t>
      </w:r>
      <w:r>
        <w:rPr>
          <w:sz w:val="28"/>
        </w:rPr>
        <w:t>Sociální pedagogika</w:t>
      </w:r>
    </w:p>
    <w:p w:rsidR="00465F3E" w:rsidRDefault="00465F3E" w:rsidP="00465F3E">
      <w:pPr>
        <w:spacing w:after="240"/>
        <w:rPr>
          <w:b/>
          <w:sz w:val="28"/>
        </w:rPr>
      </w:pPr>
    </w:p>
    <w:p w:rsidR="00465F3E" w:rsidRDefault="00465F3E" w:rsidP="00465F3E">
      <w:pPr>
        <w:spacing w:after="240"/>
        <w:ind w:left="3544" w:hanging="3544"/>
        <w:rPr>
          <w:sz w:val="28"/>
          <w:szCs w:val="28"/>
        </w:rPr>
      </w:pPr>
      <w:r>
        <w:rPr>
          <w:b/>
          <w:sz w:val="28"/>
          <w:szCs w:val="28"/>
        </w:rPr>
        <w:t>Typ žádosti o akreditaci:</w:t>
      </w:r>
      <w:r>
        <w:rPr>
          <w:sz w:val="28"/>
          <w:szCs w:val="28"/>
        </w:rPr>
        <w:t xml:space="preserve"> udělení akreditace </w:t>
      </w:r>
    </w:p>
    <w:p w:rsidR="00465F3E" w:rsidRDefault="00465F3E" w:rsidP="00465F3E">
      <w:pPr>
        <w:spacing w:after="240"/>
        <w:rPr>
          <w:b/>
          <w:sz w:val="28"/>
        </w:rPr>
      </w:pPr>
    </w:p>
    <w:p w:rsidR="00465F3E" w:rsidRDefault="00465F3E" w:rsidP="00465F3E">
      <w:pPr>
        <w:spacing w:after="240"/>
        <w:rPr>
          <w:b/>
          <w:sz w:val="28"/>
        </w:rPr>
      </w:pPr>
      <w:r>
        <w:rPr>
          <w:b/>
          <w:sz w:val="28"/>
        </w:rPr>
        <w:t xml:space="preserve">Schvalující orgán: </w:t>
      </w:r>
      <w:r>
        <w:rPr>
          <w:sz w:val="28"/>
        </w:rPr>
        <w:t>Vědecká rada FHS UTB, Rada pro vnitřní hodnocení UTB</w:t>
      </w:r>
    </w:p>
    <w:p w:rsidR="00465F3E" w:rsidRDefault="00465F3E" w:rsidP="00465F3E">
      <w:pPr>
        <w:spacing w:after="240"/>
        <w:rPr>
          <w:b/>
          <w:sz w:val="28"/>
        </w:rPr>
      </w:pPr>
    </w:p>
    <w:p w:rsidR="00465F3E" w:rsidRDefault="00465F3E" w:rsidP="00465F3E">
      <w:pPr>
        <w:spacing w:after="240"/>
        <w:rPr>
          <w:b/>
          <w:sz w:val="28"/>
        </w:rPr>
      </w:pPr>
      <w:r>
        <w:rPr>
          <w:b/>
          <w:sz w:val="28"/>
        </w:rPr>
        <w:t xml:space="preserve">Datum schválení žádosti: </w:t>
      </w:r>
      <w:r>
        <w:rPr>
          <w:sz w:val="28"/>
        </w:rPr>
        <w:t>schváleno Vědeckou radou FHS dne 3. 1. 2018</w:t>
      </w:r>
    </w:p>
    <w:p w:rsidR="00465F3E" w:rsidRDefault="00465F3E" w:rsidP="00465F3E">
      <w:pPr>
        <w:spacing w:after="240"/>
        <w:rPr>
          <w:b/>
          <w:sz w:val="28"/>
        </w:rPr>
      </w:pPr>
    </w:p>
    <w:p w:rsidR="00465F3E" w:rsidRDefault="00465F3E" w:rsidP="00465F3E">
      <w:pPr>
        <w:spacing w:after="240"/>
        <w:rPr>
          <w:b/>
          <w:sz w:val="28"/>
        </w:rPr>
      </w:pPr>
      <w:r>
        <w:rPr>
          <w:b/>
          <w:sz w:val="28"/>
        </w:rPr>
        <w:t>Odkaz na elektronickou podobu žádosti:</w:t>
      </w:r>
    </w:p>
    <w:p w:rsidR="00465F3E" w:rsidRDefault="00D40AB8" w:rsidP="00465F3E">
      <w:pPr>
        <w:rPr>
          <w:sz w:val="28"/>
        </w:rPr>
      </w:pPr>
      <w:hyperlink r:id="rId9" w:history="1">
        <w:r w:rsidR="007E0E0B" w:rsidRPr="009E04CF">
          <w:rPr>
            <w:rStyle w:val="Hypertextovodkaz"/>
            <w:sz w:val="28"/>
            <w:szCs w:val="28"/>
          </w:rPr>
          <w:t>https://fhs.utb.cz/wp-login.php</w:t>
        </w:r>
      </w:hyperlink>
      <w:r w:rsidR="009D3B25">
        <w:rPr>
          <w:sz w:val="28"/>
          <w:szCs w:val="28"/>
        </w:rPr>
        <w:t xml:space="preserve">       </w:t>
      </w:r>
    </w:p>
    <w:p w:rsidR="00465F3E" w:rsidRDefault="00465F3E" w:rsidP="009D3B25">
      <w:pPr>
        <w:rPr>
          <w:sz w:val="28"/>
        </w:rPr>
      </w:pPr>
      <w:r>
        <w:rPr>
          <w:sz w:val="28"/>
        </w:rPr>
        <w:t xml:space="preserve">jméno a heslo k přístupu na www: fhs-akreditace, </w:t>
      </w:r>
      <w:r w:rsidR="009D3B25" w:rsidRPr="009D3B25">
        <w:rPr>
          <w:sz w:val="28"/>
        </w:rPr>
        <w:t>FHS_akreditace/123</w:t>
      </w:r>
    </w:p>
    <w:p w:rsidR="009D3B25" w:rsidRDefault="009D3B25" w:rsidP="009D3B25">
      <w:pPr>
        <w:spacing w:after="240"/>
        <w:rPr>
          <w:sz w:val="28"/>
        </w:rPr>
      </w:pPr>
      <w:r w:rsidRPr="009D3B25">
        <w:rPr>
          <w:sz w:val="28"/>
        </w:rPr>
        <w:t xml:space="preserve">Poté odkaz: </w:t>
      </w:r>
      <w:hyperlink r:id="rId10" w:history="1">
        <w:r w:rsidRPr="009E04CF">
          <w:rPr>
            <w:rStyle w:val="Hypertextovodkaz"/>
            <w:sz w:val="28"/>
          </w:rPr>
          <w:t>https://fhs.utb.cz/o-fakulte/uredni-deska/akreditace/</w:t>
        </w:r>
      </w:hyperlink>
    </w:p>
    <w:p w:rsidR="00465F3E" w:rsidRDefault="00465F3E" w:rsidP="00465F3E">
      <w:pPr>
        <w:spacing w:after="240"/>
        <w:rPr>
          <w:b/>
          <w:sz w:val="28"/>
        </w:rPr>
      </w:pPr>
      <w:r>
        <w:rPr>
          <w:b/>
          <w:sz w:val="28"/>
        </w:rPr>
        <w:t>Odkazy na relevantní vnitřní předpisy:</w:t>
      </w:r>
    </w:p>
    <w:p w:rsidR="00465F3E" w:rsidRDefault="00465F3E" w:rsidP="00465F3E">
      <w:pPr>
        <w:spacing w:after="120"/>
        <w:rPr>
          <w:sz w:val="28"/>
          <w:szCs w:val="28"/>
        </w:rPr>
      </w:pPr>
      <w:r w:rsidRPr="003A3E75">
        <w:rPr>
          <w:sz w:val="28"/>
          <w:szCs w:val="28"/>
        </w:rPr>
        <w:t xml:space="preserve">Vnitřní předpisy UTB: </w:t>
      </w:r>
      <w:hyperlink r:id="rId11" w:history="1">
        <w:r w:rsidR="003A3E75" w:rsidRPr="009E04CF">
          <w:rPr>
            <w:rStyle w:val="Hypertextovodkaz"/>
            <w:sz w:val="28"/>
            <w:szCs w:val="28"/>
          </w:rPr>
          <w:t>https://www.utb.cz/univerzita/uredni-deska/vnitrni-normy-a-predpisy/vnitrni-predpisy/</w:t>
        </w:r>
      </w:hyperlink>
    </w:p>
    <w:p w:rsidR="00465F3E" w:rsidRPr="00015D07" w:rsidRDefault="00465F3E" w:rsidP="00465F3E">
      <w:pPr>
        <w:spacing w:after="240"/>
        <w:rPr>
          <w:sz w:val="28"/>
          <w:szCs w:val="28"/>
        </w:rPr>
      </w:pPr>
      <w:r w:rsidRPr="00015D07">
        <w:rPr>
          <w:sz w:val="28"/>
          <w:szCs w:val="28"/>
        </w:rPr>
        <w:t xml:space="preserve">Vnitřní předpisy FHS: </w:t>
      </w:r>
      <w:hyperlink r:id="rId12" w:history="1">
        <w:r w:rsidR="00015D07" w:rsidRPr="00015D07">
          <w:rPr>
            <w:rStyle w:val="Hypertextovodkaz"/>
            <w:sz w:val="28"/>
            <w:szCs w:val="28"/>
          </w:rPr>
          <w:t>https://fhs.utb.cz/o-fakulte/uredni-deska/vnitrni-normy-a-predpisy/vnitrni-predpisy-utb-a-fhs/</w:t>
        </w:r>
      </w:hyperlink>
    </w:p>
    <w:p w:rsidR="00B53806" w:rsidRDefault="00465F3E" w:rsidP="00775B1F">
      <w:pPr>
        <w:spacing w:after="240"/>
        <w:rPr>
          <w:sz w:val="28"/>
        </w:rPr>
      </w:pPr>
      <w:r>
        <w:rPr>
          <w:b/>
          <w:sz w:val="28"/>
        </w:rPr>
        <w:t xml:space="preserve">ISCED F: </w:t>
      </w:r>
      <w:r w:rsidRPr="008610E3">
        <w:rPr>
          <w:sz w:val="28"/>
        </w:rPr>
        <w:t>0188 Interdisciplinární programy a kvalifikace zahrnující vzdělávání a výchovu</w:t>
      </w:r>
    </w:p>
    <w:p w:rsidR="00137706" w:rsidRDefault="00137706"/>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37706" w:rsidTr="00137706">
        <w:tc>
          <w:tcPr>
            <w:tcW w:w="9285" w:type="dxa"/>
            <w:gridSpan w:val="4"/>
            <w:tcBorders>
              <w:bottom w:val="double" w:sz="4" w:space="0" w:color="auto"/>
            </w:tcBorders>
            <w:shd w:val="clear" w:color="auto" w:fill="BDD6EE"/>
          </w:tcPr>
          <w:p w:rsidR="00137706" w:rsidRDefault="00137706" w:rsidP="00137706">
            <w:pPr>
              <w:jc w:val="both"/>
              <w:rPr>
                <w:b/>
                <w:sz w:val="28"/>
              </w:rPr>
            </w:pPr>
            <w:r>
              <w:rPr>
                <w:b/>
                <w:sz w:val="28"/>
              </w:rPr>
              <w:lastRenderedPageBreak/>
              <w:t xml:space="preserve">B-I – </w:t>
            </w:r>
            <w:r>
              <w:rPr>
                <w:b/>
                <w:sz w:val="26"/>
                <w:szCs w:val="26"/>
              </w:rPr>
              <w:t>Charakteristika studijního programu</w:t>
            </w:r>
          </w:p>
        </w:tc>
      </w:tr>
      <w:tr w:rsidR="00137706" w:rsidTr="00137706">
        <w:tc>
          <w:tcPr>
            <w:tcW w:w="3168" w:type="dxa"/>
            <w:tcBorders>
              <w:bottom w:val="single" w:sz="2" w:space="0" w:color="auto"/>
            </w:tcBorders>
            <w:shd w:val="clear" w:color="auto" w:fill="F7CAAC"/>
          </w:tcPr>
          <w:p w:rsidR="00137706" w:rsidRDefault="00137706" w:rsidP="00137706">
            <w:pPr>
              <w:jc w:val="both"/>
              <w:rPr>
                <w:b/>
              </w:rPr>
            </w:pPr>
            <w:r>
              <w:rPr>
                <w:b/>
              </w:rPr>
              <w:t>Název studijního programu</w:t>
            </w:r>
          </w:p>
        </w:tc>
        <w:tc>
          <w:tcPr>
            <w:tcW w:w="6117" w:type="dxa"/>
            <w:gridSpan w:val="3"/>
            <w:tcBorders>
              <w:bottom w:val="single" w:sz="2" w:space="0" w:color="auto"/>
            </w:tcBorders>
          </w:tcPr>
          <w:p w:rsidR="00137706" w:rsidRDefault="00137706" w:rsidP="00137706">
            <w:r>
              <w:t>Sociální pedagogika</w:t>
            </w:r>
          </w:p>
        </w:tc>
      </w:tr>
      <w:tr w:rsidR="00137706" w:rsidTr="00137706">
        <w:tc>
          <w:tcPr>
            <w:tcW w:w="3168" w:type="dxa"/>
            <w:tcBorders>
              <w:bottom w:val="single" w:sz="2" w:space="0" w:color="auto"/>
            </w:tcBorders>
            <w:shd w:val="clear" w:color="auto" w:fill="F7CAAC"/>
          </w:tcPr>
          <w:p w:rsidR="00137706" w:rsidRDefault="00137706" w:rsidP="00137706">
            <w:pPr>
              <w:jc w:val="both"/>
              <w:rPr>
                <w:b/>
              </w:rPr>
            </w:pPr>
            <w:r>
              <w:rPr>
                <w:b/>
              </w:rPr>
              <w:t>Typ studijního programu</w:t>
            </w:r>
          </w:p>
        </w:tc>
        <w:tc>
          <w:tcPr>
            <w:tcW w:w="6117" w:type="dxa"/>
            <w:gridSpan w:val="3"/>
            <w:tcBorders>
              <w:bottom w:val="single" w:sz="2" w:space="0" w:color="auto"/>
            </w:tcBorders>
          </w:tcPr>
          <w:p w:rsidR="00137706" w:rsidRDefault="00137706" w:rsidP="00137706">
            <w:r>
              <w:t>bakalářský</w:t>
            </w:r>
          </w:p>
        </w:tc>
      </w:tr>
      <w:tr w:rsidR="00137706" w:rsidTr="00137706">
        <w:tc>
          <w:tcPr>
            <w:tcW w:w="3168" w:type="dxa"/>
            <w:tcBorders>
              <w:bottom w:val="single" w:sz="2" w:space="0" w:color="auto"/>
            </w:tcBorders>
            <w:shd w:val="clear" w:color="auto" w:fill="F7CAAC"/>
          </w:tcPr>
          <w:p w:rsidR="00137706" w:rsidRDefault="00137706" w:rsidP="00137706">
            <w:pPr>
              <w:jc w:val="both"/>
              <w:rPr>
                <w:b/>
              </w:rPr>
            </w:pPr>
            <w:r>
              <w:rPr>
                <w:b/>
              </w:rPr>
              <w:t>Profil studijního programu</w:t>
            </w:r>
          </w:p>
        </w:tc>
        <w:tc>
          <w:tcPr>
            <w:tcW w:w="6117" w:type="dxa"/>
            <w:gridSpan w:val="3"/>
            <w:tcBorders>
              <w:bottom w:val="single" w:sz="2" w:space="0" w:color="auto"/>
            </w:tcBorders>
          </w:tcPr>
          <w:p w:rsidR="00137706" w:rsidRDefault="00137706" w:rsidP="00137706">
            <w:r>
              <w:t xml:space="preserve">akademicky zaměřený </w:t>
            </w:r>
          </w:p>
        </w:tc>
      </w:tr>
      <w:tr w:rsidR="00137706" w:rsidTr="00137706">
        <w:tc>
          <w:tcPr>
            <w:tcW w:w="3168" w:type="dxa"/>
            <w:tcBorders>
              <w:bottom w:val="single" w:sz="2" w:space="0" w:color="auto"/>
            </w:tcBorders>
            <w:shd w:val="clear" w:color="auto" w:fill="F7CAAC"/>
          </w:tcPr>
          <w:p w:rsidR="00137706" w:rsidRDefault="00137706" w:rsidP="00137706">
            <w:pPr>
              <w:jc w:val="both"/>
              <w:rPr>
                <w:b/>
              </w:rPr>
            </w:pPr>
            <w:r>
              <w:rPr>
                <w:b/>
              </w:rPr>
              <w:t>Forma studia</w:t>
            </w:r>
          </w:p>
        </w:tc>
        <w:tc>
          <w:tcPr>
            <w:tcW w:w="6117" w:type="dxa"/>
            <w:gridSpan w:val="3"/>
            <w:tcBorders>
              <w:bottom w:val="single" w:sz="2" w:space="0" w:color="auto"/>
            </w:tcBorders>
          </w:tcPr>
          <w:p w:rsidR="00137706" w:rsidRDefault="00137706" w:rsidP="00137706">
            <w:r>
              <w:t xml:space="preserve">prezenční </w:t>
            </w:r>
          </w:p>
        </w:tc>
      </w:tr>
      <w:tr w:rsidR="00137706" w:rsidTr="00137706">
        <w:tc>
          <w:tcPr>
            <w:tcW w:w="3168" w:type="dxa"/>
            <w:tcBorders>
              <w:bottom w:val="single" w:sz="2" w:space="0" w:color="auto"/>
            </w:tcBorders>
            <w:shd w:val="clear" w:color="auto" w:fill="F7CAAC"/>
          </w:tcPr>
          <w:p w:rsidR="00137706" w:rsidRDefault="00137706" w:rsidP="00137706">
            <w:pPr>
              <w:jc w:val="both"/>
              <w:rPr>
                <w:b/>
              </w:rPr>
            </w:pPr>
            <w:r>
              <w:rPr>
                <w:b/>
              </w:rPr>
              <w:t>Standardní doba studia</w:t>
            </w:r>
          </w:p>
        </w:tc>
        <w:tc>
          <w:tcPr>
            <w:tcW w:w="6117" w:type="dxa"/>
            <w:gridSpan w:val="3"/>
            <w:tcBorders>
              <w:bottom w:val="single" w:sz="2" w:space="0" w:color="auto"/>
            </w:tcBorders>
          </w:tcPr>
          <w:p w:rsidR="00137706" w:rsidRDefault="00137706" w:rsidP="00137706">
            <w:r>
              <w:t>3 roky</w:t>
            </w:r>
          </w:p>
        </w:tc>
      </w:tr>
      <w:tr w:rsidR="00137706" w:rsidTr="00137706">
        <w:tc>
          <w:tcPr>
            <w:tcW w:w="3168" w:type="dxa"/>
            <w:tcBorders>
              <w:bottom w:val="single" w:sz="2" w:space="0" w:color="auto"/>
            </w:tcBorders>
            <w:shd w:val="clear" w:color="auto" w:fill="F7CAAC"/>
          </w:tcPr>
          <w:p w:rsidR="00137706" w:rsidRDefault="00137706" w:rsidP="00137706">
            <w:pPr>
              <w:jc w:val="both"/>
              <w:rPr>
                <w:b/>
              </w:rPr>
            </w:pPr>
            <w:r>
              <w:rPr>
                <w:b/>
              </w:rPr>
              <w:t>Jazyk studia</w:t>
            </w:r>
          </w:p>
        </w:tc>
        <w:tc>
          <w:tcPr>
            <w:tcW w:w="6117" w:type="dxa"/>
            <w:gridSpan w:val="3"/>
            <w:tcBorders>
              <w:bottom w:val="single" w:sz="2" w:space="0" w:color="auto"/>
            </w:tcBorders>
          </w:tcPr>
          <w:p w:rsidR="00137706" w:rsidRDefault="00137706" w:rsidP="00137706">
            <w:r>
              <w:t>český</w:t>
            </w:r>
          </w:p>
        </w:tc>
      </w:tr>
      <w:tr w:rsidR="00137706" w:rsidTr="00137706">
        <w:tc>
          <w:tcPr>
            <w:tcW w:w="3168" w:type="dxa"/>
            <w:tcBorders>
              <w:bottom w:val="single" w:sz="2" w:space="0" w:color="auto"/>
            </w:tcBorders>
            <w:shd w:val="clear" w:color="auto" w:fill="F7CAAC"/>
          </w:tcPr>
          <w:p w:rsidR="00137706" w:rsidRDefault="00137706" w:rsidP="00137706">
            <w:pPr>
              <w:jc w:val="both"/>
              <w:rPr>
                <w:b/>
              </w:rPr>
            </w:pPr>
            <w:r>
              <w:rPr>
                <w:b/>
              </w:rPr>
              <w:t>Udělovaný akademický titul</w:t>
            </w:r>
          </w:p>
        </w:tc>
        <w:tc>
          <w:tcPr>
            <w:tcW w:w="6117" w:type="dxa"/>
            <w:gridSpan w:val="3"/>
            <w:tcBorders>
              <w:bottom w:val="single" w:sz="2" w:space="0" w:color="auto"/>
            </w:tcBorders>
          </w:tcPr>
          <w:p w:rsidR="00137706" w:rsidRDefault="00137706" w:rsidP="00137706">
            <w:r>
              <w:t>Bc.</w:t>
            </w:r>
          </w:p>
        </w:tc>
      </w:tr>
      <w:tr w:rsidR="00137706" w:rsidTr="00137706">
        <w:tc>
          <w:tcPr>
            <w:tcW w:w="3168" w:type="dxa"/>
            <w:tcBorders>
              <w:bottom w:val="single" w:sz="2" w:space="0" w:color="auto"/>
            </w:tcBorders>
            <w:shd w:val="clear" w:color="auto" w:fill="F7CAAC"/>
          </w:tcPr>
          <w:p w:rsidR="00137706" w:rsidRDefault="00137706" w:rsidP="00137706">
            <w:pPr>
              <w:jc w:val="both"/>
              <w:rPr>
                <w:b/>
              </w:rPr>
            </w:pPr>
            <w:r>
              <w:rPr>
                <w:b/>
              </w:rPr>
              <w:t>Rigorózní řízení</w:t>
            </w:r>
          </w:p>
        </w:tc>
        <w:tc>
          <w:tcPr>
            <w:tcW w:w="1543" w:type="dxa"/>
            <w:tcBorders>
              <w:bottom w:val="single" w:sz="2" w:space="0" w:color="auto"/>
            </w:tcBorders>
          </w:tcPr>
          <w:p w:rsidR="00137706" w:rsidRDefault="00137706" w:rsidP="00137706">
            <w:r>
              <w:t xml:space="preserve">ne </w:t>
            </w:r>
          </w:p>
        </w:tc>
        <w:tc>
          <w:tcPr>
            <w:tcW w:w="2835" w:type="dxa"/>
            <w:tcBorders>
              <w:bottom w:val="single" w:sz="2" w:space="0" w:color="auto"/>
            </w:tcBorders>
            <w:shd w:val="clear" w:color="auto" w:fill="F7CAAC"/>
          </w:tcPr>
          <w:p w:rsidR="00137706" w:rsidRPr="005F401C" w:rsidRDefault="00137706" w:rsidP="00137706">
            <w:pPr>
              <w:rPr>
                <w:b/>
                <w:bCs/>
              </w:rPr>
            </w:pPr>
            <w:r w:rsidRPr="005F401C">
              <w:rPr>
                <w:b/>
                <w:bCs/>
              </w:rPr>
              <w:t>Udělovaný akademický titul</w:t>
            </w:r>
          </w:p>
        </w:tc>
        <w:tc>
          <w:tcPr>
            <w:tcW w:w="1739" w:type="dxa"/>
            <w:tcBorders>
              <w:bottom w:val="single" w:sz="2" w:space="0" w:color="auto"/>
            </w:tcBorders>
          </w:tcPr>
          <w:p w:rsidR="00137706" w:rsidRDefault="00137706" w:rsidP="00137706"/>
        </w:tc>
      </w:tr>
      <w:tr w:rsidR="00137706" w:rsidTr="00137706">
        <w:tc>
          <w:tcPr>
            <w:tcW w:w="3168" w:type="dxa"/>
            <w:tcBorders>
              <w:bottom w:val="single" w:sz="2" w:space="0" w:color="auto"/>
            </w:tcBorders>
            <w:shd w:val="clear" w:color="auto" w:fill="F7CAAC"/>
          </w:tcPr>
          <w:p w:rsidR="00137706" w:rsidRDefault="00137706" w:rsidP="00137706">
            <w:pPr>
              <w:jc w:val="both"/>
              <w:rPr>
                <w:b/>
              </w:rPr>
            </w:pPr>
            <w:r>
              <w:rPr>
                <w:b/>
              </w:rPr>
              <w:t>Garant studijního programu</w:t>
            </w:r>
          </w:p>
        </w:tc>
        <w:tc>
          <w:tcPr>
            <w:tcW w:w="6117" w:type="dxa"/>
            <w:gridSpan w:val="3"/>
            <w:tcBorders>
              <w:bottom w:val="single" w:sz="2" w:space="0" w:color="auto"/>
            </w:tcBorders>
          </w:tcPr>
          <w:p w:rsidR="00137706" w:rsidRDefault="00137706" w:rsidP="00137706">
            <w:r>
              <w:t>Doc. PhD</w:t>
            </w:r>
            <w:r w:rsidR="006F62E0">
              <w:t>r. Lenka Haburajová Ilavská, Ph</w:t>
            </w:r>
            <w:r>
              <w:t>D.</w:t>
            </w:r>
          </w:p>
        </w:tc>
      </w:tr>
      <w:tr w:rsidR="00137706" w:rsidTr="00137706">
        <w:tc>
          <w:tcPr>
            <w:tcW w:w="3168" w:type="dxa"/>
            <w:tcBorders>
              <w:top w:val="single" w:sz="2" w:space="0" w:color="auto"/>
              <w:left w:val="single" w:sz="2" w:space="0" w:color="auto"/>
              <w:bottom w:val="single" w:sz="2" w:space="0" w:color="auto"/>
              <w:right w:val="single" w:sz="2" w:space="0" w:color="auto"/>
            </w:tcBorders>
            <w:shd w:val="clear" w:color="auto" w:fill="F7CAAC"/>
          </w:tcPr>
          <w:p w:rsidR="00137706" w:rsidRDefault="00137706" w:rsidP="00137706">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137706" w:rsidRDefault="00137706" w:rsidP="00137706">
            <w:r>
              <w:t>ne</w:t>
            </w:r>
          </w:p>
        </w:tc>
      </w:tr>
      <w:tr w:rsidR="00137706" w:rsidTr="00137706">
        <w:tc>
          <w:tcPr>
            <w:tcW w:w="3168" w:type="dxa"/>
            <w:tcBorders>
              <w:top w:val="single" w:sz="2" w:space="0" w:color="auto"/>
              <w:left w:val="single" w:sz="2" w:space="0" w:color="auto"/>
              <w:bottom w:val="single" w:sz="2" w:space="0" w:color="auto"/>
              <w:right w:val="single" w:sz="2" w:space="0" w:color="auto"/>
            </w:tcBorders>
            <w:shd w:val="clear" w:color="auto" w:fill="F7CAAC"/>
          </w:tcPr>
          <w:p w:rsidR="00137706" w:rsidRDefault="00137706" w:rsidP="00137706">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137706" w:rsidRDefault="00137706" w:rsidP="00137706">
            <w:r>
              <w:t>ne</w:t>
            </w:r>
          </w:p>
        </w:tc>
      </w:tr>
      <w:tr w:rsidR="00137706" w:rsidTr="00137706">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137706" w:rsidRDefault="00137706" w:rsidP="00137706">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137706" w:rsidRDefault="00137706" w:rsidP="00137706"/>
        </w:tc>
      </w:tr>
      <w:tr w:rsidR="00137706" w:rsidTr="00137706">
        <w:tc>
          <w:tcPr>
            <w:tcW w:w="9285" w:type="dxa"/>
            <w:gridSpan w:val="4"/>
            <w:tcBorders>
              <w:top w:val="single" w:sz="2" w:space="0" w:color="auto"/>
            </w:tcBorders>
            <w:shd w:val="clear" w:color="auto" w:fill="F7CAAC"/>
          </w:tcPr>
          <w:p w:rsidR="00137706" w:rsidRDefault="00137706" w:rsidP="00137706">
            <w:pPr>
              <w:jc w:val="both"/>
            </w:pPr>
            <w:r>
              <w:rPr>
                <w:b/>
              </w:rPr>
              <w:t>Oblast(i) vzdělávání a u kombinovaného studijního programu podíl jednotlivých oblastí vzdělávání v %</w:t>
            </w:r>
          </w:p>
        </w:tc>
      </w:tr>
      <w:tr w:rsidR="00137706" w:rsidTr="00137706">
        <w:trPr>
          <w:trHeight w:val="330"/>
        </w:trPr>
        <w:tc>
          <w:tcPr>
            <w:tcW w:w="9285" w:type="dxa"/>
            <w:gridSpan w:val="4"/>
            <w:shd w:val="clear" w:color="auto" w:fill="FFFFFF"/>
          </w:tcPr>
          <w:p w:rsidR="00137706" w:rsidRDefault="00137706" w:rsidP="00137706">
            <w:r>
              <w:t>Neučitelská pedagogika</w:t>
            </w:r>
          </w:p>
        </w:tc>
      </w:tr>
      <w:tr w:rsidR="00137706" w:rsidTr="00137706">
        <w:trPr>
          <w:trHeight w:val="70"/>
        </w:trPr>
        <w:tc>
          <w:tcPr>
            <w:tcW w:w="9285" w:type="dxa"/>
            <w:gridSpan w:val="4"/>
            <w:shd w:val="clear" w:color="auto" w:fill="F7CAAC"/>
          </w:tcPr>
          <w:p w:rsidR="00137706" w:rsidRDefault="00137706" w:rsidP="00137706">
            <w:r>
              <w:rPr>
                <w:b/>
              </w:rPr>
              <w:t>Cíle studia ve studijním programu</w:t>
            </w:r>
          </w:p>
        </w:tc>
      </w:tr>
      <w:tr w:rsidR="00137706" w:rsidTr="00137706">
        <w:trPr>
          <w:trHeight w:val="2108"/>
        </w:trPr>
        <w:tc>
          <w:tcPr>
            <w:tcW w:w="9285" w:type="dxa"/>
            <w:gridSpan w:val="4"/>
            <w:shd w:val="clear" w:color="auto" w:fill="FFFFFF"/>
          </w:tcPr>
          <w:p w:rsidR="00137706" w:rsidRDefault="00137706" w:rsidP="00137706">
            <w:pPr>
              <w:jc w:val="both"/>
            </w:pPr>
            <w:r>
              <w:t xml:space="preserve">Sociální pedagogika je studijní program (dříve studijní obor), který je kontinuálně vyučován a odborně rozvíjen na Fakultě humanitních studií Univerzity Tomáše Bati ve Zlíně od roku 2003. Studijní program je zaměřen na vzdělávání studentů v oblasti pedagogických věd a v sociální oblasti. Dochází tak k průniku pedagogických znalostí a dovedností se znalostmi a dovednostmi v oblasti sociální. Studijní program Sociální pedagogika tímto splňuje nároky na výkon v pomáhajících profesí jak v oblasti pedagogické (školní i mimoškolní), tak v oblasti sociální (v sociálních službách a v neziskovém sektoru). Cílem studia je osvojení si kompetencí (výchovně vzdělávací, preventivní, diagnostické, metodologické, manažerské a poradenské) studenty, které jsou nezbytné pro uplatnění na trhu práce v oblasti sociální pedagogiky.  Požadavky v jednotlivých předmětech jsou nastaveny tak, aby si studenti kromě základních teoretických znalostí a dovedností tvořících jádro vědního oboru sociální pedagogika osvojili také tzv. měkké dovednosti (zejm. komunikační, prezentační, projektové a schopnost práce v týmu). Rozvoj studijního programu je v souladu s Dlouhodobým záměrem vzdělávací a vědecké, výzkumné, vývojové a inovační, umělecké a další tvůrčí činnosti Fakulty humanitních studií a Univerzity Tomáše Bati </w:t>
            </w:r>
            <w:r>
              <w:br/>
              <w:t>ve Zlíně období 2016 – 2020.</w:t>
            </w:r>
          </w:p>
        </w:tc>
      </w:tr>
      <w:tr w:rsidR="00137706" w:rsidTr="00137706">
        <w:trPr>
          <w:trHeight w:val="187"/>
        </w:trPr>
        <w:tc>
          <w:tcPr>
            <w:tcW w:w="9285" w:type="dxa"/>
            <w:gridSpan w:val="4"/>
            <w:shd w:val="clear" w:color="auto" w:fill="F7CAAC"/>
          </w:tcPr>
          <w:p w:rsidR="00137706" w:rsidRDefault="00137706" w:rsidP="00137706">
            <w:pPr>
              <w:jc w:val="both"/>
            </w:pPr>
            <w:r>
              <w:rPr>
                <w:b/>
              </w:rPr>
              <w:t>Profil absolventa studijního programu</w:t>
            </w:r>
          </w:p>
        </w:tc>
      </w:tr>
      <w:tr w:rsidR="00137706" w:rsidTr="00137706">
        <w:trPr>
          <w:trHeight w:val="2694"/>
        </w:trPr>
        <w:tc>
          <w:tcPr>
            <w:tcW w:w="9285" w:type="dxa"/>
            <w:gridSpan w:val="4"/>
            <w:shd w:val="clear" w:color="auto" w:fill="FFFFFF"/>
          </w:tcPr>
          <w:p w:rsidR="00137706" w:rsidRDefault="00137706" w:rsidP="00137706">
            <w:pPr>
              <w:jc w:val="both"/>
            </w:pPr>
            <w:r>
              <w:t xml:space="preserve">Absolventi studijního programu Sociální pedagogika se uplatňují ve školách, školských zařízeních, mimoškolních institucích, organizacích poskytující sociální služby a sociální pomoc, a to jak ve veřejném, tak i soukromém sektoru. Legislativní opora pro uplatnění absolventů je zejm. v zákoně č. 563/2004 Sb. o pedagogických pracovnících a v zákoně č. 108/2006 Sb. o sociálních službách. </w:t>
            </w:r>
          </w:p>
          <w:p w:rsidR="00137706" w:rsidRDefault="00137706" w:rsidP="00137706">
            <w:pPr>
              <w:jc w:val="both"/>
            </w:pPr>
            <w:r>
              <w:t xml:space="preserve">Absolventi znají pojmy, teorie a metodické přístupy v oblasti sociální pedagogiky a dalších pedagogických disciplín; znají historické a širší souvislosti sociální pedagogiky; znají terminologii a klíčové teoretické koncepce v psychologii, sociologii, filozofii a sociální práci; umí realizovat výzkum v sociálně pedagogické oblasti; propojují znalosti z oblasti pedagogiky a dalších sociálních věd; plánují a realizují výchovně vzdělávací </w:t>
            </w:r>
            <w:r>
              <w:br/>
              <w:t xml:space="preserve">a preventivní aktivity pro děti, mládež i dospělé; plánují a realizují projektovou činnost v oblasti pedagogiky </w:t>
            </w:r>
            <w:r>
              <w:br/>
              <w:t>a v oblasti sociální; disponují základními pedagogicko psychologickými diagnostickými dovednostmi; znají základní poradenské postupy a metody a uplatňují je v praxi; volí adekvátní komunikační strategie při práci s dětmi, mládeží a dospělými s ohledem na specifika sociálního prostředí a povahu problémové situace; komunikují v</w:t>
            </w:r>
            <w:r w:rsidR="00587C5B">
              <w:t> anglickém jazyce</w:t>
            </w:r>
            <w:r>
              <w:t>.</w:t>
            </w:r>
          </w:p>
          <w:p w:rsidR="00137706" w:rsidRDefault="00137706" w:rsidP="00137706">
            <w:pPr>
              <w:jc w:val="both"/>
            </w:pPr>
            <w:r>
              <w:t>Profil absolventa a struktura studijních předmětů je v souladu se Standardy vzdělávání v oblasti sociální pedagogiky vydané Asociací vzdělavatelů v sociální pedagogice.</w:t>
            </w:r>
          </w:p>
        </w:tc>
      </w:tr>
      <w:tr w:rsidR="00137706" w:rsidTr="00137706">
        <w:trPr>
          <w:trHeight w:val="185"/>
        </w:trPr>
        <w:tc>
          <w:tcPr>
            <w:tcW w:w="9285" w:type="dxa"/>
            <w:gridSpan w:val="4"/>
            <w:shd w:val="clear" w:color="auto" w:fill="F7CAAC"/>
          </w:tcPr>
          <w:p w:rsidR="00137706" w:rsidRPr="00ED322D" w:rsidRDefault="00137706" w:rsidP="00137706">
            <w:r w:rsidRPr="00ED322D">
              <w:rPr>
                <w:b/>
              </w:rPr>
              <w:t>Pravidla a podmínky pro tvorbu studijních plánů</w:t>
            </w:r>
          </w:p>
        </w:tc>
      </w:tr>
      <w:tr w:rsidR="00137706" w:rsidTr="00137706">
        <w:trPr>
          <w:trHeight w:val="1133"/>
        </w:trPr>
        <w:tc>
          <w:tcPr>
            <w:tcW w:w="9285" w:type="dxa"/>
            <w:gridSpan w:val="4"/>
            <w:shd w:val="clear" w:color="auto" w:fill="FFFFFF"/>
          </w:tcPr>
          <w:p w:rsidR="00137706" w:rsidRDefault="00137706" w:rsidP="00137706">
            <w:pPr>
              <w:jc w:val="both"/>
            </w:pPr>
            <w:r>
              <w:t xml:space="preserve">Využívá se kreditový systém ECTS. Vyučovací hodina trvá 50 minut. Studijní plán se skládá z povinných </w:t>
            </w:r>
            <w:r>
              <w:br/>
              <w:t xml:space="preserve">a povinně volitelných předmětů. Povinné předměty se dělí na základní teoretické předměty, předměty profilujícího základu a ostatní. Povinně volitelné předměty jsou předměty profilujícího základu. </w:t>
            </w:r>
            <w:r w:rsidRPr="005714EE">
              <w:t xml:space="preserve">Studenti si vybírají v každém semestru 2. ročníku vždy </w:t>
            </w:r>
            <w:r>
              <w:t>dva povinně volitelné předměty</w:t>
            </w:r>
            <w:r w:rsidRPr="005714EE">
              <w:t>.</w:t>
            </w:r>
            <w:r>
              <w:t xml:space="preserve"> </w:t>
            </w:r>
            <w:r w:rsidR="00662AA0">
              <w:t xml:space="preserve">Povinně volitelné předměty umožňují studentům vybrat si předměty ze tří oblastí: aplikační (Sociální služby, Sociální pedagogika </w:t>
            </w:r>
            <w:r w:rsidR="00662AA0">
              <w:br/>
              <w:t xml:space="preserve">v praxi), komunikační (Lektorské dovednosti, Poradenský vztah) a pedagogické (Zážitková pedagogika, Tvorba vzdělávacího programu). </w:t>
            </w:r>
            <w:r>
              <w:t>Součástí státní závěrečné zkoušky je obhajoba bakalářské práce a tři tematické okruhy: Pedagogika, Sociální pedagogika a Sociální práce.</w:t>
            </w:r>
          </w:p>
          <w:p w:rsidR="00137706" w:rsidRDefault="00137706" w:rsidP="00137706">
            <w:pPr>
              <w:jc w:val="both"/>
            </w:pPr>
          </w:p>
        </w:tc>
      </w:tr>
      <w:tr w:rsidR="00137706" w:rsidTr="00137706">
        <w:trPr>
          <w:trHeight w:val="258"/>
        </w:trPr>
        <w:tc>
          <w:tcPr>
            <w:tcW w:w="9285" w:type="dxa"/>
            <w:gridSpan w:val="4"/>
            <w:shd w:val="clear" w:color="auto" w:fill="F7CAAC"/>
          </w:tcPr>
          <w:p w:rsidR="00137706" w:rsidRDefault="00137706" w:rsidP="00137706">
            <w:r>
              <w:rPr>
                <w:b/>
              </w:rPr>
              <w:lastRenderedPageBreak/>
              <w:t xml:space="preserve"> Podmínky k přijetí ke studiu</w:t>
            </w:r>
          </w:p>
        </w:tc>
      </w:tr>
      <w:tr w:rsidR="00137706" w:rsidTr="00137706">
        <w:trPr>
          <w:trHeight w:val="1327"/>
        </w:trPr>
        <w:tc>
          <w:tcPr>
            <w:tcW w:w="9285" w:type="dxa"/>
            <w:gridSpan w:val="4"/>
            <w:shd w:val="clear" w:color="auto" w:fill="FFFFFF"/>
          </w:tcPr>
          <w:p w:rsidR="00137706" w:rsidRDefault="00137706" w:rsidP="00137706">
            <w:pPr>
              <w:jc w:val="both"/>
              <w:rPr>
                <w:b/>
              </w:rPr>
            </w:pPr>
            <w:r w:rsidRPr="00510BC6">
              <w:t>Podmínky pro přijetí jsou upraveny vnitřním normou fakulty.</w:t>
            </w:r>
            <w:r>
              <w:t xml:space="preserve"> </w:t>
            </w:r>
            <w:r w:rsidRPr="00D04B8F">
              <w:t xml:space="preserve">Ke studiu mohou být přijati pouze uchazeči </w:t>
            </w:r>
            <w:r>
              <w:br/>
            </w:r>
            <w:r w:rsidRPr="00D04B8F">
              <w:t xml:space="preserve">s úplným středoškolským vzděláním získaným do stanoveného termínu zápisu do studia. Další podmínkou </w:t>
            </w:r>
            <w:r>
              <w:br/>
            </w:r>
            <w:r w:rsidRPr="00D04B8F">
              <w:t>pro přijetí je úspěšné absolvování Národních srovnávacích zkoušek (</w:t>
            </w:r>
            <w:r>
              <w:t>NSZ</w:t>
            </w:r>
            <w:r w:rsidRPr="00D04B8F">
              <w:t>), jejichž účelem je ověřit předpoklady uchazeče o studium, zejména posoudit jeho znalosti a schopnosti ke studiu.</w:t>
            </w:r>
            <w:r>
              <w:t xml:space="preserve"> Uchazeč se může zúčastnit jednoho nebo několika termínů NSZ. Uchazeč se sám rozhodne, zda absolvuje pouze jeden termín, či zda NSZ absolvuje vícekrát. Fakulta pro přijímací řízení započítá nejlepší výsledek dosažený v NSZ </w:t>
            </w:r>
            <w:hyperlink r:id="rId13" w:history="1"/>
            <w:r>
              <w:t xml:space="preserve"> </w:t>
            </w:r>
            <w:r w:rsidRPr="004E1961">
              <w:t xml:space="preserve">pro všechny studijní obory, </w:t>
            </w:r>
            <w:r>
              <w:br/>
            </w:r>
            <w:r w:rsidRPr="004E1961">
              <w:t>do nichž se uchazeč hlásí. Nejlepší výsledek se každému</w:t>
            </w:r>
            <w:r>
              <w:t xml:space="preserve"> uchazeči automaticky zaznamená do databáze uchazečů. </w:t>
            </w:r>
            <w:r w:rsidRPr="00D04B8F">
              <w:t>Uchazeči o studium b</w:t>
            </w:r>
            <w:r>
              <w:t xml:space="preserve">udou seřazeni podle počtu bodů </w:t>
            </w:r>
            <w:r w:rsidRPr="00D04B8F">
              <w:t>a</w:t>
            </w:r>
            <w:r>
              <w:t xml:space="preserve"> v tomto pořadí budou přijímáni.</w:t>
            </w:r>
          </w:p>
        </w:tc>
      </w:tr>
      <w:tr w:rsidR="00137706" w:rsidTr="00137706">
        <w:trPr>
          <w:trHeight w:val="268"/>
        </w:trPr>
        <w:tc>
          <w:tcPr>
            <w:tcW w:w="9285" w:type="dxa"/>
            <w:gridSpan w:val="4"/>
            <w:shd w:val="clear" w:color="auto" w:fill="F7CAAC"/>
          </w:tcPr>
          <w:p w:rsidR="00137706" w:rsidRDefault="00137706" w:rsidP="00137706">
            <w:pPr>
              <w:rPr>
                <w:b/>
              </w:rPr>
            </w:pPr>
            <w:r>
              <w:rPr>
                <w:b/>
              </w:rPr>
              <w:t>Návaznost na další typy studijních programů</w:t>
            </w:r>
          </w:p>
        </w:tc>
      </w:tr>
      <w:tr w:rsidR="00137706" w:rsidTr="00137706">
        <w:trPr>
          <w:trHeight w:val="476"/>
        </w:trPr>
        <w:tc>
          <w:tcPr>
            <w:tcW w:w="9285" w:type="dxa"/>
            <w:gridSpan w:val="4"/>
            <w:shd w:val="clear" w:color="auto" w:fill="FFFFFF"/>
          </w:tcPr>
          <w:p w:rsidR="00137706" w:rsidRDefault="00137706" w:rsidP="00137706">
            <w:r>
              <w:t>Na studijní program Sociální pedagogika v bakalářském stupni studia navazuje studijní program Sociální pedagogika v magisterském stupni studia.</w:t>
            </w:r>
          </w:p>
        </w:tc>
      </w:tr>
    </w:tbl>
    <w:p w:rsidR="00137706" w:rsidRDefault="00137706" w:rsidP="00137706"/>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p w:rsidR="00137706" w:rsidRDefault="00137706" w:rsidP="00137706">
      <w:pPr>
        <w:spacing w:after="160" w:line="259" w:lineRule="auto"/>
      </w:pPr>
    </w:p>
    <w:tbl>
      <w:tblPr>
        <w:tblpPr w:leftFromText="141" w:rightFromText="141" w:vertAnchor="text" w:horzAnchor="margin" w:tblpXSpec="center" w:tblpY="-290"/>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13"/>
        <w:gridCol w:w="37"/>
        <w:gridCol w:w="993"/>
        <w:gridCol w:w="851"/>
        <w:gridCol w:w="2125"/>
        <w:gridCol w:w="993"/>
        <w:gridCol w:w="814"/>
      </w:tblGrid>
      <w:tr w:rsidR="00137706" w:rsidTr="00137706">
        <w:trPr>
          <w:jc w:val="center"/>
        </w:trPr>
        <w:tc>
          <w:tcPr>
            <w:tcW w:w="9285" w:type="dxa"/>
            <w:gridSpan w:val="9"/>
            <w:tcBorders>
              <w:bottom w:val="double" w:sz="4" w:space="0" w:color="auto"/>
            </w:tcBorders>
            <w:shd w:val="clear" w:color="auto" w:fill="BDD6EE"/>
          </w:tcPr>
          <w:p w:rsidR="00137706" w:rsidRDefault="00137706" w:rsidP="00137706">
            <w:pPr>
              <w:jc w:val="both"/>
              <w:rPr>
                <w:b/>
                <w:sz w:val="28"/>
              </w:rPr>
            </w:pPr>
            <w:r>
              <w:rPr>
                <w:b/>
                <w:sz w:val="28"/>
              </w:rPr>
              <w:lastRenderedPageBreak/>
              <w:t>B-IIa – Studijní plány a návrh témat prací (bakalářské a magisterské studijní programy)</w:t>
            </w:r>
          </w:p>
        </w:tc>
      </w:tr>
      <w:tr w:rsidR="00137706" w:rsidTr="00137706">
        <w:trPr>
          <w:jc w:val="center"/>
        </w:trPr>
        <w:tc>
          <w:tcPr>
            <w:tcW w:w="2659" w:type="dxa"/>
            <w:gridSpan w:val="2"/>
            <w:shd w:val="clear" w:color="auto" w:fill="F7CAAC"/>
          </w:tcPr>
          <w:p w:rsidR="00137706" w:rsidRDefault="00137706" w:rsidP="00137706">
            <w:pPr>
              <w:rPr>
                <w:b/>
                <w:sz w:val="22"/>
              </w:rPr>
            </w:pPr>
            <w:r>
              <w:rPr>
                <w:b/>
                <w:sz w:val="22"/>
              </w:rPr>
              <w:t>Označení studijního plánu</w:t>
            </w:r>
          </w:p>
        </w:tc>
        <w:tc>
          <w:tcPr>
            <w:tcW w:w="6626" w:type="dxa"/>
            <w:gridSpan w:val="7"/>
          </w:tcPr>
          <w:p w:rsidR="00137706" w:rsidRDefault="00137706" w:rsidP="00137706">
            <w:pPr>
              <w:jc w:val="center"/>
              <w:rPr>
                <w:b/>
                <w:sz w:val="22"/>
              </w:rPr>
            </w:pPr>
          </w:p>
        </w:tc>
      </w:tr>
      <w:tr w:rsidR="00137706" w:rsidTr="00137706">
        <w:trPr>
          <w:jc w:val="center"/>
        </w:trPr>
        <w:tc>
          <w:tcPr>
            <w:tcW w:w="9285" w:type="dxa"/>
            <w:gridSpan w:val="9"/>
            <w:shd w:val="clear" w:color="auto" w:fill="F7CAAC"/>
          </w:tcPr>
          <w:p w:rsidR="00137706" w:rsidRDefault="00137706" w:rsidP="00137706">
            <w:pPr>
              <w:jc w:val="center"/>
              <w:rPr>
                <w:b/>
                <w:sz w:val="22"/>
              </w:rPr>
            </w:pPr>
            <w:r>
              <w:rPr>
                <w:b/>
                <w:sz w:val="22"/>
              </w:rPr>
              <w:t>Povinné předměty</w:t>
            </w:r>
          </w:p>
        </w:tc>
      </w:tr>
      <w:tr w:rsidR="00137706" w:rsidTr="00137706">
        <w:trPr>
          <w:jc w:val="center"/>
        </w:trPr>
        <w:tc>
          <w:tcPr>
            <w:tcW w:w="2375" w:type="dxa"/>
            <w:shd w:val="clear" w:color="auto" w:fill="F7CAAC"/>
          </w:tcPr>
          <w:p w:rsidR="00137706" w:rsidRDefault="00137706" w:rsidP="00137706">
            <w:pPr>
              <w:jc w:val="both"/>
              <w:rPr>
                <w:b/>
              </w:rPr>
            </w:pPr>
            <w:r>
              <w:rPr>
                <w:b/>
                <w:sz w:val="22"/>
              </w:rPr>
              <w:t>Název předmětu</w:t>
            </w:r>
          </w:p>
        </w:tc>
        <w:tc>
          <w:tcPr>
            <w:tcW w:w="1134" w:type="dxa"/>
            <w:gridSpan w:val="3"/>
            <w:shd w:val="clear" w:color="auto" w:fill="F7CAAC"/>
          </w:tcPr>
          <w:p w:rsidR="00137706" w:rsidRDefault="00137706" w:rsidP="00137706">
            <w:pPr>
              <w:jc w:val="both"/>
              <w:rPr>
                <w:b/>
              </w:rPr>
            </w:pPr>
            <w:r>
              <w:rPr>
                <w:b/>
                <w:sz w:val="22"/>
              </w:rPr>
              <w:t>rozsah</w:t>
            </w:r>
          </w:p>
        </w:tc>
        <w:tc>
          <w:tcPr>
            <w:tcW w:w="993" w:type="dxa"/>
            <w:shd w:val="clear" w:color="auto" w:fill="F7CAAC"/>
          </w:tcPr>
          <w:p w:rsidR="00137706" w:rsidRDefault="00137706" w:rsidP="00137706">
            <w:pPr>
              <w:jc w:val="both"/>
              <w:rPr>
                <w:b/>
                <w:sz w:val="22"/>
              </w:rPr>
            </w:pPr>
            <w:r>
              <w:rPr>
                <w:b/>
                <w:sz w:val="22"/>
              </w:rPr>
              <w:t>způsob  ověř.</w:t>
            </w:r>
          </w:p>
        </w:tc>
        <w:tc>
          <w:tcPr>
            <w:tcW w:w="851" w:type="dxa"/>
            <w:shd w:val="clear" w:color="auto" w:fill="F7CAAC"/>
          </w:tcPr>
          <w:p w:rsidR="00137706" w:rsidRDefault="00137706" w:rsidP="00137706">
            <w:pPr>
              <w:jc w:val="both"/>
              <w:rPr>
                <w:b/>
                <w:sz w:val="22"/>
              </w:rPr>
            </w:pPr>
            <w:r>
              <w:rPr>
                <w:b/>
                <w:sz w:val="22"/>
              </w:rPr>
              <w:t xml:space="preserve"> počet kred.</w:t>
            </w:r>
          </w:p>
        </w:tc>
        <w:tc>
          <w:tcPr>
            <w:tcW w:w="2125" w:type="dxa"/>
            <w:shd w:val="clear" w:color="auto" w:fill="F7CAAC"/>
          </w:tcPr>
          <w:p w:rsidR="00137706" w:rsidRDefault="00137706" w:rsidP="00137706">
            <w:pPr>
              <w:jc w:val="both"/>
              <w:rPr>
                <w:b/>
                <w:sz w:val="22"/>
              </w:rPr>
            </w:pPr>
            <w:r>
              <w:rPr>
                <w:b/>
                <w:sz w:val="22"/>
              </w:rPr>
              <w:t>vyučující</w:t>
            </w:r>
          </w:p>
        </w:tc>
        <w:tc>
          <w:tcPr>
            <w:tcW w:w="993" w:type="dxa"/>
            <w:shd w:val="clear" w:color="auto" w:fill="F7CAAC"/>
          </w:tcPr>
          <w:p w:rsidR="00137706" w:rsidRDefault="00137706" w:rsidP="00137706">
            <w:pPr>
              <w:jc w:val="both"/>
              <w:rPr>
                <w:b/>
                <w:color w:val="FF0000"/>
                <w:sz w:val="22"/>
              </w:rPr>
            </w:pPr>
            <w:r>
              <w:rPr>
                <w:b/>
                <w:sz w:val="22"/>
              </w:rPr>
              <w:t>dop. roč./sem.</w:t>
            </w:r>
          </w:p>
        </w:tc>
        <w:tc>
          <w:tcPr>
            <w:tcW w:w="814" w:type="dxa"/>
            <w:shd w:val="clear" w:color="auto" w:fill="F7CAAC"/>
          </w:tcPr>
          <w:p w:rsidR="00137706" w:rsidRDefault="00137706" w:rsidP="00137706">
            <w:pPr>
              <w:jc w:val="both"/>
              <w:rPr>
                <w:b/>
                <w:sz w:val="22"/>
              </w:rPr>
            </w:pPr>
            <w:r>
              <w:rPr>
                <w:b/>
                <w:sz w:val="22"/>
              </w:rPr>
              <w:t>profil. základ</w:t>
            </w:r>
          </w:p>
        </w:tc>
      </w:tr>
      <w:tr w:rsidR="00137706" w:rsidTr="00137706">
        <w:trPr>
          <w:jc w:val="center"/>
        </w:trPr>
        <w:tc>
          <w:tcPr>
            <w:tcW w:w="2375" w:type="dxa"/>
          </w:tcPr>
          <w:p w:rsidR="00137706" w:rsidRDefault="00137706" w:rsidP="00137706">
            <w:pPr>
              <w:jc w:val="both"/>
            </w:pPr>
            <w:r>
              <w:t>Anglický jazyk 1</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2</w:t>
            </w:r>
          </w:p>
        </w:tc>
        <w:tc>
          <w:tcPr>
            <w:tcW w:w="2125" w:type="dxa"/>
          </w:tcPr>
          <w:p w:rsidR="00137706" w:rsidRDefault="00137706" w:rsidP="00137706">
            <w:pPr>
              <w:jc w:val="both"/>
            </w:pPr>
            <w:r>
              <w:t>Mgr. et Mgr. Kristýna Kozubíková</w:t>
            </w:r>
          </w:p>
        </w:tc>
        <w:tc>
          <w:tcPr>
            <w:tcW w:w="993" w:type="dxa"/>
          </w:tcPr>
          <w:p w:rsidR="00137706" w:rsidRDefault="00137706" w:rsidP="00137706">
            <w:pPr>
              <w:jc w:val="both"/>
            </w:pPr>
            <w:r>
              <w:t>1./ZS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pPr>
              <w:jc w:val="both"/>
            </w:pPr>
            <w:r>
              <w:t>Adaptační kurz</w:t>
            </w:r>
          </w:p>
        </w:tc>
        <w:tc>
          <w:tcPr>
            <w:tcW w:w="1134" w:type="dxa"/>
            <w:gridSpan w:val="3"/>
          </w:tcPr>
          <w:p w:rsidR="00137706" w:rsidRDefault="00137706" w:rsidP="00137706">
            <w:pPr>
              <w:jc w:val="both"/>
            </w:pPr>
            <w:r>
              <w:t>0p + 26c</w:t>
            </w:r>
          </w:p>
        </w:tc>
        <w:tc>
          <w:tcPr>
            <w:tcW w:w="993" w:type="dxa"/>
          </w:tcPr>
          <w:p w:rsidR="00137706" w:rsidRDefault="00137706" w:rsidP="00137706">
            <w:pPr>
              <w:jc w:val="both"/>
            </w:pPr>
            <w:r>
              <w:t>Zp</w:t>
            </w:r>
          </w:p>
        </w:tc>
        <w:tc>
          <w:tcPr>
            <w:tcW w:w="851" w:type="dxa"/>
          </w:tcPr>
          <w:p w:rsidR="00137706" w:rsidRDefault="00137706" w:rsidP="00137706">
            <w:pPr>
              <w:jc w:val="both"/>
            </w:pPr>
            <w:r>
              <w:t>2</w:t>
            </w:r>
          </w:p>
        </w:tc>
        <w:tc>
          <w:tcPr>
            <w:tcW w:w="2125" w:type="dxa"/>
          </w:tcPr>
          <w:p w:rsidR="00137706" w:rsidRDefault="00137706" w:rsidP="00137706">
            <w:pPr>
              <w:jc w:val="both"/>
            </w:pPr>
          </w:p>
        </w:tc>
        <w:tc>
          <w:tcPr>
            <w:tcW w:w="993" w:type="dxa"/>
          </w:tcPr>
          <w:p w:rsidR="00137706" w:rsidRDefault="00137706" w:rsidP="00137706">
            <w:pPr>
              <w:jc w:val="both"/>
            </w:pPr>
            <w:r>
              <w:t>1./ZS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pPr>
              <w:jc w:val="both"/>
            </w:pPr>
            <w:r>
              <w:t>Základy pedagogiky</w:t>
            </w:r>
          </w:p>
        </w:tc>
        <w:tc>
          <w:tcPr>
            <w:tcW w:w="1134" w:type="dxa"/>
            <w:gridSpan w:val="3"/>
          </w:tcPr>
          <w:p w:rsidR="00137706" w:rsidRDefault="00137706" w:rsidP="00137706">
            <w:pPr>
              <w:jc w:val="both"/>
            </w:pPr>
            <w:r>
              <w:t>14p + 28s</w:t>
            </w:r>
          </w:p>
        </w:tc>
        <w:tc>
          <w:tcPr>
            <w:tcW w:w="993" w:type="dxa"/>
          </w:tcPr>
          <w:p w:rsidR="00137706" w:rsidRDefault="00137706" w:rsidP="00137706">
            <w:pPr>
              <w:jc w:val="both"/>
            </w:pPr>
            <w:r>
              <w:t>Zk</w:t>
            </w:r>
          </w:p>
        </w:tc>
        <w:tc>
          <w:tcPr>
            <w:tcW w:w="851" w:type="dxa"/>
          </w:tcPr>
          <w:p w:rsidR="00137706" w:rsidRDefault="00137706" w:rsidP="00137706">
            <w:pPr>
              <w:jc w:val="both"/>
            </w:pPr>
            <w:r>
              <w:t>5</w:t>
            </w:r>
          </w:p>
        </w:tc>
        <w:tc>
          <w:tcPr>
            <w:tcW w:w="2125" w:type="dxa"/>
          </w:tcPr>
          <w:p w:rsidR="00137706" w:rsidRDefault="00137706" w:rsidP="00137706">
            <w:r>
              <w:t>Mgr. Eliška Suchánková, Ph.D. (</w:t>
            </w:r>
            <w:r w:rsidRPr="008F08E2">
              <w:rPr>
                <w:b/>
              </w:rPr>
              <w:t>Mgr. Eliška Suchánková, Ph.D.</w:t>
            </w:r>
            <w:r w:rsidRPr="008F08E2">
              <w:t>)</w:t>
            </w:r>
            <w:r>
              <w:t>*</w:t>
            </w:r>
          </w:p>
        </w:tc>
        <w:tc>
          <w:tcPr>
            <w:tcW w:w="993" w:type="dxa"/>
          </w:tcPr>
          <w:p w:rsidR="00137706" w:rsidRDefault="00137706" w:rsidP="00137706">
            <w:pPr>
              <w:jc w:val="both"/>
            </w:pPr>
            <w:r>
              <w:t>1./ZS</w:t>
            </w:r>
          </w:p>
        </w:tc>
        <w:tc>
          <w:tcPr>
            <w:tcW w:w="814" w:type="dxa"/>
          </w:tcPr>
          <w:p w:rsidR="00137706" w:rsidRDefault="00137706" w:rsidP="00137706">
            <w:pPr>
              <w:jc w:val="both"/>
            </w:pPr>
            <w:r>
              <w:t>ZT</w:t>
            </w:r>
          </w:p>
        </w:tc>
      </w:tr>
      <w:tr w:rsidR="00137706" w:rsidTr="00137706">
        <w:trPr>
          <w:jc w:val="center"/>
        </w:trPr>
        <w:tc>
          <w:tcPr>
            <w:tcW w:w="2375" w:type="dxa"/>
          </w:tcPr>
          <w:p w:rsidR="00137706" w:rsidRDefault="00137706" w:rsidP="00137706">
            <w:pPr>
              <w:jc w:val="both"/>
            </w:pPr>
            <w:r>
              <w:t>Úvod do sociální práce</w:t>
            </w:r>
          </w:p>
        </w:tc>
        <w:tc>
          <w:tcPr>
            <w:tcW w:w="1134" w:type="dxa"/>
            <w:gridSpan w:val="3"/>
          </w:tcPr>
          <w:p w:rsidR="00137706" w:rsidRDefault="00137706" w:rsidP="00137706">
            <w:pPr>
              <w:jc w:val="both"/>
            </w:pPr>
            <w:r>
              <w:t>14p + 14s</w:t>
            </w:r>
          </w:p>
        </w:tc>
        <w:tc>
          <w:tcPr>
            <w:tcW w:w="993" w:type="dxa"/>
          </w:tcPr>
          <w:p w:rsidR="00137706" w:rsidRDefault="00137706" w:rsidP="00137706">
            <w:pPr>
              <w:jc w:val="both"/>
            </w:pPr>
            <w:r>
              <w:t>Zk</w:t>
            </w:r>
          </w:p>
        </w:tc>
        <w:tc>
          <w:tcPr>
            <w:tcW w:w="851" w:type="dxa"/>
          </w:tcPr>
          <w:p w:rsidR="00137706" w:rsidRDefault="00137706" w:rsidP="00137706">
            <w:pPr>
              <w:jc w:val="both"/>
            </w:pPr>
            <w:r>
              <w:t>4</w:t>
            </w:r>
          </w:p>
        </w:tc>
        <w:tc>
          <w:tcPr>
            <w:tcW w:w="2125" w:type="dxa"/>
          </w:tcPr>
          <w:p w:rsidR="00137706" w:rsidRDefault="00137706" w:rsidP="00137706">
            <w:r>
              <w:t>PhDr. Helena Skarupská, Ph.D. (přednášky 50 %)</w:t>
            </w:r>
          </w:p>
          <w:p w:rsidR="00137706" w:rsidRDefault="00137706" w:rsidP="00137706">
            <w:r>
              <w:t>(</w:t>
            </w:r>
            <w:r>
              <w:rPr>
                <w:b/>
              </w:rPr>
              <w:t>d</w:t>
            </w:r>
            <w:r w:rsidRPr="00462B16">
              <w:rPr>
                <w:b/>
              </w:rPr>
              <w:t>oc. PhDr. Lenka Haburajová Ilavská, Ph.D.</w:t>
            </w:r>
            <w:r>
              <w:t>) (přednášky 50 %)</w:t>
            </w:r>
          </w:p>
        </w:tc>
        <w:tc>
          <w:tcPr>
            <w:tcW w:w="993" w:type="dxa"/>
          </w:tcPr>
          <w:p w:rsidR="00137706" w:rsidRDefault="00137706" w:rsidP="00137706">
            <w:pPr>
              <w:jc w:val="both"/>
            </w:pPr>
            <w:r>
              <w:t>1./ZS</w:t>
            </w:r>
          </w:p>
        </w:tc>
        <w:tc>
          <w:tcPr>
            <w:tcW w:w="814" w:type="dxa"/>
          </w:tcPr>
          <w:p w:rsidR="00137706" w:rsidRDefault="00137706" w:rsidP="00137706">
            <w:pPr>
              <w:jc w:val="both"/>
            </w:pPr>
            <w:r>
              <w:t>ZT</w:t>
            </w:r>
          </w:p>
        </w:tc>
      </w:tr>
      <w:tr w:rsidR="00137706" w:rsidTr="00137706">
        <w:trPr>
          <w:jc w:val="center"/>
        </w:trPr>
        <w:tc>
          <w:tcPr>
            <w:tcW w:w="2375" w:type="dxa"/>
          </w:tcPr>
          <w:p w:rsidR="00137706" w:rsidRDefault="00137706" w:rsidP="00137706">
            <w:pPr>
              <w:jc w:val="both"/>
            </w:pPr>
            <w:r>
              <w:t>Základy didaktiky</w:t>
            </w:r>
          </w:p>
        </w:tc>
        <w:tc>
          <w:tcPr>
            <w:tcW w:w="1134" w:type="dxa"/>
            <w:gridSpan w:val="3"/>
          </w:tcPr>
          <w:p w:rsidR="00137706" w:rsidRDefault="00137706" w:rsidP="00137706">
            <w:pPr>
              <w:jc w:val="both"/>
            </w:pPr>
            <w:r>
              <w:t>14p + 14s</w:t>
            </w:r>
          </w:p>
        </w:tc>
        <w:tc>
          <w:tcPr>
            <w:tcW w:w="993" w:type="dxa"/>
          </w:tcPr>
          <w:p w:rsidR="00137706" w:rsidRDefault="00137706" w:rsidP="00137706">
            <w:pPr>
              <w:jc w:val="both"/>
            </w:pPr>
            <w:r>
              <w:t>Zk</w:t>
            </w:r>
          </w:p>
        </w:tc>
        <w:tc>
          <w:tcPr>
            <w:tcW w:w="851" w:type="dxa"/>
          </w:tcPr>
          <w:p w:rsidR="00137706" w:rsidRDefault="00137706" w:rsidP="00137706">
            <w:pPr>
              <w:jc w:val="both"/>
            </w:pPr>
            <w:r>
              <w:t>4</w:t>
            </w:r>
          </w:p>
        </w:tc>
        <w:tc>
          <w:tcPr>
            <w:tcW w:w="2125" w:type="dxa"/>
          </w:tcPr>
          <w:p w:rsidR="00137706" w:rsidRDefault="00137706" w:rsidP="00137706">
            <w:r>
              <w:t xml:space="preserve">PhDr. Zuzana Hrnčiříková, Ph.D. </w:t>
            </w:r>
          </w:p>
          <w:p w:rsidR="00137706" w:rsidRDefault="00137706" w:rsidP="00137706">
            <w:r>
              <w:t>(</w:t>
            </w:r>
            <w:r w:rsidRPr="00DC305A">
              <w:rPr>
                <w:b/>
              </w:rPr>
              <w:t>PhDr. Zuzana Hrnčiříková, Ph.D.</w:t>
            </w:r>
            <w:r>
              <w:t>)</w:t>
            </w:r>
          </w:p>
        </w:tc>
        <w:tc>
          <w:tcPr>
            <w:tcW w:w="993" w:type="dxa"/>
          </w:tcPr>
          <w:p w:rsidR="00137706" w:rsidRDefault="00137706" w:rsidP="00137706">
            <w:pPr>
              <w:jc w:val="both"/>
            </w:pPr>
            <w:r>
              <w:t>1./ZS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pPr>
              <w:jc w:val="both"/>
            </w:pPr>
            <w:r>
              <w:t>Informační technologie</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Zp</w:t>
            </w:r>
          </w:p>
        </w:tc>
        <w:tc>
          <w:tcPr>
            <w:tcW w:w="851" w:type="dxa"/>
          </w:tcPr>
          <w:p w:rsidR="00137706" w:rsidRDefault="00137706" w:rsidP="00137706">
            <w:pPr>
              <w:jc w:val="both"/>
            </w:pPr>
            <w:r>
              <w:t>3</w:t>
            </w:r>
          </w:p>
        </w:tc>
        <w:tc>
          <w:tcPr>
            <w:tcW w:w="2125" w:type="dxa"/>
          </w:tcPr>
          <w:p w:rsidR="00137706" w:rsidRDefault="00137706" w:rsidP="00137706">
            <w:r>
              <w:t>Ing. Jan Kolek</w:t>
            </w:r>
          </w:p>
        </w:tc>
        <w:tc>
          <w:tcPr>
            <w:tcW w:w="993" w:type="dxa"/>
          </w:tcPr>
          <w:p w:rsidR="00137706" w:rsidRDefault="00137706" w:rsidP="00137706">
            <w:pPr>
              <w:jc w:val="both"/>
            </w:pPr>
            <w:r>
              <w:t>1./ZS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pPr>
              <w:jc w:val="both"/>
            </w:pPr>
            <w:r>
              <w:t>Základy psychologie</w:t>
            </w:r>
          </w:p>
        </w:tc>
        <w:tc>
          <w:tcPr>
            <w:tcW w:w="1134" w:type="dxa"/>
            <w:gridSpan w:val="3"/>
          </w:tcPr>
          <w:p w:rsidR="00137706" w:rsidRDefault="00137706" w:rsidP="00137706">
            <w:pPr>
              <w:jc w:val="both"/>
            </w:pPr>
            <w:r>
              <w:t>14p + 28s</w:t>
            </w:r>
          </w:p>
        </w:tc>
        <w:tc>
          <w:tcPr>
            <w:tcW w:w="993" w:type="dxa"/>
          </w:tcPr>
          <w:p w:rsidR="00137706" w:rsidRDefault="00137706" w:rsidP="00137706">
            <w:pPr>
              <w:jc w:val="both"/>
            </w:pPr>
            <w:r>
              <w:t>Zk</w:t>
            </w:r>
          </w:p>
        </w:tc>
        <w:tc>
          <w:tcPr>
            <w:tcW w:w="851" w:type="dxa"/>
          </w:tcPr>
          <w:p w:rsidR="00137706" w:rsidRDefault="00137706" w:rsidP="00137706">
            <w:pPr>
              <w:jc w:val="both"/>
            </w:pPr>
            <w:r>
              <w:t>5</w:t>
            </w:r>
          </w:p>
        </w:tc>
        <w:tc>
          <w:tcPr>
            <w:tcW w:w="2125" w:type="dxa"/>
          </w:tcPr>
          <w:p w:rsidR="00137706" w:rsidRDefault="005936EC" w:rsidP="00DC2BBA">
            <w:r>
              <w:t>PhDr. Hana Včelařová  (přednášky 60 %</w:t>
            </w:r>
            <w:r w:rsidRPr="00F01CFC">
              <w:t>)</w:t>
            </w:r>
            <w:r>
              <w:t>; (</w:t>
            </w:r>
            <w:r>
              <w:rPr>
                <w:b/>
              </w:rPr>
              <w:t>PhDr. Soňa Lemrová, Ph.D.</w:t>
            </w:r>
            <w:r>
              <w:t>) (přednášky 40 %)</w:t>
            </w:r>
          </w:p>
        </w:tc>
        <w:tc>
          <w:tcPr>
            <w:tcW w:w="993" w:type="dxa"/>
          </w:tcPr>
          <w:p w:rsidR="00137706" w:rsidRDefault="00137706" w:rsidP="00137706">
            <w:pPr>
              <w:jc w:val="both"/>
            </w:pPr>
            <w:r>
              <w:t>1./ZS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pPr>
              <w:jc w:val="both"/>
            </w:pPr>
            <w:r>
              <w:t>Základy sociologie</w:t>
            </w:r>
          </w:p>
        </w:tc>
        <w:tc>
          <w:tcPr>
            <w:tcW w:w="1134" w:type="dxa"/>
            <w:gridSpan w:val="3"/>
          </w:tcPr>
          <w:p w:rsidR="00137706" w:rsidRDefault="00137706" w:rsidP="00137706">
            <w:pPr>
              <w:jc w:val="both"/>
            </w:pPr>
            <w:r>
              <w:t>14p + 28s</w:t>
            </w:r>
          </w:p>
        </w:tc>
        <w:tc>
          <w:tcPr>
            <w:tcW w:w="993" w:type="dxa"/>
          </w:tcPr>
          <w:p w:rsidR="00137706" w:rsidRDefault="00137706" w:rsidP="00137706">
            <w:pPr>
              <w:jc w:val="both"/>
            </w:pPr>
            <w:r>
              <w:t>Zk</w:t>
            </w:r>
          </w:p>
        </w:tc>
        <w:tc>
          <w:tcPr>
            <w:tcW w:w="851" w:type="dxa"/>
          </w:tcPr>
          <w:p w:rsidR="00137706" w:rsidRDefault="00137706" w:rsidP="00137706">
            <w:pPr>
              <w:jc w:val="both"/>
            </w:pPr>
            <w:r>
              <w:t>5</w:t>
            </w:r>
          </w:p>
        </w:tc>
        <w:tc>
          <w:tcPr>
            <w:tcW w:w="2125" w:type="dxa"/>
          </w:tcPr>
          <w:p w:rsidR="00137706" w:rsidRDefault="00137706" w:rsidP="00137706">
            <w:r>
              <w:t>Mgr. Tomáš Karger, Ph.D. (</w:t>
            </w:r>
            <w:r w:rsidRPr="00226543">
              <w:rPr>
                <w:b/>
              </w:rPr>
              <w:t>Mgr. Tomáš Karger, Ph.D.)</w:t>
            </w:r>
          </w:p>
        </w:tc>
        <w:tc>
          <w:tcPr>
            <w:tcW w:w="993" w:type="dxa"/>
          </w:tcPr>
          <w:p w:rsidR="00137706" w:rsidRDefault="00137706" w:rsidP="00137706">
            <w:pPr>
              <w:jc w:val="both"/>
            </w:pPr>
            <w:r>
              <w:t>1./ZS</w:t>
            </w:r>
          </w:p>
        </w:tc>
        <w:tc>
          <w:tcPr>
            <w:tcW w:w="814" w:type="dxa"/>
          </w:tcPr>
          <w:p w:rsidR="00137706" w:rsidRDefault="00137706" w:rsidP="00137706">
            <w:pPr>
              <w:jc w:val="both"/>
            </w:pPr>
            <w:r>
              <w:t>ZT</w:t>
            </w:r>
          </w:p>
        </w:tc>
      </w:tr>
      <w:tr w:rsidR="00137706" w:rsidTr="00137706">
        <w:trPr>
          <w:jc w:val="center"/>
        </w:trPr>
        <w:tc>
          <w:tcPr>
            <w:tcW w:w="2375" w:type="dxa"/>
          </w:tcPr>
          <w:p w:rsidR="00137706" w:rsidRDefault="00137706" w:rsidP="00137706">
            <w:r>
              <w:t>Základy zdravotnických nauk</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3</w:t>
            </w:r>
          </w:p>
        </w:tc>
        <w:tc>
          <w:tcPr>
            <w:tcW w:w="2125" w:type="dxa"/>
          </w:tcPr>
          <w:p w:rsidR="00137706" w:rsidRDefault="00137706" w:rsidP="00137706">
            <w:pPr>
              <w:jc w:val="both"/>
            </w:pPr>
            <w:r w:rsidRPr="006B7313">
              <w:t>Mgr. Silvie Treterová</w:t>
            </w:r>
          </w:p>
        </w:tc>
        <w:tc>
          <w:tcPr>
            <w:tcW w:w="993" w:type="dxa"/>
          </w:tcPr>
          <w:p w:rsidR="00137706" w:rsidRDefault="00137706" w:rsidP="00137706">
            <w:pPr>
              <w:jc w:val="both"/>
            </w:pPr>
            <w:r>
              <w:t>1./ZS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pPr>
              <w:jc w:val="both"/>
            </w:pPr>
            <w:r>
              <w:t>Anglický jazyk 2</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Zk</w:t>
            </w:r>
          </w:p>
        </w:tc>
        <w:tc>
          <w:tcPr>
            <w:tcW w:w="851" w:type="dxa"/>
          </w:tcPr>
          <w:p w:rsidR="00137706" w:rsidRDefault="00137706" w:rsidP="00137706">
            <w:pPr>
              <w:jc w:val="both"/>
            </w:pPr>
            <w:r>
              <w:t>3</w:t>
            </w:r>
          </w:p>
        </w:tc>
        <w:tc>
          <w:tcPr>
            <w:tcW w:w="2125" w:type="dxa"/>
          </w:tcPr>
          <w:p w:rsidR="00137706" w:rsidRDefault="00137706" w:rsidP="00137706">
            <w:r>
              <w:t xml:space="preserve">Mgr. et Mgr. Kristýna Kozubíková </w:t>
            </w:r>
          </w:p>
        </w:tc>
        <w:tc>
          <w:tcPr>
            <w:tcW w:w="993" w:type="dxa"/>
          </w:tcPr>
          <w:p w:rsidR="00137706" w:rsidRDefault="00137706" w:rsidP="00137706">
            <w:pPr>
              <w:jc w:val="both"/>
            </w:pPr>
            <w:r>
              <w:t>1./LS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pPr>
              <w:jc w:val="both"/>
            </w:pPr>
            <w:r>
              <w:t>Základy práva</w:t>
            </w:r>
          </w:p>
        </w:tc>
        <w:tc>
          <w:tcPr>
            <w:tcW w:w="1134" w:type="dxa"/>
            <w:gridSpan w:val="3"/>
          </w:tcPr>
          <w:p w:rsidR="00137706" w:rsidRDefault="00137706" w:rsidP="00137706">
            <w:pPr>
              <w:jc w:val="both"/>
            </w:pPr>
            <w:r>
              <w:t>28p + 0s</w:t>
            </w:r>
          </w:p>
        </w:tc>
        <w:tc>
          <w:tcPr>
            <w:tcW w:w="993" w:type="dxa"/>
          </w:tcPr>
          <w:p w:rsidR="00137706" w:rsidRDefault="00137706" w:rsidP="00137706">
            <w:pPr>
              <w:jc w:val="both"/>
            </w:pPr>
            <w:r>
              <w:t>Zk</w:t>
            </w:r>
          </w:p>
        </w:tc>
        <w:tc>
          <w:tcPr>
            <w:tcW w:w="851" w:type="dxa"/>
          </w:tcPr>
          <w:p w:rsidR="00137706" w:rsidRDefault="00137706" w:rsidP="00137706">
            <w:pPr>
              <w:jc w:val="both"/>
            </w:pPr>
            <w:r>
              <w:t>3</w:t>
            </w:r>
          </w:p>
        </w:tc>
        <w:tc>
          <w:tcPr>
            <w:tcW w:w="2125" w:type="dxa"/>
          </w:tcPr>
          <w:p w:rsidR="00137706" w:rsidRDefault="00137706" w:rsidP="00C00C52">
            <w:r>
              <w:t xml:space="preserve">JUDr. </w:t>
            </w:r>
            <w:r w:rsidR="00C00C52">
              <w:t>Jiří Zicha</w:t>
            </w:r>
            <w:r>
              <w:t>, Ph.D. (</w:t>
            </w:r>
            <w:r w:rsidRPr="00271093">
              <w:rPr>
                <w:b/>
              </w:rPr>
              <w:t xml:space="preserve">JUDr. </w:t>
            </w:r>
            <w:r w:rsidR="00C00C52">
              <w:rPr>
                <w:b/>
              </w:rPr>
              <w:t>Jiří Zicha</w:t>
            </w:r>
            <w:r w:rsidRPr="00271093">
              <w:rPr>
                <w:b/>
              </w:rPr>
              <w:t>, Ph.D.</w:t>
            </w:r>
            <w:r w:rsidRPr="00271093">
              <w:t>)</w:t>
            </w:r>
          </w:p>
        </w:tc>
        <w:tc>
          <w:tcPr>
            <w:tcW w:w="993" w:type="dxa"/>
          </w:tcPr>
          <w:p w:rsidR="00137706" w:rsidRDefault="00137706" w:rsidP="00137706">
            <w:pPr>
              <w:jc w:val="both"/>
            </w:pPr>
            <w:r>
              <w:t>1./LS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r>
              <w:t>Inovativní přístupy ve vzdělávání</w:t>
            </w:r>
          </w:p>
        </w:tc>
        <w:tc>
          <w:tcPr>
            <w:tcW w:w="1134" w:type="dxa"/>
            <w:gridSpan w:val="3"/>
          </w:tcPr>
          <w:p w:rsidR="00137706" w:rsidRDefault="00137706" w:rsidP="00137706">
            <w:pPr>
              <w:jc w:val="both"/>
            </w:pPr>
            <w:r>
              <w:t>14p + 14s</w:t>
            </w:r>
          </w:p>
        </w:tc>
        <w:tc>
          <w:tcPr>
            <w:tcW w:w="993" w:type="dxa"/>
          </w:tcPr>
          <w:p w:rsidR="00137706" w:rsidRDefault="00137706" w:rsidP="00137706">
            <w:pPr>
              <w:jc w:val="both"/>
            </w:pPr>
            <w:r>
              <w:t>Zk</w:t>
            </w:r>
          </w:p>
        </w:tc>
        <w:tc>
          <w:tcPr>
            <w:tcW w:w="851" w:type="dxa"/>
          </w:tcPr>
          <w:p w:rsidR="00137706" w:rsidRDefault="00137706" w:rsidP="00137706">
            <w:pPr>
              <w:jc w:val="both"/>
            </w:pPr>
            <w:r>
              <w:t>4</w:t>
            </w:r>
          </w:p>
        </w:tc>
        <w:tc>
          <w:tcPr>
            <w:tcW w:w="2125" w:type="dxa"/>
          </w:tcPr>
          <w:p w:rsidR="00137706" w:rsidRPr="001005CB" w:rsidRDefault="00137706" w:rsidP="00137706">
            <w:r>
              <w:t>Mgr. Karla Hrbáčková, Ph.D. (</w:t>
            </w:r>
            <w:r w:rsidRPr="00DC305A">
              <w:rPr>
                <w:b/>
              </w:rPr>
              <w:t>Mgr. Karla Hrbáčková, Ph.D.</w:t>
            </w:r>
            <w:r>
              <w:t>)</w:t>
            </w:r>
          </w:p>
        </w:tc>
        <w:tc>
          <w:tcPr>
            <w:tcW w:w="993" w:type="dxa"/>
          </w:tcPr>
          <w:p w:rsidR="00137706" w:rsidRDefault="00137706" w:rsidP="00137706">
            <w:pPr>
              <w:jc w:val="both"/>
            </w:pPr>
            <w:r>
              <w:t>1./LS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pPr>
              <w:jc w:val="both"/>
            </w:pPr>
            <w:r>
              <w:t>Sociální patologie</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4</w:t>
            </w:r>
          </w:p>
        </w:tc>
        <w:tc>
          <w:tcPr>
            <w:tcW w:w="2125" w:type="dxa"/>
          </w:tcPr>
          <w:p w:rsidR="00137706" w:rsidRDefault="00137706" w:rsidP="00137706">
            <w:r>
              <w:t>PhDr. Hana Včelařová</w:t>
            </w:r>
          </w:p>
        </w:tc>
        <w:tc>
          <w:tcPr>
            <w:tcW w:w="993" w:type="dxa"/>
          </w:tcPr>
          <w:p w:rsidR="00137706" w:rsidRDefault="00137706" w:rsidP="00137706">
            <w:pPr>
              <w:jc w:val="both"/>
            </w:pPr>
            <w:r>
              <w:t>1./LS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pPr>
              <w:jc w:val="both"/>
            </w:pPr>
            <w:r>
              <w:t>Průběžná praxe</w:t>
            </w:r>
          </w:p>
        </w:tc>
        <w:tc>
          <w:tcPr>
            <w:tcW w:w="1134" w:type="dxa"/>
            <w:gridSpan w:val="3"/>
          </w:tcPr>
          <w:p w:rsidR="00137706" w:rsidRDefault="00137706" w:rsidP="00137706">
            <w:pPr>
              <w:jc w:val="both"/>
            </w:pPr>
            <w:r>
              <w:t>40 hodin</w:t>
            </w:r>
          </w:p>
        </w:tc>
        <w:tc>
          <w:tcPr>
            <w:tcW w:w="993" w:type="dxa"/>
          </w:tcPr>
          <w:p w:rsidR="00137706" w:rsidRDefault="00137706" w:rsidP="00137706">
            <w:pPr>
              <w:jc w:val="both"/>
            </w:pPr>
            <w:r>
              <w:t>Zp</w:t>
            </w:r>
          </w:p>
        </w:tc>
        <w:tc>
          <w:tcPr>
            <w:tcW w:w="851" w:type="dxa"/>
          </w:tcPr>
          <w:p w:rsidR="00137706" w:rsidRDefault="00137706" w:rsidP="00137706">
            <w:pPr>
              <w:jc w:val="both"/>
            </w:pPr>
            <w:r>
              <w:t>3</w:t>
            </w:r>
          </w:p>
        </w:tc>
        <w:tc>
          <w:tcPr>
            <w:tcW w:w="2125" w:type="dxa"/>
          </w:tcPr>
          <w:p w:rsidR="00137706" w:rsidRDefault="00C6693F" w:rsidP="00137706">
            <w:pPr>
              <w:jc w:val="both"/>
            </w:pPr>
            <w:r>
              <w:t xml:space="preserve">Mgr. Jana Martincová </w:t>
            </w:r>
            <w:r w:rsidR="00137706">
              <w:t>(</w:t>
            </w:r>
            <w:r w:rsidR="00137706" w:rsidRPr="00DC305A">
              <w:rPr>
                <w:b/>
              </w:rPr>
              <w:t>Mgr. Jakub Hladík, Ph.D.</w:t>
            </w:r>
            <w:r w:rsidR="00137706" w:rsidRPr="00DC305A">
              <w:t>)</w:t>
            </w:r>
          </w:p>
        </w:tc>
        <w:tc>
          <w:tcPr>
            <w:tcW w:w="993" w:type="dxa"/>
          </w:tcPr>
          <w:p w:rsidR="00137706" w:rsidRDefault="00137706" w:rsidP="00137706">
            <w:pPr>
              <w:jc w:val="both"/>
            </w:pPr>
            <w:r>
              <w:t>1./LS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r w:rsidRPr="00A920EF">
              <w:t>Speciální peda</w:t>
            </w:r>
            <w:r>
              <w:t>gogika v pomáhajících profesích</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3</w:t>
            </w:r>
          </w:p>
        </w:tc>
        <w:tc>
          <w:tcPr>
            <w:tcW w:w="2125" w:type="dxa"/>
          </w:tcPr>
          <w:p w:rsidR="00137706" w:rsidRDefault="00137706" w:rsidP="00137706">
            <w:pPr>
              <w:jc w:val="both"/>
            </w:pPr>
            <w:r>
              <w:t>Mgr. Radana Kroutilová Nováková, Ph.D.</w:t>
            </w:r>
          </w:p>
        </w:tc>
        <w:tc>
          <w:tcPr>
            <w:tcW w:w="993" w:type="dxa"/>
          </w:tcPr>
          <w:p w:rsidR="00137706" w:rsidRDefault="00137706" w:rsidP="00137706">
            <w:pPr>
              <w:jc w:val="both"/>
            </w:pPr>
            <w:r>
              <w:t>1./LS</w:t>
            </w:r>
          </w:p>
        </w:tc>
        <w:tc>
          <w:tcPr>
            <w:tcW w:w="814" w:type="dxa"/>
          </w:tcPr>
          <w:p w:rsidR="00137706" w:rsidRDefault="00137706" w:rsidP="00137706">
            <w:pPr>
              <w:jc w:val="both"/>
            </w:pPr>
          </w:p>
        </w:tc>
      </w:tr>
      <w:tr w:rsidR="00137706" w:rsidTr="00137706">
        <w:trPr>
          <w:jc w:val="center"/>
        </w:trPr>
        <w:tc>
          <w:tcPr>
            <w:tcW w:w="2375" w:type="dxa"/>
          </w:tcPr>
          <w:p w:rsidR="00137706" w:rsidRPr="00DD4E51" w:rsidRDefault="00137706" w:rsidP="00137706">
            <w:pPr>
              <w:jc w:val="both"/>
            </w:pPr>
            <w:r w:rsidRPr="00DD4E51">
              <w:t>Vývojová psychologie</w:t>
            </w:r>
          </w:p>
        </w:tc>
        <w:tc>
          <w:tcPr>
            <w:tcW w:w="1134" w:type="dxa"/>
            <w:gridSpan w:val="3"/>
          </w:tcPr>
          <w:p w:rsidR="00137706" w:rsidRPr="00DD4E51" w:rsidRDefault="00137706" w:rsidP="00137706">
            <w:pPr>
              <w:jc w:val="both"/>
            </w:pPr>
            <w:r>
              <w:t xml:space="preserve">0p </w:t>
            </w:r>
            <w:r w:rsidRPr="00DD4E51">
              <w:t xml:space="preserve">+ </w:t>
            </w:r>
            <w:r>
              <w:t>28</w:t>
            </w:r>
            <w:r w:rsidRPr="00DD4E51">
              <w:t>s</w:t>
            </w:r>
          </w:p>
        </w:tc>
        <w:tc>
          <w:tcPr>
            <w:tcW w:w="993" w:type="dxa"/>
          </w:tcPr>
          <w:p w:rsidR="00137706" w:rsidRPr="00DD4E51" w:rsidRDefault="00137706" w:rsidP="00137706">
            <w:pPr>
              <w:jc w:val="both"/>
            </w:pPr>
            <w:r>
              <w:t>Klz</w:t>
            </w:r>
          </w:p>
        </w:tc>
        <w:tc>
          <w:tcPr>
            <w:tcW w:w="851" w:type="dxa"/>
          </w:tcPr>
          <w:p w:rsidR="00137706" w:rsidRPr="00DD4E51" w:rsidRDefault="00137706" w:rsidP="00137706">
            <w:pPr>
              <w:jc w:val="both"/>
            </w:pPr>
            <w:r>
              <w:t>3</w:t>
            </w:r>
          </w:p>
        </w:tc>
        <w:tc>
          <w:tcPr>
            <w:tcW w:w="2125" w:type="dxa"/>
          </w:tcPr>
          <w:p w:rsidR="00137706" w:rsidRPr="00DD4E51" w:rsidRDefault="005936EC" w:rsidP="00137706">
            <w:pPr>
              <w:jc w:val="both"/>
            </w:pPr>
            <w:r w:rsidRPr="00DD4E51">
              <w:t xml:space="preserve">PhDr. Hana Včelařová </w:t>
            </w:r>
            <w:r>
              <w:t>(</w:t>
            </w:r>
            <w:r>
              <w:rPr>
                <w:b/>
              </w:rPr>
              <w:t>PhDr. Soňa Lemrová, Ph.D.</w:t>
            </w:r>
            <w:r>
              <w:t>)</w:t>
            </w:r>
          </w:p>
        </w:tc>
        <w:tc>
          <w:tcPr>
            <w:tcW w:w="993" w:type="dxa"/>
          </w:tcPr>
          <w:p w:rsidR="00137706" w:rsidRPr="00DD4E51" w:rsidRDefault="00137706" w:rsidP="00137706">
            <w:pPr>
              <w:jc w:val="both"/>
            </w:pPr>
            <w:r w:rsidRPr="00DD4E51">
              <w:t>1./LS</w:t>
            </w:r>
          </w:p>
        </w:tc>
        <w:tc>
          <w:tcPr>
            <w:tcW w:w="814" w:type="dxa"/>
          </w:tcPr>
          <w:p w:rsidR="00137706" w:rsidRPr="00DD4E51" w:rsidRDefault="00137706" w:rsidP="00137706">
            <w:pPr>
              <w:jc w:val="both"/>
            </w:pPr>
            <w:r w:rsidRPr="00DD4E51">
              <w:t>PZ</w:t>
            </w:r>
          </w:p>
        </w:tc>
      </w:tr>
      <w:tr w:rsidR="00137706" w:rsidTr="00137706">
        <w:trPr>
          <w:jc w:val="center"/>
        </w:trPr>
        <w:tc>
          <w:tcPr>
            <w:tcW w:w="2375" w:type="dxa"/>
          </w:tcPr>
          <w:p w:rsidR="00137706" w:rsidRDefault="00137706" w:rsidP="00137706">
            <w:pPr>
              <w:jc w:val="both"/>
            </w:pPr>
            <w:r>
              <w:t>Vzdělávání dospělých</w:t>
            </w:r>
          </w:p>
        </w:tc>
        <w:tc>
          <w:tcPr>
            <w:tcW w:w="1134" w:type="dxa"/>
            <w:gridSpan w:val="3"/>
          </w:tcPr>
          <w:p w:rsidR="00137706" w:rsidRDefault="00137706" w:rsidP="00137706">
            <w:pPr>
              <w:jc w:val="both"/>
            </w:pPr>
            <w:r>
              <w:t>14p + 14s</w:t>
            </w:r>
          </w:p>
        </w:tc>
        <w:tc>
          <w:tcPr>
            <w:tcW w:w="993" w:type="dxa"/>
          </w:tcPr>
          <w:p w:rsidR="00137706" w:rsidRDefault="00137706" w:rsidP="00137706">
            <w:pPr>
              <w:jc w:val="both"/>
            </w:pPr>
            <w:r>
              <w:t>Zk</w:t>
            </w:r>
          </w:p>
        </w:tc>
        <w:tc>
          <w:tcPr>
            <w:tcW w:w="851" w:type="dxa"/>
          </w:tcPr>
          <w:p w:rsidR="00137706" w:rsidRDefault="00137706" w:rsidP="00137706">
            <w:pPr>
              <w:jc w:val="both"/>
            </w:pPr>
            <w:r>
              <w:t>4</w:t>
            </w:r>
          </w:p>
        </w:tc>
        <w:tc>
          <w:tcPr>
            <w:tcW w:w="2125" w:type="dxa"/>
          </w:tcPr>
          <w:p w:rsidR="00137706" w:rsidRDefault="00137706" w:rsidP="00137706">
            <w:r>
              <w:t>PhDr. Zuzana Hrnčiříková, Ph.D. (přednášky 60 %</w:t>
            </w:r>
            <w:r w:rsidR="006F5698">
              <w:t>, semináře</w:t>
            </w:r>
            <w:r>
              <w:t>)</w:t>
            </w:r>
          </w:p>
          <w:p w:rsidR="00137706" w:rsidRPr="00DA2C50" w:rsidRDefault="00137706" w:rsidP="00137706">
            <w:r>
              <w:t>(</w:t>
            </w:r>
            <w:r>
              <w:rPr>
                <w:b/>
              </w:rPr>
              <w:t>prof. PhDr. Miroslav Krystoň, CSc.</w:t>
            </w:r>
            <w:r>
              <w:t>) (přednášky 40 %)</w:t>
            </w:r>
          </w:p>
        </w:tc>
        <w:tc>
          <w:tcPr>
            <w:tcW w:w="993" w:type="dxa"/>
          </w:tcPr>
          <w:p w:rsidR="00137706" w:rsidRDefault="00137706" w:rsidP="00137706">
            <w:pPr>
              <w:jc w:val="both"/>
            </w:pPr>
            <w:r>
              <w:t>1./LS</w:t>
            </w:r>
          </w:p>
        </w:tc>
        <w:tc>
          <w:tcPr>
            <w:tcW w:w="814" w:type="dxa"/>
          </w:tcPr>
          <w:p w:rsidR="00137706" w:rsidRDefault="00137706" w:rsidP="00137706">
            <w:pPr>
              <w:jc w:val="both"/>
            </w:pPr>
            <w:r>
              <w:t>ZT</w:t>
            </w:r>
          </w:p>
        </w:tc>
      </w:tr>
      <w:tr w:rsidR="00137706" w:rsidTr="00137706">
        <w:trPr>
          <w:jc w:val="center"/>
        </w:trPr>
        <w:tc>
          <w:tcPr>
            <w:tcW w:w="2375" w:type="dxa"/>
          </w:tcPr>
          <w:p w:rsidR="00137706" w:rsidRDefault="00137706" w:rsidP="00137706">
            <w:pPr>
              <w:jc w:val="both"/>
            </w:pPr>
            <w:r>
              <w:lastRenderedPageBreak/>
              <w:t>Anglický jazyk 3</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2</w:t>
            </w:r>
          </w:p>
        </w:tc>
        <w:tc>
          <w:tcPr>
            <w:tcW w:w="2125" w:type="dxa"/>
          </w:tcPr>
          <w:p w:rsidR="00137706" w:rsidRDefault="00137706" w:rsidP="00137706">
            <w:r>
              <w:t xml:space="preserve">Mgr. et Mgr. Kristýna Kozubíková </w:t>
            </w:r>
          </w:p>
        </w:tc>
        <w:tc>
          <w:tcPr>
            <w:tcW w:w="993" w:type="dxa"/>
          </w:tcPr>
          <w:p w:rsidR="00137706" w:rsidRDefault="00137706" w:rsidP="00137706">
            <w:pPr>
              <w:jc w:val="both"/>
            </w:pPr>
            <w:r>
              <w:t>2./ZS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pPr>
              <w:jc w:val="both"/>
            </w:pPr>
            <w:r>
              <w:t>Filozofie a teorie výchovy</w:t>
            </w:r>
          </w:p>
        </w:tc>
        <w:tc>
          <w:tcPr>
            <w:tcW w:w="1134" w:type="dxa"/>
            <w:gridSpan w:val="3"/>
          </w:tcPr>
          <w:p w:rsidR="00137706" w:rsidRDefault="00137706" w:rsidP="00137706">
            <w:pPr>
              <w:jc w:val="both"/>
            </w:pPr>
            <w:r>
              <w:t>14p + 14s</w:t>
            </w:r>
          </w:p>
        </w:tc>
        <w:tc>
          <w:tcPr>
            <w:tcW w:w="993" w:type="dxa"/>
          </w:tcPr>
          <w:p w:rsidR="00137706" w:rsidRDefault="00137706" w:rsidP="00137706">
            <w:pPr>
              <w:jc w:val="both"/>
            </w:pPr>
            <w:r>
              <w:t>Zk</w:t>
            </w:r>
          </w:p>
        </w:tc>
        <w:tc>
          <w:tcPr>
            <w:tcW w:w="851" w:type="dxa"/>
          </w:tcPr>
          <w:p w:rsidR="00137706" w:rsidRDefault="00137706" w:rsidP="00137706">
            <w:pPr>
              <w:jc w:val="both"/>
            </w:pPr>
            <w:r>
              <w:t>4</w:t>
            </w:r>
          </w:p>
        </w:tc>
        <w:tc>
          <w:tcPr>
            <w:tcW w:w="2125" w:type="dxa"/>
          </w:tcPr>
          <w:p w:rsidR="00137706" w:rsidRDefault="00137706" w:rsidP="00137706">
            <w:r>
              <w:t>PhDr. Helena Skarupská, Ph.D. (přednášky 60 %)</w:t>
            </w:r>
          </w:p>
          <w:p w:rsidR="00137706" w:rsidRPr="00674C00" w:rsidRDefault="00137706" w:rsidP="00137706">
            <w:r>
              <w:t>(</w:t>
            </w:r>
            <w:r>
              <w:rPr>
                <w:b/>
              </w:rPr>
              <w:t>d</w:t>
            </w:r>
            <w:r w:rsidRPr="00674C00">
              <w:rPr>
                <w:b/>
              </w:rPr>
              <w:t>oc. PhDr. Mgr. Jaroslav Balvín, CSc</w:t>
            </w:r>
            <w:r>
              <w:rPr>
                <w:b/>
              </w:rPr>
              <w:t>.</w:t>
            </w:r>
            <w:r>
              <w:t>) (přednášky 40 %)</w:t>
            </w:r>
          </w:p>
        </w:tc>
        <w:tc>
          <w:tcPr>
            <w:tcW w:w="993" w:type="dxa"/>
          </w:tcPr>
          <w:p w:rsidR="00137706" w:rsidRDefault="00137706" w:rsidP="00137706">
            <w:pPr>
              <w:jc w:val="both"/>
            </w:pPr>
            <w:r>
              <w:t>2./ZS</w:t>
            </w:r>
          </w:p>
        </w:tc>
        <w:tc>
          <w:tcPr>
            <w:tcW w:w="814" w:type="dxa"/>
          </w:tcPr>
          <w:p w:rsidR="00137706" w:rsidRDefault="00137706" w:rsidP="00137706">
            <w:pPr>
              <w:jc w:val="both"/>
            </w:pPr>
            <w:r>
              <w:t>ZT</w:t>
            </w:r>
          </w:p>
        </w:tc>
      </w:tr>
      <w:tr w:rsidR="00137706" w:rsidTr="00137706">
        <w:trPr>
          <w:jc w:val="center"/>
        </w:trPr>
        <w:tc>
          <w:tcPr>
            <w:tcW w:w="2375" w:type="dxa"/>
          </w:tcPr>
          <w:p w:rsidR="00137706" w:rsidRDefault="00137706" w:rsidP="00137706">
            <w:pPr>
              <w:jc w:val="both"/>
            </w:pPr>
            <w:r>
              <w:t>Metodologie 1</w:t>
            </w:r>
          </w:p>
        </w:tc>
        <w:tc>
          <w:tcPr>
            <w:tcW w:w="1134" w:type="dxa"/>
            <w:gridSpan w:val="3"/>
          </w:tcPr>
          <w:p w:rsidR="00137706" w:rsidRDefault="00137706" w:rsidP="00137706">
            <w:pPr>
              <w:jc w:val="both"/>
            </w:pPr>
            <w:r>
              <w:t>14p + 14s</w:t>
            </w:r>
          </w:p>
        </w:tc>
        <w:tc>
          <w:tcPr>
            <w:tcW w:w="993" w:type="dxa"/>
          </w:tcPr>
          <w:p w:rsidR="00137706" w:rsidRDefault="00137706" w:rsidP="00137706">
            <w:pPr>
              <w:jc w:val="both"/>
            </w:pPr>
            <w:r>
              <w:t>Zk</w:t>
            </w:r>
          </w:p>
        </w:tc>
        <w:tc>
          <w:tcPr>
            <w:tcW w:w="851" w:type="dxa"/>
          </w:tcPr>
          <w:p w:rsidR="00137706" w:rsidRDefault="00137706" w:rsidP="00137706">
            <w:pPr>
              <w:jc w:val="both"/>
            </w:pPr>
            <w:r>
              <w:t>4</w:t>
            </w:r>
          </w:p>
        </w:tc>
        <w:tc>
          <w:tcPr>
            <w:tcW w:w="2125" w:type="dxa"/>
          </w:tcPr>
          <w:p w:rsidR="00137706" w:rsidRDefault="00137706" w:rsidP="00137706">
            <w:r>
              <w:t>Mgr. Karla Hrbáčková, Ph.D. (přednášky 100%); Mgr. Jana Martincová</w:t>
            </w:r>
          </w:p>
          <w:p w:rsidR="00137706" w:rsidRDefault="00137706" w:rsidP="00137706">
            <w:r>
              <w:t>(</w:t>
            </w:r>
            <w:r w:rsidRPr="00DC305A">
              <w:rPr>
                <w:b/>
              </w:rPr>
              <w:t>Mgr. Karla Hrbáčková, Ph.D.)</w:t>
            </w:r>
          </w:p>
        </w:tc>
        <w:tc>
          <w:tcPr>
            <w:tcW w:w="993" w:type="dxa"/>
          </w:tcPr>
          <w:p w:rsidR="00137706" w:rsidRDefault="00137706" w:rsidP="00137706">
            <w:pPr>
              <w:jc w:val="both"/>
            </w:pPr>
            <w:r>
              <w:t>2./ZS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r>
              <w:t>Sociální pedagogika 1</w:t>
            </w:r>
          </w:p>
        </w:tc>
        <w:tc>
          <w:tcPr>
            <w:tcW w:w="1134" w:type="dxa"/>
            <w:gridSpan w:val="3"/>
          </w:tcPr>
          <w:p w:rsidR="00137706" w:rsidRDefault="00137706" w:rsidP="00137706">
            <w:pPr>
              <w:jc w:val="both"/>
            </w:pPr>
            <w:r>
              <w:t>14p + 14s</w:t>
            </w:r>
          </w:p>
        </w:tc>
        <w:tc>
          <w:tcPr>
            <w:tcW w:w="993" w:type="dxa"/>
          </w:tcPr>
          <w:p w:rsidR="00137706" w:rsidRDefault="00137706" w:rsidP="00137706">
            <w:pPr>
              <w:jc w:val="both"/>
            </w:pPr>
            <w:r>
              <w:t>Zk</w:t>
            </w:r>
          </w:p>
        </w:tc>
        <w:tc>
          <w:tcPr>
            <w:tcW w:w="851" w:type="dxa"/>
          </w:tcPr>
          <w:p w:rsidR="00137706" w:rsidRDefault="00137706" w:rsidP="00137706">
            <w:pPr>
              <w:jc w:val="both"/>
            </w:pPr>
            <w:r>
              <w:t>4</w:t>
            </w:r>
          </w:p>
        </w:tc>
        <w:tc>
          <w:tcPr>
            <w:tcW w:w="2125" w:type="dxa"/>
          </w:tcPr>
          <w:p w:rsidR="00137706" w:rsidRPr="00FB2A01" w:rsidRDefault="00137706" w:rsidP="00137706">
            <w:r>
              <w:t>Mgr. Anna Petr Šafránková, Ph.D.  (</w:t>
            </w:r>
            <w:r w:rsidRPr="00FB2A01">
              <w:rPr>
                <w:b/>
              </w:rPr>
              <w:t>Mgr. Anna Petr Šafránková, Ph.D</w:t>
            </w:r>
            <w:r>
              <w:t>)</w:t>
            </w:r>
          </w:p>
        </w:tc>
        <w:tc>
          <w:tcPr>
            <w:tcW w:w="993" w:type="dxa"/>
          </w:tcPr>
          <w:p w:rsidR="00137706" w:rsidRDefault="00137706" w:rsidP="00137706">
            <w:r w:rsidRPr="005A546C">
              <w:t>2./ZS</w:t>
            </w:r>
          </w:p>
        </w:tc>
        <w:tc>
          <w:tcPr>
            <w:tcW w:w="814" w:type="dxa"/>
          </w:tcPr>
          <w:p w:rsidR="00137706" w:rsidRDefault="00137706" w:rsidP="00137706">
            <w:pPr>
              <w:jc w:val="both"/>
            </w:pPr>
            <w:r>
              <w:t>ZT</w:t>
            </w:r>
          </w:p>
        </w:tc>
      </w:tr>
      <w:tr w:rsidR="00137706" w:rsidTr="00137706">
        <w:trPr>
          <w:jc w:val="center"/>
        </w:trPr>
        <w:tc>
          <w:tcPr>
            <w:tcW w:w="2375" w:type="dxa"/>
          </w:tcPr>
          <w:p w:rsidR="00137706" w:rsidRDefault="00137706" w:rsidP="00137706">
            <w:r>
              <w:t>Sociální politika</w:t>
            </w:r>
          </w:p>
        </w:tc>
        <w:tc>
          <w:tcPr>
            <w:tcW w:w="1134" w:type="dxa"/>
            <w:gridSpan w:val="3"/>
          </w:tcPr>
          <w:p w:rsidR="00137706" w:rsidRDefault="00137706" w:rsidP="00137706">
            <w:pPr>
              <w:jc w:val="both"/>
            </w:pPr>
            <w:r>
              <w:t>14p + 28s</w:t>
            </w:r>
          </w:p>
        </w:tc>
        <w:tc>
          <w:tcPr>
            <w:tcW w:w="993" w:type="dxa"/>
          </w:tcPr>
          <w:p w:rsidR="00137706" w:rsidRDefault="00137706" w:rsidP="00137706">
            <w:pPr>
              <w:jc w:val="both"/>
            </w:pPr>
            <w:r>
              <w:t>Zk</w:t>
            </w:r>
          </w:p>
        </w:tc>
        <w:tc>
          <w:tcPr>
            <w:tcW w:w="851" w:type="dxa"/>
          </w:tcPr>
          <w:p w:rsidR="00137706" w:rsidRDefault="00137706" w:rsidP="00137706">
            <w:pPr>
              <w:jc w:val="both"/>
            </w:pPr>
            <w:r>
              <w:t>5</w:t>
            </w:r>
          </w:p>
        </w:tc>
        <w:tc>
          <w:tcPr>
            <w:tcW w:w="2125" w:type="dxa"/>
          </w:tcPr>
          <w:p w:rsidR="00137706" w:rsidRDefault="00137706" w:rsidP="00137706">
            <w:r>
              <w:t>Mgr. Radana Kroutilová Nováková, Ph.D. (</w:t>
            </w:r>
            <w:r w:rsidRPr="00DC305A">
              <w:rPr>
                <w:b/>
              </w:rPr>
              <w:t>Mgr. Radana Kroutilová Nováková, Ph.D.</w:t>
            </w:r>
            <w:r>
              <w:t>)</w:t>
            </w:r>
          </w:p>
        </w:tc>
        <w:tc>
          <w:tcPr>
            <w:tcW w:w="993" w:type="dxa"/>
          </w:tcPr>
          <w:p w:rsidR="00137706" w:rsidRDefault="00137706" w:rsidP="00137706">
            <w:r w:rsidRPr="005A546C">
              <w:t>2./ZS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r>
              <w:t>Sociální komunikace</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3</w:t>
            </w:r>
          </w:p>
        </w:tc>
        <w:tc>
          <w:tcPr>
            <w:tcW w:w="2125" w:type="dxa"/>
          </w:tcPr>
          <w:p w:rsidR="00137706" w:rsidRDefault="00137706" w:rsidP="00137706">
            <w:r>
              <w:t>Mgr. Eva Šalenová</w:t>
            </w:r>
          </w:p>
        </w:tc>
        <w:tc>
          <w:tcPr>
            <w:tcW w:w="993" w:type="dxa"/>
          </w:tcPr>
          <w:p w:rsidR="00137706" w:rsidRDefault="00137706" w:rsidP="00137706">
            <w:r w:rsidRPr="005A546C">
              <w:t>2./ZS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r>
              <w:t>Anglický jazyk 4</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Zk</w:t>
            </w:r>
          </w:p>
        </w:tc>
        <w:tc>
          <w:tcPr>
            <w:tcW w:w="851" w:type="dxa"/>
          </w:tcPr>
          <w:p w:rsidR="00137706" w:rsidRDefault="00137706" w:rsidP="00137706">
            <w:pPr>
              <w:jc w:val="both"/>
            </w:pPr>
            <w:r>
              <w:t>3</w:t>
            </w:r>
          </w:p>
        </w:tc>
        <w:tc>
          <w:tcPr>
            <w:tcW w:w="2125" w:type="dxa"/>
          </w:tcPr>
          <w:p w:rsidR="00137706" w:rsidRDefault="00137706" w:rsidP="00137706">
            <w:r>
              <w:t xml:space="preserve">Mgr. et Mgr. Kristýna Kozubíková </w:t>
            </w:r>
          </w:p>
        </w:tc>
        <w:tc>
          <w:tcPr>
            <w:tcW w:w="993" w:type="dxa"/>
          </w:tcPr>
          <w:p w:rsidR="00137706" w:rsidRDefault="00137706" w:rsidP="00137706">
            <w:r w:rsidRPr="005A546C">
              <w:t>2./</w:t>
            </w:r>
            <w:r>
              <w:t>L</w:t>
            </w:r>
            <w:r w:rsidRPr="005A546C">
              <w:t>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r>
              <w:t>Metodologie 2</w:t>
            </w:r>
          </w:p>
        </w:tc>
        <w:tc>
          <w:tcPr>
            <w:tcW w:w="1134" w:type="dxa"/>
            <w:gridSpan w:val="3"/>
          </w:tcPr>
          <w:p w:rsidR="00137706" w:rsidRDefault="00137706" w:rsidP="00137706">
            <w:pPr>
              <w:jc w:val="both"/>
            </w:pPr>
            <w:r>
              <w:t>14p + 14s</w:t>
            </w:r>
          </w:p>
        </w:tc>
        <w:tc>
          <w:tcPr>
            <w:tcW w:w="993" w:type="dxa"/>
          </w:tcPr>
          <w:p w:rsidR="00137706" w:rsidRDefault="00137706" w:rsidP="00137706">
            <w:pPr>
              <w:jc w:val="both"/>
            </w:pPr>
            <w:r>
              <w:t>Zk</w:t>
            </w:r>
          </w:p>
        </w:tc>
        <w:tc>
          <w:tcPr>
            <w:tcW w:w="851" w:type="dxa"/>
          </w:tcPr>
          <w:p w:rsidR="00137706" w:rsidRDefault="00137706" w:rsidP="00137706">
            <w:pPr>
              <w:jc w:val="both"/>
            </w:pPr>
            <w:r>
              <w:t>5</w:t>
            </w:r>
          </w:p>
        </w:tc>
        <w:tc>
          <w:tcPr>
            <w:tcW w:w="2125" w:type="dxa"/>
          </w:tcPr>
          <w:p w:rsidR="00137706" w:rsidRDefault="00137706" w:rsidP="00137706">
            <w:r>
              <w:t xml:space="preserve">Mgr. Karla Hrbáčková, Ph.D. </w:t>
            </w:r>
            <w:r w:rsidR="006F5698">
              <w:t xml:space="preserve">(přednášky 100%); </w:t>
            </w:r>
            <w:r>
              <w:t>Mgr. Jana Martincová (</w:t>
            </w:r>
            <w:r w:rsidRPr="00DC305A">
              <w:rPr>
                <w:b/>
              </w:rPr>
              <w:t>Mgr. Karla Hrbáčková, Ph.D.)</w:t>
            </w:r>
          </w:p>
        </w:tc>
        <w:tc>
          <w:tcPr>
            <w:tcW w:w="993" w:type="dxa"/>
          </w:tcPr>
          <w:p w:rsidR="00137706" w:rsidRDefault="00137706" w:rsidP="00137706">
            <w:r w:rsidRPr="005A546C">
              <w:t>2./</w:t>
            </w:r>
            <w:r>
              <w:t>L</w:t>
            </w:r>
            <w:r w:rsidRPr="005A546C">
              <w:t>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r>
              <w:t>Sociální pedagogika 2</w:t>
            </w:r>
          </w:p>
        </w:tc>
        <w:tc>
          <w:tcPr>
            <w:tcW w:w="1134" w:type="dxa"/>
            <w:gridSpan w:val="3"/>
          </w:tcPr>
          <w:p w:rsidR="00137706" w:rsidRDefault="00137706" w:rsidP="00137706">
            <w:pPr>
              <w:jc w:val="both"/>
            </w:pPr>
            <w:r>
              <w:t>14p + 14s</w:t>
            </w:r>
          </w:p>
        </w:tc>
        <w:tc>
          <w:tcPr>
            <w:tcW w:w="993" w:type="dxa"/>
          </w:tcPr>
          <w:p w:rsidR="00137706" w:rsidRDefault="00137706" w:rsidP="00137706">
            <w:pPr>
              <w:jc w:val="both"/>
            </w:pPr>
            <w:r>
              <w:t>Zk</w:t>
            </w:r>
          </w:p>
        </w:tc>
        <w:tc>
          <w:tcPr>
            <w:tcW w:w="851" w:type="dxa"/>
          </w:tcPr>
          <w:p w:rsidR="00137706" w:rsidRDefault="00137706" w:rsidP="00137706">
            <w:pPr>
              <w:jc w:val="both"/>
            </w:pPr>
            <w:r>
              <w:t>4</w:t>
            </w:r>
          </w:p>
        </w:tc>
        <w:tc>
          <w:tcPr>
            <w:tcW w:w="2125" w:type="dxa"/>
          </w:tcPr>
          <w:p w:rsidR="00137706" w:rsidRPr="00FB2A01" w:rsidRDefault="00137706" w:rsidP="00137706">
            <w:r>
              <w:t>Mgr. Anna Petr Šafránková, Ph.D. (</w:t>
            </w:r>
            <w:r w:rsidRPr="00FB2A01">
              <w:rPr>
                <w:b/>
              </w:rPr>
              <w:t>Mgr. Anna Petr Šafránková, Ph.D</w:t>
            </w:r>
            <w:r>
              <w:t>)</w:t>
            </w:r>
          </w:p>
        </w:tc>
        <w:tc>
          <w:tcPr>
            <w:tcW w:w="993" w:type="dxa"/>
          </w:tcPr>
          <w:p w:rsidR="00137706" w:rsidRDefault="00137706" w:rsidP="00137706">
            <w:r w:rsidRPr="00A55711">
              <w:t>2./LS</w:t>
            </w:r>
          </w:p>
        </w:tc>
        <w:tc>
          <w:tcPr>
            <w:tcW w:w="814" w:type="dxa"/>
          </w:tcPr>
          <w:p w:rsidR="00137706" w:rsidRDefault="00137706" w:rsidP="00137706">
            <w:pPr>
              <w:jc w:val="both"/>
            </w:pPr>
            <w:r>
              <w:t>ZT</w:t>
            </w:r>
          </w:p>
        </w:tc>
      </w:tr>
      <w:tr w:rsidR="00137706" w:rsidTr="00137706">
        <w:trPr>
          <w:jc w:val="center"/>
        </w:trPr>
        <w:tc>
          <w:tcPr>
            <w:tcW w:w="2375" w:type="dxa"/>
          </w:tcPr>
          <w:p w:rsidR="00137706" w:rsidRDefault="00137706" w:rsidP="00137706">
            <w:r>
              <w:t xml:space="preserve">Sociální práce s rodinou </w:t>
            </w:r>
            <w:r>
              <w:br/>
              <w:t xml:space="preserve">a ohroženými dětmi </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3</w:t>
            </w:r>
          </w:p>
        </w:tc>
        <w:tc>
          <w:tcPr>
            <w:tcW w:w="2125" w:type="dxa"/>
          </w:tcPr>
          <w:p w:rsidR="00137706" w:rsidRDefault="00137706" w:rsidP="00137706">
            <w:r>
              <w:t>Mgr. Lucie Blaštíková</w:t>
            </w:r>
          </w:p>
          <w:p w:rsidR="00137706" w:rsidRDefault="00137706" w:rsidP="00137706">
            <w:r w:rsidRPr="00DC305A">
              <w:t>(</w:t>
            </w:r>
            <w:r>
              <w:rPr>
                <w:b/>
              </w:rPr>
              <w:t>d</w:t>
            </w:r>
            <w:r w:rsidRPr="00061CA8">
              <w:rPr>
                <w:b/>
              </w:rPr>
              <w:t>oc. PhDr. Lenka Haburajová Ilavská, Ph.D.</w:t>
            </w:r>
            <w:r w:rsidRPr="00061CA8">
              <w:t>)</w:t>
            </w:r>
          </w:p>
        </w:tc>
        <w:tc>
          <w:tcPr>
            <w:tcW w:w="993" w:type="dxa"/>
          </w:tcPr>
          <w:p w:rsidR="00137706" w:rsidRDefault="00137706" w:rsidP="00137706">
            <w:r w:rsidRPr="00A55711">
              <w:t>2./LS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r>
              <w:t>Sociální psychologie</w:t>
            </w:r>
          </w:p>
        </w:tc>
        <w:tc>
          <w:tcPr>
            <w:tcW w:w="1134" w:type="dxa"/>
            <w:gridSpan w:val="3"/>
          </w:tcPr>
          <w:p w:rsidR="00137706" w:rsidRDefault="00137706" w:rsidP="00137706">
            <w:pPr>
              <w:jc w:val="both"/>
            </w:pPr>
            <w:r>
              <w:t>14p + 14s</w:t>
            </w:r>
          </w:p>
        </w:tc>
        <w:tc>
          <w:tcPr>
            <w:tcW w:w="993" w:type="dxa"/>
          </w:tcPr>
          <w:p w:rsidR="00137706" w:rsidRDefault="00137706" w:rsidP="00137706">
            <w:pPr>
              <w:jc w:val="both"/>
            </w:pPr>
            <w:r>
              <w:t>Zk</w:t>
            </w:r>
          </w:p>
        </w:tc>
        <w:tc>
          <w:tcPr>
            <w:tcW w:w="851" w:type="dxa"/>
          </w:tcPr>
          <w:p w:rsidR="00137706" w:rsidRDefault="00137706" w:rsidP="00137706">
            <w:pPr>
              <w:jc w:val="both"/>
            </w:pPr>
            <w:r>
              <w:t>4</w:t>
            </w:r>
          </w:p>
        </w:tc>
        <w:tc>
          <w:tcPr>
            <w:tcW w:w="2125" w:type="dxa"/>
          </w:tcPr>
          <w:p w:rsidR="00137706" w:rsidRDefault="005936EC" w:rsidP="005936EC">
            <w:r w:rsidRPr="00DD4E51">
              <w:t xml:space="preserve">PhDr. Hana Včelařová </w:t>
            </w:r>
            <w:r>
              <w:t>(přednášky 60 %) (</w:t>
            </w:r>
            <w:r>
              <w:rPr>
                <w:b/>
              </w:rPr>
              <w:t>PhDr. Soňa Lemrová, Ph.D.</w:t>
            </w:r>
            <w:r>
              <w:t>) (přednášky 40 %)</w:t>
            </w:r>
          </w:p>
        </w:tc>
        <w:tc>
          <w:tcPr>
            <w:tcW w:w="993" w:type="dxa"/>
          </w:tcPr>
          <w:p w:rsidR="00137706" w:rsidRDefault="00137706" w:rsidP="00137706">
            <w:r w:rsidRPr="00A55711">
              <w:t>2./LS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r>
              <w:t>Souvislá praxe 1</w:t>
            </w:r>
          </w:p>
        </w:tc>
        <w:tc>
          <w:tcPr>
            <w:tcW w:w="1134" w:type="dxa"/>
            <w:gridSpan w:val="3"/>
          </w:tcPr>
          <w:p w:rsidR="00137706" w:rsidRDefault="00137706" w:rsidP="00137706">
            <w:pPr>
              <w:jc w:val="both"/>
            </w:pPr>
            <w:r>
              <w:t>80 hodin</w:t>
            </w:r>
          </w:p>
        </w:tc>
        <w:tc>
          <w:tcPr>
            <w:tcW w:w="993" w:type="dxa"/>
          </w:tcPr>
          <w:p w:rsidR="00137706" w:rsidRDefault="00137706" w:rsidP="00137706">
            <w:pPr>
              <w:jc w:val="both"/>
            </w:pPr>
            <w:r>
              <w:t>Zp</w:t>
            </w:r>
          </w:p>
        </w:tc>
        <w:tc>
          <w:tcPr>
            <w:tcW w:w="851" w:type="dxa"/>
          </w:tcPr>
          <w:p w:rsidR="00137706" w:rsidRDefault="00137706" w:rsidP="00137706">
            <w:pPr>
              <w:jc w:val="both"/>
            </w:pPr>
            <w:r>
              <w:t>3</w:t>
            </w:r>
          </w:p>
        </w:tc>
        <w:tc>
          <w:tcPr>
            <w:tcW w:w="2125" w:type="dxa"/>
          </w:tcPr>
          <w:p w:rsidR="00137706" w:rsidRDefault="00C6693F" w:rsidP="00137706">
            <w:r>
              <w:t xml:space="preserve">Mgr. Jana Martincová </w:t>
            </w:r>
            <w:r w:rsidR="00137706">
              <w:t>(</w:t>
            </w:r>
            <w:r w:rsidR="00137706" w:rsidRPr="00DC305A">
              <w:rPr>
                <w:b/>
              </w:rPr>
              <w:t>Mgr. Jakub Hladík, Ph.D.</w:t>
            </w:r>
            <w:r w:rsidR="00137706" w:rsidRPr="00DC305A">
              <w:t>)</w:t>
            </w:r>
          </w:p>
        </w:tc>
        <w:tc>
          <w:tcPr>
            <w:tcW w:w="993" w:type="dxa"/>
          </w:tcPr>
          <w:p w:rsidR="00137706" w:rsidRDefault="00137706" w:rsidP="00137706">
            <w:r w:rsidRPr="00A55711">
              <w:t>2./LS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r>
              <w:t>Anglický jazyk 5</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Zk</w:t>
            </w:r>
          </w:p>
        </w:tc>
        <w:tc>
          <w:tcPr>
            <w:tcW w:w="851" w:type="dxa"/>
          </w:tcPr>
          <w:p w:rsidR="00137706" w:rsidRDefault="00137706" w:rsidP="00137706">
            <w:pPr>
              <w:jc w:val="both"/>
            </w:pPr>
            <w:r>
              <w:t>3</w:t>
            </w:r>
          </w:p>
        </w:tc>
        <w:tc>
          <w:tcPr>
            <w:tcW w:w="2125" w:type="dxa"/>
          </w:tcPr>
          <w:p w:rsidR="00137706" w:rsidRDefault="00137706" w:rsidP="00137706">
            <w:r>
              <w:t>Mgr. et Mgr. Kristýna Kozubíková</w:t>
            </w:r>
          </w:p>
        </w:tc>
        <w:tc>
          <w:tcPr>
            <w:tcW w:w="993" w:type="dxa"/>
          </w:tcPr>
          <w:p w:rsidR="00137706" w:rsidRDefault="00137706" w:rsidP="00137706">
            <w:r>
              <w:t>3</w:t>
            </w:r>
            <w:r w:rsidRPr="005A546C">
              <w:t>./</w:t>
            </w:r>
            <w:r>
              <w:t>Z</w:t>
            </w:r>
            <w:r w:rsidRPr="005A546C">
              <w:t>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pPr>
              <w:jc w:val="both"/>
            </w:pPr>
            <w:r>
              <w:t>Seminář bakalářských prací 1</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Zp</w:t>
            </w:r>
          </w:p>
        </w:tc>
        <w:tc>
          <w:tcPr>
            <w:tcW w:w="851" w:type="dxa"/>
          </w:tcPr>
          <w:p w:rsidR="00137706" w:rsidRDefault="00137706" w:rsidP="00137706">
            <w:pPr>
              <w:jc w:val="both"/>
            </w:pPr>
            <w:r>
              <w:t>3</w:t>
            </w:r>
          </w:p>
        </w:tc>
        <w:tc>
          <w:tcPr>
            <w:tcW w:w="2125" w:type="dxa"/>
          </w:tcPr>
          <w:p w:rsidR="00137706" w:rsidRDefault="00137706" w:rsidP="00137706">
            <w:r>
              <w:t>Mgr. Jakub Hladík, Ph.D.</w:t>
            </w:r>
          </w:p>
        </w:tc>
        <w:tc>
          <w:tcPr>
            <w:tcW w:w="993" w:type="dxa"/>
          </w:tcPr>
          <w:p w:rsidR="00137706" w:rsidRDefault="00137706" w:rsidP="00137706">
            <w:pPr>
              <w:jc w:val="both"/>
            </w:pPr>
            <w:r>
              <w:t>3</w:t>
            </w:r>
            <w:r w:rsidRPr="005A546C">
              <w:t>./</w:t>
            </w:r>
            <w:r>
              <w:t>Z</w:t>
            </w:r>
            <w:r w:rsidRPr="005A546C">
              <w:t>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pPr>
              <w:jc w:val="both"/>
            </w:pPr>
            <w:r>
              <w:t>Metody sociálně výchovné práce</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4</w:t>
            </w:r>
          </w:p>
        </w:tc>
        <w:tc>
          <w:tcPr>
            <w:tcW w:w="2125" w:type="dxa"/>
          </w:tcPr>
          <w:p w:rsidR="00137706" w:rsidRDefault="00137706" w:rsidP="00137706">
            <w:r>
              <w:t>Mgr. Lucie Blaštíková</w:t>
            </w:r>
          </w:p>
          <w:p w:rsidR="00137706" w:rsidRPr="00DC305A" w:rsidRDefault="00137706" w:rsidP="00137706">
            <w:r>
              <w:t>(</w:t>
            </w:r>
            <w:r w:rsidRPr="00FB2A01">
              <w:rPr>
                <w:b/>
              </w:rPr>
              <w:t>Mgr. Anna Petr Šafránková, Ph.D</w:t>
            </w:r>
            <w:r>
              <w:t>)</w:t>
            </w:r>
          </w:p>
        </w:tc>
        <w:tc>
          <w:tcPr>
            <w:tcW w:w="993" w:type="dxa"/>
          </w:tcPr>
          <w:p w:rsidR="00137706" w:rsidRDefault="00137706" w:rsidP="00137706">
            <w:r w:rsidRPr="00B13AF6">
              <w:t>3./ZS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pPr>
              <w:jc w:val="both"/>
            </w:pPr>
            <w:r>
              <w:t>Multikulturní výchova</w:t>
            </w:r>
          </w:p>
        </w:tc>
        <w:tc>
          <w:tcPr>
            <w:tcW w:w="1134" w:type="dxa"/>
            <w:gridSpan w:val="3"/>
          </w:tcPr>
          <w:p w:rsidR="00137706" w:rsidRDefault="00137706" w:rsidP="00137706">
            <w:pPr>
              <w:jc w:val="both"/>
            </w:pPr>
            <w:r>
              <w:t>14p + 28s</w:t>
            </w:r>
          </w:p>
        </w:tc>
        <w:tc>
          <w:tcPr>
            <w:tcW w:w="993" w:type="dxa"/>
          </w:tcPr>
          <w:p w:rsidR="00137706" w:rsidRDefault="00137706" w:rsidP="00137706">
            <w:pPr>
              <w:jc w:val="both"/>
            </w:pPr>
            <w:r>
              <w:t>Zk</w:t>
            </w:r>
          </w:p>
        </w:tc>
        <w:tc>
          <w:tcPr>
            <w:tcW w:w="851" w:type="dxa"/>
          </w:tcPr>
          <w:p w:rsidR="00137706" w:rsidRDefault="00137706" w:rsidP="00137706">
            <w:pPr>
              <w:jc w:val="both"/>
            </w:pPr>
            <w:r>
              <w:t>5</w:t>
            </w:r>
          </w:p>
        </w:tc>
        <w:tc>
          <w:tcPr>
            <w:tcW w:w="2125" w:type="dxa"/>
          </w:tcPr>
          <w:p w:rsidR="00137706" w:rsidRDefault="00137706" w:rsidP="00137706">
            <w:r>
              <w:t xml:space="preserve">Mgr. Jakub Hladík, Ph.D. </w:t>
            </w:r>
          </w:p>
          <w:p w:rsidR="00137706" w:rsidRDefault="00137706" w:rsidP="00137706">
            <w:r>
              <w:t>(</w:t>
            </w:r>
            <w:r w:rsidRPr="00DC305A">
              <w:rPr>
                <w:b/>
              </w:rPr>
              <w:t>Mgr. Jakub Hladík, Ph.D.</w:t>
            </w:r>
            <w:r w:rsidRPr="00DC305A">
              <w:t>)</w:t>
            </w:r>
          </w:p>
        </w:tc>
        <w:tc>
          <w:tcPr>
            <w:tcW w:w="993" w:type="dxa"/>
          </w:tcPr>
          <w:p w:rsidR="00137706" w:rsidRDefault="00137706" w:rsidP="00137706">
            <w:r w:rsidRPr="00B13AF6">
              <w:t>3./ZS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pPr>
              <w:jc w:val="both"/>
            </w:pPr>
            <w:r>
              <w:t>Sociální práce se seniory</w:t>
            </w:r>
          </w:p>
          <w:p w:rsidR="00137706" w:rsidRDefault="00137706" w:rsidP="00137706">
            <w:pPr>
              <w:jc w:val="both"/>
            </w:pP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3</w:t>
            </w:r>
          </w:p>
        </w:tc>
        <w:tc>
          <w:tcPr>
            <w:tcW w:w="2125" w:type="dxa"/>
          </w:tcPr>
          <w:p w:rsidR="00137706" w:rsidRDefault="00137706" w:rsidP="00137706">
            <w:r>
              <w:t>Mgr. Radana Kroutilová Nováková, Ph.D.</w:t>
            </w:r>
          </w:p>
          <w:p w:rsidR="00137706" w:rsidRDefault="00137706" w:rsidP="00137706">
            <w:r>
              <w:lastRenderedPageBreak/>
              <w:t>(</w:t>
            </w:r>
            <w:r w:rsidRPr="00DC305A">
              <w:rPr>
                <w:b/>
              </w:rPr>
              <w:t>Mgr. Radana Kroutilová Nováková, Ph.D.)</w:t>
            </w:r>
          </w:p>
        </w:tc>
        <w:tc>
          <w:tcPr>
            <w:tcW w:w="993" w:type="dxa"/>
          </w:tcPr>
          <w:p w:rsidR="00137706" w:rsidRDefault="00137706" w:rsidP="00137706">
            <w:r>
              <w:lastRenderedPageBreak/>
              <w:t>3./Z</w:t>
            </w:r>
            <w:r w:rsidRPr="00A55711">
              <w:t>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pPr>
              <w:jc w:val="both"/>
            </w:pPr>
            <w:r>
              <w:t>Pedagogika volného času</w:t>
            </w:r>
          </w:p>
        </w:tc>
        <w:tc>
          <w:tcPr>
            <w:tcW w:w="1134" w:type="dxa"/>
            <w:gridSpan w:val="3"/>
          </w:tcPr>
          <w:p w:rsidR="00137706" w:rsidRDefault="00137706" w:rsidP="00137706">
            <w:pPr>
              <w:jc w:val="both"/>
            </w:pPr>
            <w:r>
              <w:t>14p + 28s</w:t>
            </w:r>
          </w:p>
        </w:tc>
        <w:tc>
          <w:tcPr>
            <w:tcW w:w="993" w:type="dxa"/>
          </w:tcPr>
          <w:p w:rsidR="00137706" w:rsidRDefault="00137706" w:rsidP="00137706">
            <w:pPr>
              <w:jc w:val="both"/>
            </w:pPr>
            <w:r>
              <w:t>Zk</w:t>
            </w:r>
          </w:p>
        </w:tc>
        <w:tc>
          <w:tcPr>
            <w:tcW w:w="851" w:type="dxa"/>
          </w:tcPr>
          <w:p w:rsidR="00137706" w:rsidRDefault="00137706" w:rsidP="00137706">
            <w:pPr>
              <w:jc w:val="both"/>
            </w:pPr>
            <w:r>
              <w:t>5</w:t>
            </w:r>
          </w:p>
        </w:tc>
        <w:tc>
          <w:tcPr>
            <w:tcW w:w="2125" w:type="dxa"/>
          </w:tcPr>
          <w:p w:rsidR="00137706" w:rsidRDefault="00137706" w:rsidP="00137706">
            <w:r>
              <w:t xml:space="preserve">Mgr. Eliška Suchánková, Ph.D. </w:t>
            </w:r>
          </w:p>
          <w:p w:rsidR="00137706" w:rsidRPr="00DC305A" w:rsidRDefault="00137706" w:rsidP="00137706">
            <w:r>
              <w:t>(</w:t>
            </w:r>
            <w:r w:rsidRPr="00DC305A">
              <w:rPr>
                <w:b/>
              </w:rPr>
              <w:t>Mgr. Eliška Suchánková, Ph.D.</w:t>
            </w:r>
            <w:r>
              <w:t>)</w:t>
            </w:r>
          </w:p>
        </w:tc>
        <w:tc>
          <w:tcPr>
            <w:tcW w:w="993" w:type="dxa"/>
          </w:tcPr>
          <w:p w:rsidR="00137706" w:rsidRDefault="00137706" w:rsidP="00137706">
            <w:pPr>
              <w:jc w:val="both"/>
            </w:pPr>
            <w:r>
              <w:t>3./ZS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pPr>
              <w:jc w:val="both"/>
            </w:pPr>
            <w:r>
              <w:t>Souvislá praxe 2</w:t>
            </w:r>
          </w:p>
        </w:tc>
        <w:tc>
          <w:tcPr>
            <w:tcW w:w="1134" w:type="dxa"/>
            <w:gridSpan w:val="3"/>
          </w:tcPr>
          <w:p w:rsidR="00137706" w:rsidRDefault="00137706" w:rsidP="00137706">
            <w:pPr>
              <w:jc w:val="both"/>
            </w:pPr>
            <w:r>
              <w:t>160 hodin</w:t>
            </w:r>
          </w:p>
        </w:tc>
        <w:tc>
          <w:tcPr>
            <w:tcW w:w="993" w:type="dxa"/>
          </w:tcPr>
          <w:p w:rsidR="00137706" w:rsidRDefault="00137706" w:rsidP="00137706">
            <w:pPr>
              <w:jc w:val="both"/>
            </w:pPr>
            <w:r>
              <w:t>Zp</w:t>
            </w:r>
          </w:p>
        </w:tc>
        <w:tc>
          <w:tcPr>
            <w:tcW w:w="851" w:type="dxa"/>
          </w:tcPr>
          <w:p w:rsidR="00137706" w:rsidRDefault="00137706" w:rsidP="00137706">
            <w:pPr>
              <w:jc w:val="both"/>
            </w:pPr>
            <w:r>
              <w:t>7</w:t>
            </w:r>
          </w:p>
        </w:tc>
        <w:tc>
          <w:tcPr>
            <w:tcW w:w="2125" w:type="dxa"/>
          </w:tcPr>
          <w:p w:rsidR="00137706" w:rsidRDefault="00C6693F" w:rsidP="00137706">
            <w:r>
              <w:t xml:space="preserve">Mgr. Jana Martincová </w:t>
            </w:r>
            <w:r w:rsidR="00137706">
              <w:t>(</w:t>
            </w:r>
            <w:r w:rsidR="00137706" w:rsidRPr="00DC305A">
              <w:rPr>
                <w:b/>
              </w:rPr>
              <w:t>Mgr. Jakub Hladík, Ph.D.</w:t>
            </w:r>
            <w:r w:rsidR="00137706" w:rsidRPr="00DC305A">
              <w:t>)</w:t>
            </w:r>
          </w:p>
        </w:tc>
        <w:tc>
          <w:tcPr>
            <w:tcW w:w="993" w:type="dxa"/>
          </w:tcPr>
          <w:p w:rsidR="00137706" w:rsidRDefault="00137706" w:rsidP="00137706">
            <w:pPr>
              <w:jc w:val="both"/>
            </w:pPr>
            <w:r>
              <w:t>3./ZS</w:t>
            </w:r>
          </w:p>
        </w:tc>
        <w:tc>
          <w:tcPr>
            <w:tcW w:w="814" w:type="dxa"/>
          </w:tcPr>
          <w:p w:rsidR="00137706" w:rsidRDefault="00137706" w:rsidP="00137706">
            <w:pPr>
              <w:jc w:val="both"/>
            </w:pPr>
            <w:r>
              <w:t>PZ</w:t>
            </w:r>
          </w:p>
        </w:tc>
      </w:tr>
      <w:tr w:rsidR="00137706" w:rsidTr="00137706">
        <w:trPr>
          <w:jc w:val="center"/>
        </w:trPr>
        <w:tc>
          <w:tcPr>
            <w:tcW w:w="2375" w:type="dxa"/>
          </w:tcPr>
          <w:p w:rsidR="00137706" w:rsidRPr="00C5706B" w:rsidRDefault="00137706" w:rsidP="00137706">
            <w:r w:rsidRPr="00C5706B">
              <w:t xml:space="preserve">Základy </w:t>
            </w:r>
            <w:r>
              <w:t>podnikatelství</w:t>
            </w:r>
          </w:p>
        </w:tc>
        <w:tc>
          <w:tcPr>
            <w:tcW w:w="1134" w:type="dxa"/>
            <w:gridSpan w:val="3"/>
          </w:tcPr>
          <w:p w:rsidR="00137706" w:rsidRPr="00C5706B" w:rsidRDefault="00137706" w:rsidP="00137706">
            <w:pPr>
              <w:jc w:val="both"/>
            </w:pPr>
            <w:r w:rsidRPr="00C5706B">
              <w:t>14p + 14s</w:t>
            </w:r>
          </w:p>
        </w:tc>
        <w:tc>
          <w:tcPr>
            <w:tcW w:w="993" w:type="dxa"/>
          </w:tcPr>
          <w:p w:rsidR="00137706" w:rsidRPr="00C5706B" w:rsidRDefault="00137706" w:rsidP="00137706">
            <w:pPr>
              <w:jc w:val="both"/>
            </w:pPr>
            <w:r w:rsidRPr="00C5706B">
              <w:t>Zk</w:t>
            </w:r>
          </w:p>
        </w:tc>
        <w:tc>
          <w:tcPr>
            <w:tcW w:w="851" w:type="dxa"/>
          </w:tcPr>
          <w:p w:rsidR="00137706" w:rsidRPr="00C5706B" w:rsidRDefault="00137706" w:rsidP="00137706">
            <w:pPr>
              <w:jc w:val="both"/>
            </w:pPr>
            <w:r w:rsidRPr="00C5706B">
              <w:t>4</w:t>
            </w:r>
          </w:p>
        </w:tc>
        <w:tc>
          <w:tcPr>
            <w:tcW w:w="2125" w:type="dxa"/>
          </w:tcPr>
          <w:p w:rsidR="00137706" w:rsidRPr="00C5706B" w:rsidRDefault="008A2DCE" w:rsidP="00137706">
            <w:r w:rsidRPr="00214175">
              <w:rPr>
                <w:sz w:val="19"/>
                <w:szCs w:val="19"/>
              </w:rPr>
              <w:t>Ing. Petr Novák, Ph.D.</w:t>
            </w:r>
            <w:r>
              <w:rPr>
                <w:sz w:val="19"/>
                <w:szCs w:val="19"/>
              </w:rPr>
              <w:t xml:space="preserve"> (přednášky 60%, semináře), </w:t>
            </w:r>
            <w:r>
              <w:t>Ing. Ludmila Kozubíková, Ph.D. (přednášky 40%)</w:t>
            </w:r>
          </w:p>
        </w:tc>
        <w:tc>
          <w:tcPr>
            <w:tcW w:w="993" w:type="dxa"/>
          </w:tcPr>
          <w:p w:rsidR="00137706" w:rsidRDefault="00137706" w:rsidP="00137706">
            <w:pPr>
              <w:jc w:val="both"/>
            </w:pPr>
            <w:r>
              <w:t>3./LS</w:t>
            </w:r>
          </w:p>
        </w:tc>
        <w:tc>
          <w:tcPr>
            <w:tcW w:w="814" w:type="dxa"/>
          </w:tcPr>
          <w:p w:rsidR="00137706" w:rsidRDefault="00137706" w:rsidP="00137706">
            <w:pPr>
              <w:jc w:val="both"/>
            </w:pPr>
          </w:p>
        </w:tc>
      </w:tr>
      <w:tr w:rsidR="00137706" w:rsidTr="00137706">
        <w:trPr>
          <w:jc w:val="center"/>
        </w:trPr>
        <w:tc>
          <w:tcPr>
            <w:tcW w:w="2375" w:type="dxa"/>
          </w:tcPr>
          <w:p w:rsidR="00137706" w:rsidRPr="00BC4EC4" w:rsidRDefault="00137706" w:rsidP="00137706">
            <w:pPr>
              <w:jc w:val="both"/>
            </w:pPr>
            <w:r w:rsidRPr="00BC4EC4">
              <w:t>Seminář bakalářských prací 2</w:t>
            </w:r>
          </w:p>
        </w:tc>
        <w:tc>
          <w:tcPr>
            <w:tcW w:w="1134" w:type="dxa"/>
            <w:gridSpan w:val="3"/>
          </w:tcPr>
          <w:p w:rsidR="00137706" w:rsidRPr="00BC4EC4" w:rsidRDefault="00137706" w:rsidP="00137706">
            <w:pPr>
              <w:jc w:val="both"/>
            </w:pPr>
            <w:r w:rsidRPr="00BC4EC4">
              <w:t xml:space="preserve">20 hodin </w:t>
            </w:r>
          </w:p>
        </w:tc>
        <w:tc>
          <w:tcPr>
            <w:tcW w:w="993" w:type="dxa"/>
          </w:tcPr>
          <w:p w:rsidR="00137706" w:rsidRPr="00BC4EC4" w:rsidRDefault="00137706" w:rsidP="00137706">
            <w:pPr>
              <w:jc w:val="both"/>
            </w:pPr>
            <w:r w:rsidRPr="00BC4EC4">
              <w:t>Zp</w:t>
            </w:r>
          </w:p>
        </w:tc>
        <w:tc>
          <w:tcPr>
            <w:tcW w:w="851" w:type="dxa"/>
          </w:tcPr>
          <w:p w:rsidR="00137706" w:rsidRPr="00BC4EC4" w:rsidRDefault="00137706" w:rsidP="00137706">
            <w:pPr>
              <w:jc w:val="both"/>
            </w:pPr>
            <w:r w:rsidRPr="00BC4EC4">
              <w:t>13</w:t>
            </w:r>
          </w:p>
        </w:tc>
        <w:tc>
          <w:tcPr>
            <w:tcW w:w="2125" w:type="dxa"/>
          </w:tcPr>
          <w:p w:rsidR="00137706" w:rsidRPr="00BC4EC4" w:rsidRDefault="00137706" w:rsidP="00137706">
            <w:r w:rsidRPr="00BC4EC4">
              <w:t>vedoucí bc. práce</w:t>
            </w:r>
          </w:p>
        </w:tc>
        <w:tc>
          <w:tcPr>
            <w:tcW w:w="993" w:type="dxa"/>
          </w:tcPr>
          <w:p w:rsidR="00137706" w:rsidRPr="00BC4EC4" w:rsidRDefault="00137706" w:rsidP="00137706">
            <w:pPr>
              <w:jc w:val="both"/>
            </w:pPr>
            <w:r w:rsidRPr="00BC4EC4">
              <w:t>3./LS</w:t>
            </w:r>
          </w:p>
        </w:tc>
        <w:tc>
          <w:tcPr>
            <w:tcW w:w="814" w:type="dxa"/>
          </w:tcPr>
          <w:p w:rsidR="00137706" w:rsidRPr="00BC4EC4" w:rsidRDefault="00137706" w:rsidP="00137706">
            <w:pPr>
              <w:jc w:val="both"/>
              <w:rPr>
                <w:highlight w:val="yellow"/>
              </w:rPr>
            </w:pPr>
          </w:p>
        </w:tc>
      </w:tr>
      <w:tr w:rsidR="00137706" w:rsidTr="00137706">
        <w:trPr>
          <w:jc w:val="center"/>
        </w:trPr>
        <w:tc>
          <w:tcPr>
            <w:tcW w:w="2375" w:type="dxa"/>
          </w:tcPr>
          <w:p w:rsidR="00137706" w:rsidRDefault="00137706" w:rsidP="00137706">
            <w:pPr>
              <w:jc w:val="both"/>
            </w:pPr>
            <w:r>
              <w:t>Pedagogicko-psychologická diagnostika</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4</w:t>
            </w:r>
          </w:p>
        </w:tc>
        <w:tc>
          <w:tcPr>
            <w:tcW w:w="2125" w:type="dxa"/>
          </w:tcPr>
          <w:p w:rsidR="00137706" w:rsidRDefault="00137706" w:rsidP="00137706">
            <w:r>
              <w:t xml:space="preserve">PhDr. Hana Včelařová </w:t>
            </w:r>
          </w:p>
        </w:tc>
        <w:tc>
          <w:tcPr>
            <w:tcW w:w="993" w:type="dxa"/>
          </w:tcPr>
          <w:p w:rsidR="00137706" w:rsidRDefault="00137706" w:rsidP="00137706">
            <w:pPr>
              <w:jc w:val="both"/>
            </w:pPr>
            <w:r>
              <w:t>3./LS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pPr>
              <w:jc w:val="both"/>
            </w:pPr>
            <w:r>
              <w:t>Globální a environmentální výchova</w:t>
            </w:r>
          </w:p>
        </w:tc>
        <w:tc>
          <w:tcPr>
            <w:tcW w:w="1134" w:type="dxa"/>
            <w:gridSpan w:val="3"/>
          </w:tcPr>
          <w:p w:rsidR="00137706" w:rsidRDefault="00137706" w:rsidP="00137706">
            <w:pPr>
              <w:jc w:val="both"/>
            </w:pPr>
            <w:r>
              <w:t>14p + 14s</w:t>
            </w:r>
          </w:p>
        </w:tc>
        <w:tc>
          <w:tcPr>
            <w:tcW w:w="993" w:type="dxa"/>
          </w:tcPr>
          <w:p w:rsidR="00137706" w:rsidRDefault="00137706" w:rsidP="00137706">
            <w:pPr>
              <w:jc w:val="both"/>
            </w:pPr>
            <w:r>
              <w:t>Klz</w:t>
            </w:r>
          </w:p>
        </w:tc>
        <w:tc>
          <w:tcPr>
            <w:tcW w:w="851" w:type="dxa"/>
          </w:tcPr>
          <w:p w:rsidR="00137706" w:rsidRDefault="00137706" w:rsidP="00137706">
            <w:pPr>
              <w:jc w:val="both"/>
            </w:pPr>
            <w:r>
              <w:t>4</w:t>
            </w:r>
          </w:p>
        </w:tc>
        <w:tc>
          <w:tcPr>
            <w:tcW w:w="2125" w:type="dxa"/>
          </w:tcPr>
          <w:p w:rsidR="00137706" w:rsidRDefault="00137706" w:rsidP="00137706">
            <w:r>
              <w:t xml:space="preserve">Mgr. Eliška Suchánková, Ph.D. </w:t>
            </w:r>
          </w:p>
        </w:tc>
        <w:tc>
          <w:tcPr>
            <w:tcW w:w="993" w:type="dxa"/>
          </w:tcPr>
          <w:p w:rsidR="00137706" w:rsidRDefault="00137706" w:rsidP="00137706">
            <w:pPr>
              <w:jc w:val="both"/>
            </w:pPr>
            <w:r>
              <w:t>3./LS</w:t>
            </w:r>
          </w:p>
        </w:tc>
        <w:tc>
          <w:tcPr>
            <w:tcW w:w="814" w:type="dxa"/>
          </w:tcPr>
          <w:p w:rsidR="00137706" w:rsidRDefault="00137706" w:rsidP="00137706">
            <w:pPr>
              <w:jc w:val="both"/>
            </w:pPr>
          </w:p>
        </w:tc>
      </w:tr>
      <w:tr w:rsidR="00137706" w:rsidTr="00137706">
        <w:trPr>
          <w:jc w:val="center"/>
        </w:trPr>
        <w:tc>
          <w:tcPr>
            <w:tcW w:w="2375" w:type="dxa"/>
          </w:tcPr>
          <w:p w:rsidR="00137706" w:rsidRDefault="00137706" w:rsidP="00137706">
            <w:pPr>
              <w:jc w:val="both"/>
            </w:pPr>
            <w:r>
              <w:t>Právo v sociální oblasti</w:t>
            </w:r>
          </w:p>
        </w:tc>
        <w:tc>
          <w:tcPr>
            <w:tcW w:w="1134" w:type="dxa"/>
            <w:gridSpan w:val="3"/>
          </w:tcPr>
          <w:p w:rsidR="00137706" w:rsidRDefault="00137706" w:rsidP="00137706">
            <w:pPr>
              <w:jc w:val="both"/>
            </w:pPr>
            <w:r>
              <w:t>28p + 0s</w:t>
            </w:r>
          </w:p>
        </w:tc>
        <w:tc>
          <w:tcPr>
            <w:tcW w:w="993" w:type="dxa"/>
          </w:tcPr>
          <w:p w:rsidR="00137706" w:rsidRDefault="00137706" w:rsidP="00137706">
            <w:pPr>
              <w:jc w:val="both"/>
            </w:pPr>
            <w:r>
              <w:t>Zk</w:t>
            </w:r>
          </w:p>
        </w:tc>
        <w:tc>
          <w:tcPr>
            <w:tcW w:w="851" w:type="dxa"/>
          </w:tcPr>
          <w:p w:rsidR="00137706" w:rsidRDefault="00137706" w:rsidP="00137706">
            <w:pPr>
              <w:jc w:val="both"/>
            </w:pPr>
            <w:r>
              <w:t>5</w:t>
            </w:r>
          </w:p>
        </w:tc>
        <w:tc>
          <w:tcPr>
            <w:tcW w:w="2125" w:type="dxa"/>
          </w:tcPr>
          <w:p w:rsidR="00137706" w:rsidRDefault="00137706" w:rsidP="00137706">
            <w:r>
              <w:t>doc. PhDr. Lenka Haburajová Ilavská, Ph.D. (</w:t>
            </w:r>
            <w:r>
              <w:rPr>
                <w:b/>
              </w:rPr>
              <w:t>d</w:t>
            </w:r>
            <w:r w:rsidRPr="00FB7099">
              <w:rPr>
                <w:b/>
              </w:rPr>
              <w:t>oc. PhDr. Lenka Haburajová Ilavská, Ph.D.</w:t>
            </w:r>
            <w:r>
              <w:t>)</w:t>
            </w:r>
          </w:p>
        </w:tc>
        <w:tc>
          <w:tcPr>
            <w:tcW w:w="993" w:type="dxa"/>
          </w:tcPr>
          <w:p w:rsidR="00137706" w:rsidRDefault="00137706" w:rsidP="00137706">
            <w:pPr>
              <w:jc w:val="both"/>
            </w:pPr>
            <w:r>
              <w:t>3./LS</w:t>
            </w:r>
          </w:p>
        </w:tc>
        <w:tc>
          <w:tcPr>
            <w:tcW w:w="814" w:type="dxa"/>
          </w:tcPr>
          <w:p w:rsidR="00137706" w:rsidRDefault="00137706" w:rsidP="00137706">
            <w:pPr>
              <w:jc w:val="both"/>
            </w:pPr>
            <w:r>
              <w:t>PZ</w:t>
            </w:r>
          </w:p>
        </w:tc>
      </w:tr>
      <w:tr w:rsidR="00137706" w:rsidTr="00137706">
        <w:trPr>
          <w:jc w:val="center"/>
        </w:trPr>
        <w:tc>
          <w:tcPr>
            <w:tcW w:w="9285" w:type="dxa"/>
            <w:gridSpan w:val="9"/>
            <w:shd w:val="clear" w:color="auto" w:fill="F7CAAC"/>
          </w:tcPr>
          <w:p w:rsidR="00137706" w:rsidRDefault="00137706" w:rsidP="00137706">
            <w:pPr>
              <w:jc w:val="center"/>
              <w:rPr>
                <w:b/>
                <w:sz w:val="22"/>
              </w:rPr>
            </w:pPr>
            <w:r>
              <w:rPr>
                <w:b/>
                <w:sz w:val="22"/>
              </w:rPr>
              <w:t>Povinně volitelné předměty</w:t>
            </w:r>
          </w:p>
        </w:tc>
      </w:tr>
      <w:tr w:rsidR="00137706" w:rsidTr="00137706">
        <w:trPr>
          <w:jc w:val="center"/>
        </w:trPr>
        <w:tc>
          <w:tcPr>
            <w:tcW w:w="2375" w:type="dxa"/>
          </w:tcPr>
          <w:p w:rsidR="00137706" w:rsidRDefault="00137706" w:rsidP="00137706">
            <w:pPr>
              <w:jc w:val="both"/>
            </w:pPr>
            <w:r>
              <w:t>Sociální služby</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4</w:t>
            </w:r>
          </w:p>
        </w:tc>
        <w:tc>
          <w:tcPr>
            <w:tcW w:w="2125" w:type="dxa"/>
          </w:tcPr>
          <w:p w:rsidR="00137706" w:rsidRDefault="00137706" w:rsidP="00137706">
            <w:r>
              <w:t>Mgr. Anna Petr Šafránková, Ph.D.</w:t>
            </w:r>
          </w:p>
          <w:p w:rsidR="00137706" w:rsidRPr="00674C00" w:rsidRDefault="00137706" w:rsidP="00137706">
            <w:r>
              <w:t>(</w:t>
            </w:r>
            <w:r w:rsidRPr="00674C00">
              <w:rPr>
                <w:b/>
              </w:rPr>
              <w:t>Mgr. Anna Petr Šafránková, Ph.D.</w:t>
            </w:r>
            <w:r>
              <w:t>)</w:t>
            </w:r>
          </w:p>
        </w:tc>
        <w:tc>
          <w:tcPr>
            <w:tcW w:w="993" w:type="dxa"/>
          </w:tcPr>
          <w:p w:rsidR="00137706" w:rsidRDefault="00137706" w:rsidP="00137706">
            <w:pPr>
              <w:jc w:val="both"/>
            </w:pPr>
            <w:r>
              <w:t>2./ZS</w:t>
            </w:r>
          </w:p>
        </w:tc>
        <w:tc>
          <w:tcPr>
            <w:tcW w:w="814" w:type="dxa"/>
          </w:tcPr>
          <w:p w:rsidR="00137706" w:rsidRDefault="00137706" w:rsidP="00137706">
            <w:pPr>
              <w:jc w:val="both"/>
            </w:pPr>
            <w:r>
              <w:t>PZ</w:t>
            </w:r>
          </w:p>
        </w:tc>
      </w:tr>
      <w:tr w:rsidR="00137706" w:rsidTr="00137706">
        <w:trPr>
          <w:jc w:val="center"/>
        </w:trPr>
        <w:tc>
          <w:tcPr>
            <w:tcW w:w="2375" w:type="dxa"/>
          </w:tcPr>
          <w:p w:rsidR="00137706" w:rsidRDefault="00137706" w:rsidP="00137706">
            <w:pPr>
              <w:jc w:val="both"/>
            </w:pPr>
            <w:r>
              <w:t>Lektorské dovednosti</w:t>
            </w:r>
          </w:p>
        </w:tc>
        <w:tc>
          <w:tcPr>
            <w:tcW w:w="1134" w:type="dxa"/>
            <w:gridSpan w:val="3"/>
          </w:tcPr>
          <w:p w:rsidR="00137706" w:rsidRDefault="00137706" w:rsidP="00137706">
            <w:pPr>
              <w:jc w:val="both"/>
            </w:pPr>
            <w:r>
              <w:t>0p + 28s</w:t>
            </w:r>
          </w:p>
        </w:tc>
        <w:tc>
          <w:tcPr>
            <w:tcW w:w="993" w:type="dxa"/>
          </w:tcPr>
          <w:p w:rsidR="00137706" w:rsidRDefault="00137706" w:rsidP="00137706">
            <w:pPr>
              <w:jc w:val="both"/>
            </w:pPr>
            <w:r>
              <w:t>Klz</w:t>
            </w:r>
          </w:p>
        </w:tc>
        <w:tc>
          <w:tcPr>
            <w:tcW w:w="851" w:type="dxa"/>
          </w:tcPr>
          <w:p w:rsidR="00137706" w:rsidRDefault="00137706" w:rsidP="00137706">
            <w:pPr>
              <w:jc w:val="both"/>
            </w:pPr>
            <w:r>
              <w:t>4</w:t>
            </w:r>
          </w:p>
        </w:tc>
        <w:tc>
          <w:tcPr>
            <w:tcW w:w="2125" w:type="dxa"/>
          </w:tcPr>
          <w:p w:rsidR="00137706" w:rsidRDefault="00137706" w:rsidP="00137706">
            <w:pPr>
              <w:jc w:val="both"/>
            </w:pPr>
            <w:r>
              <w:t>Mgr. Jana Martincová</w:t>
            </w:r>
          </w:p>
          <w:p w:rsidR="001E6114" w:rsidRDefault="001E6114" w:rsidP="001E6114">
            <w:r>
              <w:t>(</w:t>
            </w:r>
            <w:r w:rsidRPr="00674C00">
              <w:rPr>
                <w:b/>
              </w:rPr>
              <w:t>PhDr. Zuzana Hrnčiříková, Ph.D.</w:t>
            </w:r>
            <w:r>
              <w:t>)</w:t>
            </w:r>
          </w:p>
        </w:tc>
        <w:tc>
          <w:tcPr>
            <w:tcW w:w="993" w:type="dxa"/>
          </w:tcPr>
          <w:p w:rsidR="00137706" w:rsidRDefault="00137706" w:rsidP="00137706">
            <w:pPr>
              <w:jc w:val="both"/>
            </w:pPr>
            <w:r>
              <w:t>2./ZS</w:t>
            </w:r>
          </w:p>
        </w:tc>
        <w:tc>
          <w:tcPr>
            <w:tcW w:w="814" w:type="dxa"/>
          </w:tcPr>
          <w:p w:rsidR="00137706" w:rsidRDefault="00137706" w:rsidP="00137706">
            <w:pPr>
              <w:jc w:val="both"/>
            </w:pPr>
            <w:r>
              <w:t>PZ</w:t>
            </w:r>
          </w:p>
        </w:tc>
      </w:tr>
      <w:tr w:rsidR="009124A4" w:rsidTr="00137706">
        <w:trPr>
          <w:jc w:val="center"/>
        </w:trPr>
        <w:tc>
          <w:tcPr>
            <w:tcW w:w="2375" w:type="dxa"/>
          </w:tcPr>
          <w:p w:rsidR="009124A4" w:rsidRDefault="009124A4" w:rsidP="009124A4">
            <w:r>
              <w:t>Tvorba vzdělávacího programu</w:t>
            </w:r>
          </w:p>
        </w:tc>
        <w:tc>
          <w:tcPr>
            <w:tcW w:w="1134" w:type="dxa"/>
            <w:gridSpan w:val="3"/>
          </w:tcPr>
          <w:p w:rsidR="009124A4" w:rsidRDefault="009124A4" w:rsidP="009124A4">
            <w:pPr>
              <w:jc w:val="both"/>
            </w:pPr>
            <w:r>
              <w:t>0p + 28s</w:t>
            </w:r>
          </w:p>
        </w:tc>
        <w:tc>
          <w:tcPr>
            <w:tcW w:w="993" w:type="dxa"/>
          </w:tcPr>
          <w:p w:rsidR="009124A4" w:rsidRDefault="009124A4" w:rsidP="009124A4">
            <w:pPr>
              <w:jc w:val="both"/>
            </w:pPr>
            <w:r>
              <w:t>Klz</w:t>
            </w:r>
          </w:p>
        </w:tc>
        <w:tc>
          <w:tcPr>
            <w:tcW w:w="851" w:type="dxa"/>
          </w:tcPr>
          <w:p w:rsidR="009124A4" w:rsidRDefault="009124A4" w:rsidP="009124A4">
            <w:pPr>
              <w:jc w:val="both"/>
            </w:pPr>
            <w:r>
              <w:t>4</w:t>
            </w:r>
          </w:p>
        </w:tc>
        <w:tc>
          <w:tcPr>
            <w:tcW w:w="2125" w:type="dxa"/>
          </w:tcPr>
          <w:p w:rsidR="009124A4" w:rsidRDefault="009124A4" w:rsidP="009124A4">
            <w:r>
              <w:t>PhDr. Zuzana Hrnčiříková, Ph.D.</w:t>
            </w:r>
          </w:p>
          <w:p w:rsidR="009124A4" w:rsidRDefault="009124A4" w:rsidP="009124A4">
            <w:r>
              <w:t>(</w:t>
            </w:r>
            <w:r w:rsidRPr="00674C00">
              <w:rPr>
                <w:b/>
              </w:rPr>
              <w:t>PhDr. Zuzana Hrnčiříková, Ph.D.</w:t>
            </w:r>
            <w:r>
              <w:t>)</w:t>
            </w:r>
          </w:p>
        </w:tc>
        <w:tc>
          <w:tcPr>
            <w:tcW w:w="993" w:type="dxa"/>
          </w:tcPr>
          <w:p w:rsidR="009124A4" w:rsidRDefault="009124A4" w:rsidP="009124A4">
            <w:pPr>
              <w:jc w:val="both"/>
            </w:pPr>
            <w:r>
              <w:t>2./ZS</w:t>
            </w:r>
          </w:p>
        </w:tc>
        <w:tc>
          <w:tcPr>
            <w:tcW w:w="814" w:type="dxa"/>
          </w:tcPr>
          <w:p w:rsidR="009124A4" w:rsidRDefault="009124A4" w:rsidP="009124A4">
            <w:pPr>
              <w:jc w:val="both"/>
            </w:pPr>
            <w:r>
              <w:t>PZ</w:t>
            </w:r>
          </w:p>
        </w:tc>
      </w:tr>
      <w:tr w:rsidR="009124A4" w:rsidTr="00137706">
        <w:trPr>
          <w:jc w:val="center"/>
        </w:trPr>
        <w:tc>
          <w:tcPr>
            <w:tcW w:w="2375" w:type="dxa"/>
          </w:tcPr>
          <w:p w:rsidR="009124A4" w:rsidRDefault="009124A4" w:rsidP="009124A4">
            <w:r>
              <w:t>Zážitková pedagogika</w:t>
            </w:r>
          </w:p>
        </w:tc>
        <w:tc>
          <w:tcPr>
            <w:tcW w:w="1134" w:type="dxa"/>
            <w:gridSpan w:val="3"/>
          </w:tcPr>
          <w:p w:rsidR="009124A4" w:rsidRDefault="009124A4" w:rsidP="009124A4">
            <w:pPr>
              <w:jc w:val="both"/>
            </w:pPr>
            <w:r>
              <w:t>0p + 28s</w:t>
            </w:r>
          </w:p>
        </w:tc>
        <w:tc>
          <w:tcPr>
            <w:tcW w:w="993" w:type="dxa"/>
          </w:tcPr>
          <w:p w:rsidR="009124A4" w:rsidRDefault="009124A4" w:rsidP="009124A4">
            <w:pPr>
              <w:jc w:val="both"/>
            </w:pPr>
            <w:r>
              <w:t>Klz</w:t>
            </w:r>
          </w:p>
        </w:tc>
        <w:tc>
          <w:tcPr>
            <w:tcW w:w="851" w:type="dxa"/>
          </w:tcPr>
          <w:p w:rsidR="009124A4" w:rsidRDefault="009124A4" w:rsidP="009124A4">
            <w:pPr>
              <w:jc w:val="both"/>
            </w:pPr>
            <w:r>
              <w:t>4</w:t>
            </w:r>
          </w:p>
        </w:tc>
        <w:tc>
          <w:tcPr>
            <w:tcW w:w="2125" w:type="dxa"/>
          </w:tcPr>
          <w:p w:rsidR="009124A4" w:rsidRPr="00674C00" w:rsidRDefault="009124A4" w:rsidP="009124A4">
            <w:r>
              <w:t>Mgr. Eliška Suchánková, Ph.D. (</w:t>
            </w:r>
            <w:r w:rsidRPr="00674C00">
              <w:rPr>
                <w:b/>
              </w:rPr>
              <w:t>Mgr. Eliška Suchánková, Ph.D.</w:t>
            </w:r>
            <w:r>
              <w:t>)</w:t>
            </w:r>
          </w:p>
        </w:tc>
        <w:tc>
          <w:tcPr>
            <w:tcW w:w="993" w:type="dxa"/>
          </w:tcPr>
          <w:p w:rsidR="009124A4" w:rsidRDefault="009124A4" w:rsidP="009124A4">
            <w:pPr>
              <w:jc w:val="both"/>
            </w:pPr>
            <w:r>
              <w:t>2./LS</w:t>
            </w:r>
          </w:p>
        </w:tc>
        <w:tc>
          <w:tcPr>
            <w:tcW w:w="814" w:type="dxa"/>
          </w:tcPr>
          <w:p w:rsidR="009124A4" w:rsidRDefault="009124A4" w:rsidP="009124A4">
            <w:pPr>
              <w:jc w:val="both"/>
            </w:pPr>
            <w:r>
              <w:t>PZ</w:t>
            </w:r>
          </w:p>
        </w:tc>
      </w:tr>
      <w:tr w:rsidR="009124A4" w:rsidTr="00137706">
        <w:trPr>
          <w:jc w:val="center"/>
        </w:trPr>
        <w:tc>
          <w:tcPr>
            <w:tcW w:w="2375" w:type="dxa"/>
          </w:tcPr>
          <w:p w:rsidR="009124A4" w:rsidRDefault="009124A4" w:rsidP="009124A4">
            <w:r>
              <w:t>Sociální pedagogika v praxi</w:t>
            </w:r>
          </w:p>
        </w:tc>
        <w:tc>
          <w:tcPr>
            <w:tcW w:w="1134" w:type="dxa"/>
            <w:gridSpan w:val="3"/>
          </w:tcPr>
          <w:p w:rsidR="009124A4" w:rsidRDefault="009124A4" w:rsidP="009124A4">
            <w:pPr>
              <w:jc w:val="both"/>
            </w:pPr>
            <w:r>
              <w:t>0p + 28s</w:t>
            </w:r>
          </w:p>
        </w:tc>
        <w:tc>
          <w:tcPr>
            <w:tcW w:w="993" w:type="dxa"/>
          </w:tcPr>
          <w:p w:rsidR="009124A4" w:rsidRDefault="009124A4" w:rsidP="009124A4">
            <w:pPr>
              <w:jc w:val="both"/>
            </w:pPr>
            <w:r>
              <w:t>Klz</w:t>
            </w:r>
          </w:p>
        </w:tc>
        <w:tc>
          <w:tcPr>
            <w:tcW w:w="851" w:type="dxa"/>
          </w:tcPr>
          <w:p w:rsidR="009124A4" w:rsidRDefault="009124A4" w:rsidP="009124A4">
            <w:pPr>
              <w:jc w:val="both"/>
            </w:pPr>
            <w:r>
              <w:t>4</w:t>
            </w:r>
          </w:p>
        </w:tc>
        <w:tc>
          <w:tcPr>
            <w:tcW w:w="2125" w:type="dxa"/>
          </w:tcPr>
          <w:p w:rsidR="009124A4" w:rsidRDefault="009124A4" w:rsidP="009124A4">
            <w:r>
              <w:t>student DSP (</w:t>
            </w:r>
            <w:r w:rsidRPr="009F491D">
              <w:rPr>
                <w:b/>
              </w:rPr>
              <w:t>Mgr. Anna Petr Šafránková, Ph.D.)</w:t>
            </w:r>
          </w:p>
        </w:tc>
        <w:tc>
          <w:tcPr>
            <w:tcW w:w="993" w:type="dxa"/>
          </w:tcPr>
          <w:p w:rsidR="009124A4" w:rsidRDefault="009124A4" w:rsidP="009124A4">
            <w:pPr>
              <w:jc w:val="both"/>
            </w:pPr>
            <w:r>
              <w:t>2./LS</w:t>
            </w:r>
          </w:p>
        </w:tc>
        <w:tc>
          <w:tcPr>
            <w:tcW w:w="814" w:type="dxa"/>
          </w:tcPr>
          <w:p w:rsidR="009124A4" w:rsidRDefault="009124A4" w:rsidP="009124A4">
            <w:pPr>
              <w:jc w:val="both"/>
            </w:pPr>
            <w:r>
              <w:t>PZ</w:t>
            </w:r>
          </w:p>
        </w:tc>
      </w:tr>
      <w:tr w:rsidR="009124A4" w:rsidTr="00137706">
        <w:trPr>
          <w:jc w:val="center"/>
        </w:trPr>
        <w:tc>
          <w:tcPr>
            <w:tcW w:w="2375" w:type="dxa"/>
          </w:tcPr>
          <w:p w:rsidR="009124A4" w:rsidRDefault="009124A4" w:rsidP="009124A4">
            <w:r>
              <w:t>Poradenský vztah</w:t>
            </w:r>
          </w:p>
        </w:tc>
        <w:tc>
          <w:tcPr>
            <w:tcW w:w="1134" w:type="dxa"/>
            <w:gridSpan w:val="3"/>
          </w:tcPr>
          <w:p w:rsidR="009124A4" w:rsidRDefault="009124A4" w:rsidP="009124A4">
            <w:pPr>
              <w:jc w:val="both"/>
            </w:pPr>
            <w:r>
              <w:t>0p + 28s</w:t>
            </w:r>
          </w:p>
        </w:tc>
        <w:tc>
          <w:tcPr>
            <w:tcW w:w="993" w:type="dxa"/>
          </w:tcPr>
          <w:p w:rsidR="009124A4" w:rsidRDefault="009124A4" w:rsidP="009124A4">
            <w:pPr>
              <w:jc w:val="both"/>
            </w:pPr>
            <w:r>
              <w:t>Klz</w:t>
            </w:r>
          </w:p>
        </w:tc>
        <w:tc>
          <w:tcPr>
            <w:tcW w:w="851" w:type="dxa"/>
          </w:tcPr>
          <w:p w:rsidR="009124A4" w:rsidRDefault="009124A4" w:rsidP="009124A4">
            <w:pPr>
              <w:jc w:val="both"/>
            </w:pPr>
            <w:r>
              <w:t>4</w:t>
            </w:r>
          </w:p>
        </w:tc>
        <w:tc>
          <w:tcPr>
            <w:tcW w:w="2125" w:type="dxa"/>
          </w:tcPr>
          <w:p w:rsidR="009124A4" w:rsidRDefault="009124A4" w:rsidP="009124A4">
            <w:r>
              <w:t>PhDr. Zuzana Hrnčiříková, Ph.D.</w:t>
            </w:r>
          </w:p>
          <w:p w:rsidR="009124A4" w:rsidRPr="00674C00" w:rsidRDefault="009124A4" w:rsidP="009124A4">
            <w:r>
              <w:t>(</w:t>
            </w:r>
            <w:r w:rsidRPr="00674C00">
              <w:rPr>
                <w:b/>
              </w:rPr>
              <w:t>PhDr. Zuzana Hrnčiříková, Ph.D.</w:t>
            </w:r>
            <w:r>
              <w:t>)</w:t>
            </w:r>
          </w:p>
        </w:tc>
        <w:tc>
          <w:tcPr>
            <w:tcW w:w="993" w:type="dxa"/>
          </w:tcPr>
          <w:p w:rsidR="009124A4" w:rsidRDefault="009124A4" w:rsidP="009124A4">
            <w:pPr>
              <w:jc w:val="both"/>
            </w:pPr>
            <w:r>
              <w:t>2./LS</w:t>
            </w:r>
          </w:p>
        </w:tc>
        <w:tc>
          <w:tcPr>
            <w:tcW w:w="814" w:type="dxa"/>
          </w:tcPr>
          <w:p w:rsidR="009124A4" w:rsidRDefault="009124A4" w:rsidP="009124A4">
            <w:pPr>
              <w:jc w:val="both"/>
            </w:pPr>
            <w:r>
              <w:t>PZ</w:t>
            </w:r>
          </w:p>
        </w:tc>
      </w:tr>
      <w:tr w:rsidR="009124A4" w:rsidTr="00137706">
        <w:trPr>
          <w:trHeight w:val="402"/>
          <w:jc w:val="center"/>
        </w:trPr>
        <w:tc>
          <w:tcPr>
            <w:tcW w:w="9285" w:type="dxa"/>
            <w:gridSpan w:val="9"/>
          </w:tcPr>
          <w:p w:rsidR="009124A4" w:rsidRDefault="009124A4" w:rsidP="009124A4">
            <w:pPr>
              <w:jc w:val="both"/>
              <w:rPr>
                <w:b/>
              </w:rPr>
            </w:pPr>
            <w:r>
              <w:rPr>
                <w:b/>
              </w:rPr>
              <w:t>Podmínka pro splnění této skupiny předmětů:</w:t>
            </w:r>
          </w:p>
          <w:p w:rsidR="009124A4" w:rsidRPr="005714EE" w:rsidRDefault="009124A4" w:rsidP="009124A4">
            <w:pPr>
              <w:jc w:val="both"/>
            </w:pPr>
            <w:r w:rsidRPr="005714EE">
              <w:t>Studenti si vybírají v každém semestru 2. ročníku vždy dva povinně volitelné předměty.</w:t>
            </w:r>
            <w:r>
              <w:t xml:space="preserve">  Povinně volitelné předměty umožňují studentům vybrat si předměty ze tří oblastí: aplikační (Sociální služby, Sociální pedagogika </w:t>
            </w:r>
            <w:r>
              <w:br/>
              <w:t>v praxi), komunikační (Lektorské dovednosti, Poradenský vztah) a pedagogické (Zážitková pedagogika, Tvorba vzdělávacího programu).</w:t>
            </w:r>
          </w:p>
        </w:tc>
      </w:tr>
      <w:tr w:rsidR="009124A4" w:rsidTr="00137706">
        <w:trPr>
          <w:jc w:val="center"/>
        </w:trPr>
        <w:tc>
          <w:tcPr>
            <w:tcW w:w="3509" w:type="dxa"/>
            <w:gridSpan w:val="4"/>
            <w:shd w:val="clear" w:color="auto" w:fill="F7CAAC"/>
          </w:tcPr>
          <w:p w:rsidR="009124A4" w:rsidRDefault="009124A4" w:rsidP="009124A4">
            <w:pPr>
              <w:jc w:val="both"/>
              <w:rPr>
                <w:b/>
              </w:rPr>
            </w:pPr>
            <w:r>
              <w:rPr>
                <w:b/>
              </w:rPr>
              <w:t xml:space="preserve"> Součásti SZZ a jejich obsah</w:t>
            </w:r>
          </w:p>
        </w:tc>
        <w:tc>
          <w:tcPr>
            <w:tcW w:w="5776" w:type="dxa"/>
            <w:gridSpan w:val="5"/>
            <w:tcBorders>
              <w:bottom w:val="nil"/>
            </w:tcBorders>
          </w:tcPr>
          <w:p w:rsidR="009124A4" w:rsidRDefault="009124A4" w:rsidP="009124A4">
            <w:pPr>
              <w:jc w:val="both"/>
            </w:pPr>
          </w:p>
        </w:tc>
      </w:tr>
      <w:tr w:rsidR="009124A4" w:rsidTr="00B8130C">
        <w:trPr>
          <w:trHeight w:val="281"/>
          <w:jc w:val="center"/>
        </w:trPr>
        <w:tc>
          <w:tcPr>
            <w:tcW w:w="9285" w:type="dxa"/>
            <w:gridSpan w:val="9"/>
            <w:tcBorders>
              <w:top w:val="nil"/>
            </w:tcBorders>
          </w:tcPr>
          <w:p w:rsidR="00775B1F" w:rsidRDefault="00DE620D" w:rsidP="00775B1F">
            <w:pPr>
              <w:jc w:val="both"/>
            </w:pPr>
            <w:r>
              <w:t>1</w:t>
            </w:r>
            <w:r w:rsidR="00775B1F">
              <w:t>. Obhajoba bakalářské práce</w:t>
            </w:r>
            <w:ins w:id="0" w:author="*" w:date="2018-05-17T08:37:00Z">
              <w:r w:rsidR="00B8130C">
                <w:t>.</w:t>
              </w:r>
            </w:ins>
          </w:p>
          <w:p w:rsidR="00775B1F" w:rsidRDefault="00775B1F" w:rsidP="00775B1F">
            <w:pPr>
              <w:jc w:val="both"/>
              <w:rPr>
                <w:ins w:id="1" w:author="*" w:date="2018-05-17T08:36:00Z"/>
              </w:rPr>
            </w:pPr>
            <w:r>
              <w:t xml:space="preserve">2. Pedagogika (součástí tohoto okruhu jsou zejm. tyto studijní předměty: Základy pedagogiky, Vzdělávání dospělých, Filozofie a teorie výchovy, Základy didaktiky, Základy psychologie, Inovativní přístupy </w:t>
            </w:r>
            <w:r>
              <w:br/>
              <w:t>ve vzdělávání, Metodologie1, 2, Pedagogicko-psychologická diagnostika)</w:t>
            </w:r>
            <w:ins w:id="2" w:author="*" w:date="2018-05-17T08:37:00Z">
              <w:r w:rsidR="00B8130C">
                <w:t>.</w:t>
              </w:r>
            </w:ins>
          </w:p>
          <w:p w:rsidR="00B8130C" w:rsidRPr="000B7C13" w:rsidRDefault="00B8130C" w:rsidP="00B8130C">
            <w:pPr>
              <w:pStyle w:val="Odstavecseseznamem"/>
              <w:numPr>
                <w:ilvl w:val="0"/>
                <w:numId w:val="11"/>
              </w:numPr>
              <w:ind w:left="714" w:hanging="357"/>
              <w:contextualSpacing w:val="0"/>
              <w:rPr>
                <w:ins w:id="3" w:author="*" w:date="2018-05-17T08:36:00Z"/>
              </w:rPr>
            </w:pPr>
            <w:ins w:id="4" w:author="*" w:date="2018-05-17T08:36:00Z">
              <w:r w:rsidRPr="000B7C13">
                <w:lastRenderedPageBreak/>
                <w:t>Pedagogika jako věda, postavení pedagogiky v systému věd o člověku, struktura základních pedagogických disciplín, vztah pedagogické teorie a praxe, výchova a vzdělávání, další základní pedagogické kategorie a pojmy.</w:t>
              </w:r>
            </w:ins>
          </w:p>
          <w:p w:rsidR="00B8130C" w:rsidRPr="000B7C13" w:rsidRDefault="00B8130C" w:rsidP="00B8130C">
            <w:pPr>
              <w:pStyle w:val="Odstavecseseznamem"/>
              <w:numPr>
                <w:ilvl w:val="0"/>
                <w:numId w:val="11"/>
              </w:numPr>
              <w:ind w:left="714" w:hanging="357"/>
              <w:contextualSpacing w:val="0"/>
              <w:rPr>
                <w:ins w:id="5" w:author="*" w:date="2018-05-17T08:36:00Z"/>
              </w:rPr>
            </w:pPr>
            <w:ins w:id="6" w:author="*" w:date="2018-05-17T08:36:00Z">
              <w:r w:rsidRPr="000B7C13">
                <w:t>Historie výchovy a vzdělávání, názory na vychovatelnost a vzdělavatelnost z hlediska historického vývoje, významné osobnosti pedagogiky a jejich odkaz.</w:t>
              </w:r>
            </w:ins>
          </w:p>
          <w:p w:rsidR="00B8130C" w:rsidRPr="000B7C13" w:rsidRDefault="00B8130C" w:rsidP="00B8130C">
            <w:pPr>
              <w:pStyle w:val="Odstavecseseznamem"/>
              <w:numPr>
                <w:ilvl w:val="0"/>
                <w:numId w:val="11"/>
              </w:numPr>
              <w:ind w:left="714" w:hanging="357"/>
              <w:contextualSpacing w:val="0"/>
              <w:rPr>
                <w:ins w:id="7" w:author="*" w:date="2018-05-17T08:36:00Z"/>
              </w:rPr>
            </w:pPr>
            <w:ins w:id="8" w:author="*" w:date="2018-05-17T08:36:00Z">
              <w:r w:rsidRPr="000B7C13">
                <w:t>Život a dílo J. A. Komenského. Aplikace myšlenek J. A. Komenského do současné pedagogické praxe.</w:t>
              </w:r>
            </w:ins>
          </w:p>
          <w:p w:rsidR="00B8130C" w:rsidRPr="000B7C13" w:rsidRDefault="00B8130C" w:rsidP="00B8130C">
            <w:pPr>
              <w:pStyle w:val="Odstavecseseznamem"/>
              <w:numPr>
                <w:ilvl w:val="0"/>
                <w:numId w:val="11"/>
              </w:numPr>
              <w:ind w:left="714" w:hanging="357"/>
              <w:contextualSpacing w:val="0"/>
              <w:rPr>
                <w:ins w:id="9" w:author="*" w:date="2018-05-17T08:36:00Z"/>
              </w:rPr>
            </w:pPr>
            <w:ins w:id="10" w:author="*" w:date="2018-05-17T08:36:00Z">
              <w:r w:rsidRPr="000B7C13">
                <w:t>Vzdělávací politika v ČR, školská legislativa, kutikulární dokumenty.</w:t>
              </w:r>
            </w:ins>
          </w:p>
          <w:p w:rsidR="00B8130C" w:rsidRPr="000B7C13" w:rsidRDefault="00B8130C" w:rsidP="00B8130C">
            <w:pPr>
              <w:pStyle w:val="Odstavecseseznamem"/>
              <w:numPr>
                <w:ilvl w:val="0"/>
                <w:numId w:val="11"/>
              </w:numPr>
              <w:ind w:left="714" w:hanging="357"/>
              <w:contextualSpacing w:val="0"/>
              <w:rPr>
                <w:ins w:id="11" w:author="*" w:date="2018-05-17T08:36:00Z"/>
              </w:rPr>
            </w:pPr>
            <w:ins w:id="12" w:author="*" w:date="2018-05-17T08:36:00Z">
              <w:r w:rsidRPr="000B7C13">
                <w:t>Edukační proces, jeho charakteristika a zákonitosti. Systémové pojetí edukačního procesu (cíle, prostředky, výsledky, podmínky, činitelé; vzájemné vztahy a determinace; principy fungování systému aj.), vztah cílů a výsledků výchovy, efektivita edukačního procesu.</w:t>
              </w:r>
            </w:ins>
          </w:p>
          <w:p w:rsidR="00B8130C" w:rsidRPr="000B7C13" w:rsidRDefault="00B8130C" w:rsidP="00B8130C">
            <w:pPr>
              <w:pStyle w:val="Odstavecseseznamem"/>
              <w:numPr>
                <w:ilvl w:val="0"/>
                <w:numId w:val="11"/>
              </w:numPr>
              <w:ind w:left="714" w:hanging="357"/>
              <w:contextualSpacing w:val="0"/>
              <w:rPr>
                <w:ins w:id="13" w:author="*" w:date="2018-05-17T08:36:00Z"/>
              </w:rPr>
            </w:pPr>
            <w:ins w:id="14" w:author="*" w:date="2018-05-17T08:36:00Z">
              <w:r w:rsidRPr="000B7C13">
                <w:rPr>
                  <w:bCs/>
                </w:rPr>
                <w:t>Výchova jako základní pedagogická kategorie. Pojetí výchovy a názory na význam výchovy. Teorie výchovy. Zákonitosti procesu výchovy. Výchovné styly. Sebevýchova. Aktuální problémy a otázky výchovy.</w:t>
              </w:r>
            </w:ins>
          </w:p>
          <w:p w:rsidR="00B8130C" w:rsidRPr="000B7C13" w:rsidRDefault="00B8130C" w:rsidP="00B8130C">
            <w:pPr>
              <w:pStyle w:val="Odstavecseseznamem"/>
              <w:numPr>
                <w:ilvl w:val="0"/>
                <w:numId w:val="11"/>
              </w:numPr>
              <w:ind w:left="714" w:hanging="357"/>
              <w:contextualSpacing w:val="0"/>
              <w:rPr>
                <w:ins w:id="15" w:author="*" w:date="2018-05-17T08:36:00Z"/>
              </w:rPr>
            </w:pPr>
            <w:ins w:id="16" w:author="*" w:date="2018-05-17T08:36:00Z">
              <w:r w:rsidRPr="000B7C13">
                <w:t>Dítě/žák jako subjekt edukace, věkové a individuální zvláštnosti, individualizace ve výchově a vzdělávání.</w:t>
              </w:r>
            </w:ins>
          </w:p>
          <w:p w:rsidR="00B8130C" w:rsidRPr="000B7C13" w:rsidRDefault="00B8130C" w:rsidP="00B8130C">
            <w:pPr>
              <w:pStyle w:val="Odstavecseseznamem"/>
              <w:numPr>
                <w:ilvl w:val="0"/>
                <w:numId w:val="11"/>
              </w:numPr>
              <w:ind w:left="714" w:hanging="357"/>
              <w:contextualSpacing w:val="0"/>
              <w:rPr>
                <w:ins w:id="17" w:author="*" w:date="2018-05-17T08:36:00Z"/>
              </w:rPr>
            </w:pPr>
            <w:ins w:id="18" w:author="*" w:date="2018-05-17T08:36:00Z">
              <w:r w:rsidRPr="000B7C13">
                <w:t>Alternativní a inovativní pedagogické směry a přístupy. Tradice a modernizace ve výchově.</w:t>
              </w:r>
            </w:ins>
          </w:p>
          <w:p w:rsidR="00B8130C" w:rsidRPr="000B7C13" w:rsidRDefault="00B8130C" w:rsidP="00B8130C">
            <w:pPr>
              <w:pStyle w:val="Odstavecseseznamem"/>
              <w:numPr>
                <w:ilvl w:val="0"/>
                <w:numId w:val="11"/>
              </w:numPr>
              <w:ind w:left="714" w:hanging="357"/>
              <w:contextualSpacing w:val="0"/>
              <w:rPr>
                <w:ins w:id="19" w:author="*" w:date="2018-05-17T08:36:00Z"/>
              </w:rPr>
            </w:pPr>
            <w:ins w:id="20" w:author="*" w:date="2018-05-17T08:36:00Z">
              <w:r w:rsidRPr="000B7C13">
                <w:t>Andragogika jako věda, její vývoj a současné pojetí. Specifika učení dospělých. Podmínky efektivního učení dospělých. Formy a metody vzdělávání dospělých.</w:t>
              </w:r>
            </w:ins>
          </w:p>
          <w:p w:rsidR="00B8130C" w:rsidRPr="000B7C13" w:rsidRDefault="00B8130C" w:rsidP="00B8130C">
            <w:pPr>
              <w:pStyle w:val="Odstavecseseznamem"/>
              <w:numPr>
                <w:ilvl w:val="0"/>
                <w:numId w:val="11"/>
              </w:numPr>
              <w:ind w:left="714" w:hanging="357"/>
              <w:contextualSpacing w:val="0"/>
              <w:rPr>
                <w:ins w:id="21" w:author="*" w:date="2018-05-17T08:36:00Z"/>
              </w:rPr>
            </w:pPr>
            <w:ins w:id="22" w:author="*" w:date="2018-05-17T08:36:00Z">
              <w:r w:rsidRPr="000B7C13">
                <w:t>Další vzdělávání. Druhy vzdělávání dospělých: profesní, zájmové, občanské, rodinné. Vzdělávání pracovníků (podnikové/firemní vzdělávání). Systémový přístup k dalšímu vzdělávání. Celoživotní učení.</w:t>
              </w:r>
            </w:ins>
          </w:p>
          <w:p w:rsidR="00B8130C" w:rsidRPr="000B7C13" w:rsidRDefault="00B8130C" w:rsidP="00B8130C">
            <w:pPr>
              <w:pStyle w:val="Odstavecseseznamem"/>
              <w:numPr>
                <w:ilvl w:val="0"/>
                <w:numId w:val="11"/>
              </w:numPr>
              <w:ind w:left="714" w:hanging="357"/>
              <w:contextualSpacing w:val="0"/>
              <w:rPr>
                <w:ins w:id="23" w:author="*" w:date="2018-05-17T08:36:00Z"/>
              </w:rPr>
            </w:pPr>
            <w:ins w:id="24" w:author="*" w:date="2018-05-17T08:36:00Z">
              <w:r w:rsidRPr="000B7C13">
                <w:rPr>
                  <w:lang w:eastAsia="en-US"/>
                </w:rPr>
                <w:t>Základní psychické procesy a funkce, jejich</w:t>
              </w:r>
              <w:r w:rsidRPr="000B7C13">
                <w:t xml:space="preserve"> zákonitosti a aplikace v edukačním procesu. Inteligence a tvořivost. Paměť, učení, myšlení, emoce, motivace.</w:t>
              </w:r>
            </w:ins>
          </w:p>
          <w:p w:rsidR="00B8130C" w:rsidRPr="000B7C13" w:rsidRDefault="00B8130C" w:rsidP="00B8130C">
            <w:pPr>
              <w:pStyle w:val="Odstavecseseznamem"/>
              <w:numPr>
                <w:ilvl w:val="0"/>
                <w:numId w:val="11"/>
              </w:numPr>
              <w:ind w:left="714" w:hanging="357"/>
              <w:contextualSpacing w:val="0"/>
              <w:rPr>
                <w:ins w:id="25" w:author="*" w:date="2018-05-17T08:36:00Z"/>
              </w:rPr>
            </w:pPr>
            <w:ins w:id="26" w:author="*" w:date="2018-05-17T08:36:00Z">
              <w:r w:rsidRPr="000B7C13">
                <w:t>Pedagogická diagnostika (diagnostika rodiny, života ve škole a třídě). Pedagogicko-psychologická pomoc žákům (žáci se speciálními vzdělávacími potřebami). Podpora vzdělávání dětí, žáků a studentů se speciálními vzdělávacími potřebami.</w:t>
              </w:r>
            </w:ins>
          </w:p>
          <w:p w:rsidR="00B8130C" w:rsidRPr="000B7C13" w:rsidRDefault="00B8130C" w:rsidP="00B8130C">
            <w:pPr>
              <w:pStyle w:val="Odstavecseseznamem"/>
              <w:numPr>
                <w:ilvl w:val="0"/>
                <w:numId w:val="11"/>
              </w:numPr>
              <w:ind w:left="714" w:hanging="357"/>
              <w:contextualSpacing w:val="0"/>
              <w:rPr>
                <w:ins w:id="27" w:author="*" w:date="2018-05-17T08:36:00Z"/>
                <w:bCs/>
              </w:rPr>
            </w:pPr>
            <w:ins w:id="28" w:author="*" w:date="2018-05-17T08:36:00Z">
              <w:r w:rsidRPr="000B7C13">
                <w:rPr>
                  <w:bCs/>
                </w:rPr>
                <w:t xml:space="preserve">Kultura v pedagogickém pojetí. Charakteristika a typologie kultury, antropologické a axiologické pojetí kultury. Kulturní prostředí a výchova. Význam kultury pro rozvoj osobnosti člověka. </w:t>
              </w:r>
            </w:ins>
          </w:p>
          <w:p w:rsidR="00B8130C" w:rsidRPr="000B7C13" w:rsidRDefault="00B8130C" w:rsidP="00B8130C">
            <w:pPr>
              <w:pStyle w:val="Odstavecseseznamem"/>
              <w:numPr>
                <w:ilvl w:val="0"/>
                <w:numId w:val="11"/>
              </w:numPr>
              <w:ind w:left="714" w:hanging="357"/>
              <w:contextualSpacing w:val="0"/>
              <w:rPr>
                <w:ins w:id="29" w:author="*" w:date="2018-05-17T08:36:00Z"/>
                <w:bCs/>
              </w:rPr>
            </w:pPr>
            <w:ins w:id="30" w:author="*" w:date="2018-05-17T08:36:00Z">
              <w:r w:rsidRPr="000B7C13">
                <w:rPr>
                  <w:bCs/>
                </w:rPr>
                <w:t>Škola jako instituce a společenství. Funkce školy. Úloha a uplatnění sociální pedagogiky ve škole. Specifika pomáhání v podmínkách školy. Inkluzivní vzdělávání.</w:t>
              </w:r>
            </w:ins>
          </w:p>
          <w:p w:rsidR="00B8130C" w:rsidRPr="00B8130C" w:rsidRDefault="00B8130C" w:rsidP="00B8130C">
            <w:pPr>
              <w:pStyle w:val="Odstavecseseznamem"/>
              <w:numPr>
                <w:ilvl w:val="0"/>
                <w:numId w:val="11"/>
              </w:numPr>
              <w:ind w:left="714" w:hanging="357"/>
              <w:contextualSpacing w:val="0"/>
              <w:rPr>
                <w:bCs/>
              </w:rPr>
            </w:pPr>
            <w:ins w:id="31" w:author="*" w:date="2018-05-17T08:36:00Z">
              <w:r w:rsidRPr="000B7C13">
                <w:rPr>
                  <w:bCs/>
                </w:rPr>
                <w:t>Metody a techniky pedagogického výzkumu.</w:t>
              </w:r>
            </w:ins>
          </w:p>
          <w:p w:rsidR="00775B1F" w:rsidRDefault="00775B1F" w:rsidP="00775B1F">
            <w:pPr>
              <w:jc w:val="both"/>
              <w:rPr>
                <w:ins w:id="32" w:author="*" w:date="2018-05-17T08:37:00Z"/>
              </w:rPr>
            </w:pPr>
            <w:r>
              <w:t>3. Sociální pedagogika (součástí tohoto okruhu jsou zejm. tyto studijní předměty: Sociální pedagogika1, 2, Metody s</w:t>
            </w:r>
            <w:r w:rsidR="00F342DE">
              <w:t>ociálně výchovné práce, Multiku</w:t>
            </w:r>
            <w:r>
              <w:t>l</w:t>
            </w:r>
            <w:r w:rsidR="00F342DE">
              <w:t>t</w:t>
            </w:r>
            <w:r>
              <w:t>urní výchova, Pedagogika volného času, Lektorské dovednosti, Poradenských vztah, Zážitková pedagogika, Tvorba vzdělávacího programu, Globální a environmentální výchova)</w:t>
            </w:r>
            <w:ins w:id="33" w:author="*" w:date="2018-05-17T08:37:00Z">
              <w:r w:rsidR="00B8130C">
                <w:t>.</w:t>
              </w:r>
            </w:ins>
          </w:p>
          <w:p w:rsidR="00B8130C" w:rsidRPr="00265DAA" w:rsidRDefault="00B8130C" w:rsidP="00B8130C">
            <w:pPr>
              <w:numPr>
                <w:ilvl w:val="0"/>
                <w:numId w:val="12"/>
              </w:numPr>
              <w:ind w:left="425" w:hanging="425"/>
              <w:rPr>
                <w:ins w:id="34" w:author="*" w:date="2018-05-17T08:37:00Z"/>
                <w:bCs/>
              </w:rPr>
            </w:pPr>
            <w:ins w:id="35" w:author="*" w:date="2018-05-17T08:37:00Z">
              <w:r w:rsidRPr="00265DAA">
                <w:rPr>
                  <w:bCs/>
                </w:rPr>
                <w:t>Charakteristika sociální pedagogiky jako pedagogické disciplíny. Vztah sociální pedagogiky k jiným vědám. Význam sociální pedagogiky pro praxi. Aktuální výzvy a dilemata v sociální pedagogice.</w:t>
              </w:r>
            </w:ins>
          </w:p>
          <w:p w:rsidR="00B8130C" w:rsidRPr="00265DAA" w:rsidRDefault="00B8130C" w:rsidP="00B8130C">
            <w:pPr>
              <w:numPr>
                <w:ilvl w:val="0"/>
                <w:numId w:val="12"/>
              </w:numPr>
              <w:ind w:left="425" w:hanging="425"/>
              <w:rPr>
                <w:ins w:id="36" w:author="*" w:date="2018-05-17T08:37:00Z"/>
                <w:bCs/>
              </w:rPr>
            </w:pPr>
            <w:ins w:id="37" w:author="*" w:date="2018-05-17T08:37:00Z">
              <w:r w:rsidRPr="00265DAA">
                <w:rPr>
                  <w:bCs/>
                </w:rPr>
                <w:t>Pojetí a vývoj sociální pedagogiky. Vývoj názorů na sociální funkci výchovy.  Současné vývojové tendence sociální pedagogiky. Vznik sociální pedagogiky jako teoretické disciplíny. Významní představitelé české i zahraniční sociální pedagogiky v historii (např. G. A. Lindner, P. Natorp, J. H. Pestalozzi, R. Wroczyński aj.) a v současnosti.</w:t>
              </w:r>
            </w:ins>
          </w:p>
          <w:p w:rsidR="00B8130C" w:rsidRPr="00265DAA" w:rsidRDefault="00B8130C" w:rsidP="00B8130C">
            <w:pPr>
              <w:numPr>
                <w:ilvl w:val="0"/>
                <w:numId w:val="12"/>
              </w:numPr>
              <w:ind w:left="425" w:hanging="425"/>
              <w:rPr>
                <w:ins w:id="38" w:author="*" w:date="2018-05-17T08:37:00Z"/>
                <w:bCs/>
              </w:rPr>
            </w:pPr>
            <w:ins w:id="39" w:author="*" w:date="2018-05-17T08:37:00Z">
              <w:r w:rsidRPr="00265DAA">
                <w:rPr>
                  <w:bCs/>
                </w:rPr>
                <w:t>Předmět, úkoly, obsah a funkce sociální pedagogiky. Sociální pedagogika jako věda o sociálních aspektech výchovy. Socializace a resocializace, edukace a reedukace. Metody sociální pedagogiky, jejich aplikace v kontextu jednotlivých cílových skupin a situací.</w:t>
              </w:r>
            </w:ins>
          </w:p>
          <w:p w:rsidR="00B8130C" w:rsidRPr="0046002E" w:rsidRDefault="00B8130C" w:rsidP="00B8130C">
            <w:pPr>
              <w:numPr>
                <w:ilvl w:val="0"/>
                <w:numId w:val="12"/>
              </w:numPr>
              <w:ind w:left="425" w:hanging="425"/>
              <w:rPr>
                <w:ins w:id="40" w:author="*" w:date="2018-05-17T08:37:00Z"/>
                <w:bCs/>
              </w:rPr>
            </w:pPr>
            <w:ins w:id="41" w:author="*" w:date="2018-05-17T08:37:00Z">
              <w:r w:rsidRPr="00265DAA">
                <w:rPr>
                  <w:bCs/>
                </w:rPr>
                <w:t>Profese sociálního pedagoga: funkce, kompetence, dovednosti a uplatnění v praxi a další vzdělávání.</w:t>
              </w:r>
            </w:ins>
          </w:p>
          <w:p w:rsidR="00B8130C" w:rsidRPr="00265DAA" w:rsidRDefault="00B8130C" w:rsidP="00B8130C">
            <w:pPr>
              <w:numPr>
                <w:ilvl w:val="0"/>
                <w:numId w:val="12"/>
              </w:numPr>
              <w:ind w:left="425" w:hanging="425"/>
              <w:rPr>
                <w:ins w:id="42" w:author="*" w:date="2018-05-17T08:37:00Z"/>
                <w:bCs/>
              </w:rPr>
            </w:pPr>
            <w:ins w:id="43" w:author="*" w:date="2018-05-17T08:37:00Z">
              <w:r w:rsidRPr="00265DAA">
                <w:rPr>
                  <w:bCs/>
                </w:rPr>
                <w:t>Situace jako pedagogický problém. Životní situace a výchovné situace v kontextu sociálně pedagogického působení. Krizové životní situace a sociálně pedagogická intervence.</w:t>
              </w:r>
            </w:ins>
          </w:p>
          <w:p w:rsidR="00B8130C" w:rsidRPr="00265DAA" w:rsidRDefault="00B8130C" w:rsidP="00B8130C">
            <w:pPr>
              <w:numPr>
                <w:ilvl w:val="0"/>
                <w:numId w:val="12"/>
              </w:numPr>
              <w:ind w:left="425" w:hanging="425"/>
              <w:rPr>
                <w:ins w:id="44" w:author="*" w:date="2018-05-17T08:37:00Z"/>
                <w:bCs/>
              </w:rPr>
            </w:pPr>
            <w:ins w:id="45" w:author="*" w:date="2018-05-17T08:37:00Z">
              <w:r w:rsidRPr="00265DAA">
                <w:rPr>
                  <w:bCs/>
                </w:rPr>
                <w:t xml:space="preserve">Prostředí a výchova. Charakteristika a typologie prostředí. Vývoj názorů na význam prostředí pro vývoj člověka. Charakteristika lokálního a regionálního prostředí a jeho vliv na výchovu. Možnosti a způsoby sociálně pedagogického působení v lokalitách a regionech.  </w:t>
              </w:r>
            </w:ins>
          </w:p>
          <w:p w:rsidR="00B8130C" w:rsidRPr="00265DAA" w:rsidRDefault="00B8130C" w:rsidP="00B8130C">
            <w:pPr>
              <w:numPr>
                <w:ilvl w:val="0"/>
                <w:numId w:val="12"/>
              </w:numPr>
              <w:ind w:left="425" w:hanging="425"/>
              <w:rPr>
                <w:ins w:id="46" w:author="*" w:date="2018-05-17T08:37:00Z"/>
                <w:bCs/>
              </w:rPr>
            </w:pPr>
            <w:ins w:id="47" w:author="*" w:date="2018-05-17T08:37:00Z">
              <w:r w:rsidRPr="00265DAA">
                <w:rPr>
                  <w:bCs/>
                </w:rPr>
                <w:t>Rodina jako přirozené prostředí výchovy, její funkce. Postavení rodiny ve společnosti. Pásma funkčnosti rodiny a jejich vliv na dítě. Vliv rodiny na vznik sociálně patologických jevů, jejich řešení a prevence.</w:t>
              </w:r>
            </w:ins>
          </w:p>
          <w:p w:rsidR="00B8130C" w:rsidRPr="00265DAA" w:rsidRDefault="00B8130C" w:rsidP="00B8130C">
            <w:pPr>
              <w:numPr>
                <w:ilvl w:val="0"/>
                <w:numId w:val="12"/>
              </w:numPr>
              <w:ind w:left="425" w:hanging="425"/>
              <w:rPr>
                <w:ins w:id="48" w:author="*" w:date="2018-05-17T08:37:00Z"/>
                <w:bCs/>
              </w:rPr>
            </w:pPr>
            <w:ins w:id="49" w:author="*" w:date="2018-05-17T08:37:00Z">
              <w:r w:rsidRPr="00265DAA">
                <w:rPr>
                  <w:bCs/>
                </w:rPr>
                <w:t>Typologie výchovných potíží v rodině, ve škole, v ústavní péči, jejich prevence a řešení.</w:t>
              </w:r>
            </w:ins>
          </w:p>
          <w:p w:rsidR="00B8130C" w:rsidRPr="00265DAA" w:rsidRDefault="00B8130C" w:rsidP="00B8130C">
            <w:pPr>
              <w:numPr>
                <w:ilvl w:val="0"/>
                <w:numId w:val="12"/>
              </w:numPr>
              <w:ind w:left="425" w:hanging="425"/>
              <w:rPr>
                <w:ins w:id="50" w:author="*" w:date="2018-05-17T08:37:00Z"/>
                <w:bCs/>
              </w:rPr>
            </w:pPr>
            <w:ins w:id="51" w:author="*" w:date="2018-05-17T08:37:00Z">
              <w:r w:rsidRPr="00265DAA">
                <w:rPr>
                  <w:bCs/>
                </w:rPr>
                <w:t>Vrstevnické prostředí jako edukační činitel utváření osobnosti. Druhy vrstevnických skupin. Možnosti sociálně pedagogické intervence v rámci vrstevnických skupin.</w:t>
              </w:r>
            </w:ins>
          </w:p>
          <w:p w:rsidR="00B8130C" w:rsidRPr="00265DAA" w:rsidRDefault="00B8130C" w:rsidP="00B8130C">
            <w:pPr>
              <w:numPr>
                <w:ilvl w:val="0"/>
                <w:numId w:val="12"/>
              </w:numPr>
              <w:ind w:left="425" w:hanging="425"/>
              <w:rPr>
                <w:ins w:id="52" w:author="*" w:date="2018-05-17T08:37:00Z"/>
                <w:bCs/>
              </w:rPr>
            </w:pPr>
            <w:ins w:id="53" w:author="*" w:date="2018-05-17T08:37:00Z">
              <w:r w:rsidRPr="00265DAA">
                <w:rPr>
                  <w:bCs/>
                </w:rPr>
                <w:t>Multikulturní výchova. Koncepce multikulturní výchovy. Metody, formy a prostředky multikulturní výchovy. Sociálně pedagogická práce s menšinami.</w:t>
              </w:r>
            </w:ins>
          </w:p>
          <w:p w:rsidR="00B8130C" w:rsidRPr="00265DAA" w:rsidRDefault="00B8130C" w:rsidP="00B8130C">
            <w:pPr>
              <w:numPr>
                <w:ilvl w:val="0"/>
                <w:numId w:val="12"/>
              </w:numPr>
              <w:ind w:left="425" w:hanging="425"/>
              <w:rPr>
                <w:ins w:id="54" w:author="*" w:date="2018-05-17T08:37:00Z"/>
                <w:bCs/>
              </w:rPr>
            </w:pPr>
            <w:ins w:id="55" w:author="*" w:date="2018-05-17T08:37:00Z">
              <w:r w:rsidRPr="00265DAA">
                <w:rPr>
                  <w:bCs/>
                </w:rPr>
                <w:t>Globální a environmentální výchova. Základní etologické a ekologické problémy vztahu jedince a jeho životního prostředí. Úkoly a cíle globální a environmentální výchovy, zakotvení v pedagogických dokumentech. Metody, formy a prostředky globální a environmentální výchovy.</w:t>
              </w:r>
            </w:ins>
          </w:p>
          <w:p w:rsidR="00B8130C" w:rsidRPr="006958F1" w:rsidRDefault="00B8130C" w:rsidP="00B8130C">
            <w:pPr>
              <w:numPr>
                <w:ilvl w:val="0"/>
                <w:numId w:val="12"/>
              </w:numPr>
              <w:ind w:left="425" w:hanging="425"/>
              <w:rPr>
                <w:ins w:id="56" w:author="*" w:date="2018-05-17T08:37:00Z"/>
                <w:bCs/>
              </w:rPr>
            </w:pPr>
            <w:ins w:id="57" w:author="*" w:date="2018-05-17T08:37:00Z">
              <w:r w:rsidRPr="006958F1">
                <w:rPr>
                  <w:bCs/>
                </w:rPr>
                <w:t>Teorie sociální deviace a vznik rizikového chování, pedagogická intervence a prevence, možnosti jejich řešení s ohledem na specifika prostředí.</w:t>
              </w:r>
            </w:ins>
          </w:p>
          <w:p w:rsidR="00B8130C" w:rsidRPr="00265DAA" w:rsidRDefault="00B8130C" w:rsidP="00B8130C">
            <w:pPr>
              <w:numPr>
                <w:ilvl w:val="0"/>
                <w:numId w:val="12"/>
              </w:numPr>
              <w:ind w:left="425" w:hanging="425"/>
              <w:rPr>
                <w:ins w:id="58" w:author="*" w:date="2018-05-17T08:37:00Z"/>
                <w:bCs/>
              </w:rPr>
            </w:pPr>
            <w:ins w:id="59" w:author="*" w:date="2018-05-17T08:37:00Z">
              <w:r w:rsidRPr="00265DAA">
                <w:rPr>
                  <w:bCs/>
                </w:rPr>
                <w:lastRenderedPageBreak/>
                <w:t xml:space="preserve">Pedagogika volného času. Volný čas a jeho funkce. Volnočasová výchova dětí, mládeže a dospělých. Metody sociálně-výchovné práce ve volném čase. Instituce zájmového vzdělávání. Aktuální otázky výchovy ve volném čase. </w:t>
              </w:r>
            </w:ins>
          </w:p>
          <w:p w:rsidR="00B8130C" w:rsidRPr="0046002E" w:rsidRDefault="00B8130C" w:rsidP="00B8130C">
            <w:pPr>
              <w:numPr>
                <w:ilvl w:val="0"/>
                <w:numId w:val="12"/>
              </w:numPr>
              <w:ind w:left="425" w:hanging="425"/>
              <w:rPr>
                <w:ins w:id="60" w:author="*" w:date="2018-05-17T08:37:00Z"/>
                <w:bCs/>
              </w:rPr>
            </w:pPr>
            <w:ins w:id="61" w:author="*" w:date="2018-05-17T08:37:00Z">
              <w:r w:rsidRPr="0046002E">
                <w:rPr>
                  <w:bCs/>
                </w:rPr>
                <w:t>Postavení dítěte ve společnosti a jeho ochrana. Práva dítěte podle Úmluvy o právech dítěte, historie, principy. Syndrom CAN (týraného, zneužívaného a zanedbávaného dítěte), vymezení, příčiny vzniku, prevence a sociálně pedagogické přístupy v jeho řešení.</w:t>
              </w:r>
            </w:ins>
          </w:p>
          <w:p w:rsidR="00B8130C" w:rsidRPr="00B8130C" w:rsidRDefault="00B8130C" w:rsidP="00B8130C">
            <w:pPr>
              <w:numPr>
                <w:ilvl w:val="0"/>
                <w:numId w:val="12"/>
              </w:numPr>
              <w:ind w:left="425" w:hanging="425"/>
              <w:rPr>
                <w:bCs/>
              </w:rPr>
            </w:pPr>
            <w:ins w:id="62" w:author="*" w:date="2018-05-17T08:37:00Z">
              <w:r w:rsidRPr="006958F1">
                <w:rPr>
                  <w:bCs/>
                </w:rPr>
                <w:t>Komunikace v kontextu sociální pedagogiky. Interakce ve výchovném procesu. Bipolární pojetí pedagogické interakce. Úloha percepce v pedagogické komunikaci.</w:t>
              </w:r>
            </w:ins>
          </w:p>
          <w:p w:rsidR="009124A4" w:rsidRDefault="00775B1F" w:rsidP="00775B1F">
            <w:pPr>
              <w:jc w:val="both"/>
              <w:rPr>
                <w:ins w:id="63" w:author="*" w:date="2018-05-17T08:37:00Z"/>
              </w:rPr>
            </w:pPr>
            <w:r>
              <w:t>4. Sociální práce (součástí tohoto okruhu jsou zejm. tyto studijní předměty: Úvod do sociální práce, Sociální politika, Sociální práce s rodinou a ohroženými dětmi, Sociální práce se seniory, Právo v sociální oblasti, Sociální služby)</w:t>
            </w:r>
            <w:ins w:id="64" w:author="*" w:date="2018-05-17T08:37:00Z">
              <w:r w:rsidR="00B8130C">
                <w:t>.</w:t>
              </w:r>
            </w:ins>
          </w:p>
          <w:p w:rsidR="00B8130C" w:rsidRPr="00265DAA" w:rsidRDefault="00B8130C" w:rsidP="00B8130C">
            <w:pPr>
              <w:pStyle w:val="Odstavecseseznamem"/>
              <w:numPr>
                <w:ilvl w:val="0"/>
                <w:numId w:val="13"/>
              </w:numPr>
              <w:ind w:left="425" w:hanging="425"/>
              <w:contextualSpacing w:val="0"/>
              <w:rPr>
                <w:ins w:id="65" w:author="*" w:date="2018-05-17T08:37:00Z"/>
                <w:bCs/>
                <w:color w:val="000000" w:themeColor="text1"/>
              </w:rPr>
            </w:pPr>
            <w:ins w:id="66" w:author="*" w:date="2018-05-17T08:37:00Z">
              <w:r w:rsidRPr="00265DAA">
                <w:rPr>
                  <w:color w:val="000000" w:themeColor="text1"/>
                </w:rPr>
                <w:t xml:space="preserve">Vymezení sociální práce. Sociální práce jako věda a praktická činnost. Cíle a funkce sociální práce. Základní pojmy v sociální práci (sociální bezpečí, sociální suverenita, sociální zabezpečení, sociální služba, sociální událost, sociální práva). Základní metody sociální práce s jednotlivcem, skupinou a komunitou. </w:t>
              </w:r>
            </w:ins>
          </w:p>
          <w:p w:rsidR="00B8130C" w:rsidRPr="00265DAA" w:rsidRDefault="00B8130C" w:rsidP="00B8130C">
            <w:pPr>
              <w:pStyle w:val="Odstavecseseznamem"/>
              <w:numPr>
                <w:ilvl w:val="0"/>
                <w:numId w:val="13"/>
              </w:numPr>
              <w:ind w:left="425" w:hanging="425"/>
              <w:contextualSpacing w:val="0"/>
              <w:rPr>
                <w:ins w:id="67" w:author="*" w:date="2018-05-17T08:37:00Z"/>
                <w:bCs/>
                <w:color w:val="000000" w:themeColor="text1"/>
              </w:rPr>
            </w:pPr>
            <w:ins w:id="68" w:author="*" w:date="2018-05-17T08:37:00Z">
              <w:r w:rsidRPr="00265DAA">
                <w:rPr>
                  <w:color w:val="000000" w:themeColor="text1"/>
                </w:rPr>
                <w:t>Historie sociální péče a charitativní činnosti (starověk, středověk, novověk). Vývoj sociální práce v Anglii a USA. Vývoj sociální práce u nás (meziválečné období, stav sociální práce v období socialismu a po roce 1989). Osobnosti sociální práce (Alice Masaryková, Přemysl Pitter, Octavia Hillová, Elisabeth Fryová, Mary Ellen Richmondová, Jane Addamsová aj.). Profesionalizace sociální práce.</w:t>
              </w:r>
            </w:ins>
          </w:p>
          <w:p w:rsidR="00B8130C" w:rsidRPr="00265DAA" w:rsidRDefault="00B8130C" w:rsidP="00B8130C">
            <w:pPr>
              <w:pStyle w:val="Odstavecseseznamem"/>
              <w:numPr>
                <w:ilvl w:val="0"/>
                <w:numId w:val="13"/>
              </w:numPr>
              <w:ind w:left="425" w:hanging="425"/>
              <w:rPr>
                <w:ins w:id="69" w:author="*" w:date="2018-05-17T08:37:00Z"/>
                <w:bCs/>
                <w:color w:val="000000" w:themeColor="text1"/>
              </w:rPr>
            </w:pPr>
            <w:ins w:id="70" w:author="*" w:date="2018-05-17T08:37:00Z">
              <w:r w:rsidRPr="00265DAA">
                <w:rPr>
                  <w:color w:val="000000" w:themeColor="text1"/>
                </w:rPr>
                <w:t>Sociální politika. Principy, funkce a nástroje sociální politiky. Modely sociální politiky. Obory sociální politiky (rodinná, zdravotní, vzdělávací, bytová, pol. zaměstnanosti). Charakteristika a pojetí sociálního státu. Mezinárodně právní rámec sociální politiky.</w:t>
              </w:r>
            </w:ins>
          </w:p>
          <w:p w:rsidR="00B8130C" w:rsidRPr="00265DAA" w:rsidRDefault="00B8130C" w:rsidP="00B8130C">
            <w:pPr>
              <w:numPr>
                <w:ilvl w:val="0"/>
                <w:numId w:val="13"/>
              </w:numPr>
              <w:ind w:left="425" w:hanging="425"/>
              <w:rPr>
                <w:ins w:id="71" w:author="*" w:date="2018-05-17T08:37:00Z"/>
                <w:color w:val="000000" w:themeColor="text1"/>
              </w:rPr>
            </w:pPr>
            <w:ins w:id="72" w:author="*" w:date="2018-05-17T08:37:00Z">
              <w:r w:rsidRPr="00265DAA">
                <w:rPr>
                  <w:color w:val="000000" w:themeColor="text1"/>
                </w:rPr>
                <w:t>Sociální zabezpečení. Analýza prvního pilíře. Nemocenské pojištění (nemocenské, ošetřovné, vyrovnávací příspěvek v těhotenství a mateřství). Důchodové pojištění (starobní důchod, invalidní a pozůstalostní důchody). Zákon č. 155/1995 Sb., o důchodovém pojištění.</w:t>
              </w:r>
              <w:r w:rsidRPr="006958F1">
                <w:rPr>
                  <w:color w:val="000000" w:themeColor="text1"/>
                </w:rPr>
                <w:t xml:space="preserve"> </w:t>
              </w:r>
              <w:r w:rsidRPr="00265DAA">
                <w:rPr>
                  <w:color w:val="000000" w:themeColor="text1"/>
                </w:rPr>
                <w:t>Analýza druhého pilíře. Opakované a jednorázové dávky státní sociální podpory. Přídavek na dítě, rodičovský příspěvek, příspěvek na bydlení, pohřebné, porodné.  Zákon č. 117/1995 Sb., o státní sociální podpoře.</w:t>
              </w:r>
              <w:r w:rsidRPr="006958F1">
                <w:rPr>
                  <w:color w:val="000000" w:themeColor="text1"/>
                </w:rPr>
                <w:t xml:space="preserve"> </w:t>
              </w:r>
              <w:r w:rsidRPr="00265DAA">
                <w:rPr>
                  <w:color w:val="000000" w:themeColor="text1"/>
                </w:rPr>
                <w:t>Analýza třetího pilíře. Pomoc v hmotné nouzi. Životní minimum. Existenční minimum. Zákon č. 110/2006 Sb., o životním a existenčním minimu.</w:t>
              </w:r>
            </w:ins>
          </w:p>
          <w:p w:rsidR="00B8130C" w:rsidRPr="00265DAA" w:rsidRDefault="00B8130C" w:rsidP="00B8130C">
            <w:pPr>
              <w:pStyle w:val="Odstavecseseznamem"/>
              <w:numPr>
                <w:ilvl w:val="0"/>
                <w:numId w:val="13"/>
              </w:numPr>
              <w:ind w:left="425" w:hanging="425"/>
              <w:contextualSpacing w:val="0"/>
              <w:rPr>
                <w:ins w:id="73" w:author="*" w:date="2018-05-17T08:37:00Z"/>
                <w:bCs/>
                <w:color w:val="000000" w:themeColor="text1"/>
              </w:rPr>
            </w:pPr>
            <w:ins w:id="74" w:author="*" w:date="2018-05-17T08:37:00Z">
              <w:r w:rsidRPr="00265DAA">
                <w:rPr>
                  <w:color w:val="000000" w:themeColor="text1"/>
                </w:rPr>
                <w:t>Terénní sociální práce (charakteristika, druhy, specifika). Historie terénní sociální práce. Kompetence terénního sociálního pracovníka. Streetwork. Dobrovolnictví v sociální práci. Zákon č. 198/2002 Sb., o dobrovolnické službě.</w:t>
              </w:r>
            </w:ins>
          </w:p>
          <w:p w:rsidR="00B8130C" w:rsidRPr="00265DAA" w:rsidRDefault="00B8130C" w:rsidP="00B8130C">
            <w:pPr>
              <w:pStyle w:val="Odstavecseseznamem"/>
              <w:numPr>
                <w:ilvl w:val="0"/>
                <w:numId w:val="13"/>
              </w:numPr>
              <w:ind w:left="425" w:hanging="425"/>
              <w:contextualSpacing w:val="0"/>
              <w:rPr>
                <w:ins w:id="75" w:author="*" w:date="2018-05-17T08:37:00Z"/>
                <w:bCs/>
                <w:color w:val="000000" w:themeColor="text1"/>
              </w:rPr>
            </w:pPr>
            <w:ins w:id="76" w:author="*" w:date="2018-05-17T08:37:00Z">
              <w:r w:rsidRPr="00265DAA">
                <w:rPr>
                  <w:color w:val="000000" w:themeColor="text1"/>
                </w:rPr>
                <w:t>Sociální práce s rodinou a rodinná politika (charakteristika, cíle, význam). Způsoby a metody sociální intervence při řešení obtížných situací v rodině (domácí násilí, rozvod, rizikové projevy). Náhradní rodinná péče. Zákon č. 89/2012 Sb., občanský zákoník.</w:t>
              </w:r>
            </w:ins>
          </w:p>
          <w:p w:rsidR="00B8130C" w:rsidRPr="00265DAA" w:rsidRDefault="00B8130C" w:rsidP="00B8130C">
            <w:pPr>
              <w:pStyle w:val="Odstavecseseznamem"/>
              <w:numPr>
                <w:ilvl w:val="0"/>
                <w:numId w:val="13"/>
              </w:numPr>
              <w:ind w:left="425" w:hanging="425"/>
              <w:contextualSpacing w:val="0"/>
              <w:rPr>
                <w:ins w:id="77" w:author="*" w:date="2018-05-17T08:37:00Z"/>
                <w:rStyle w:val="Siln"/>
                <w:color w:val="000000" w:themeColor="text1"/>
              </w:rPr>
            </w:pPr>
            <w:ins w:id="78" w:author="*" w:date="2018-05-17T08:37:00Z">
              <w:r w:rsidRPr="00265DAA">
                <w:rPr>
                  <w:color w:val="000000" w:themeColor="text1"/>
                </w:rPr>
                <w:t>Sociální práce s mládeží (charakteristika, cíle, význam). Rizikové chování mládeže, delikventní mládež. Výkon ústavní a ochranné výchovy. Metody sociální práce s rizikovou mládeží. Zákon č. 359/1999 Sb., o sociálně-právní ochraně dětí.</w:t>
              </w:r>
            </w:ins>
          </w:p>
          <w:p w:rsidR="00B8130C" w:rsidRPr="00265DAA" w:rsidRDefault="00B8130C" w:rsidP="00B8130C">
            <w:pPr>
              <w:pStyle w:val="Odstavecseseznamem"/>
              <w:numPr>
                <w:ilvl w:val="0"/>
                <w:numId w:val="13"/>
              </w:numPr>
              <w:ind w:left="425" w:hanging="425"/>
              <w:contextualSpacing w:val="0"/>
              <w:rPr>
                <w:ins w:id="79" w:author="*" w:date="2018-05-17T08:37:00Z"/>
                <w:bCs/>
                <w:color w:val="000000" w:themeColor="text1"/>
              </w:rPr>
            </w:pPr>
            <w:ins w:id="80" w:author="*" w:date="2018-05-17T08:37:00Z">
              <w:r w:rsidRPr="00265DAA">
                <w:rPr>
                  <w:color w:val="000000" w:themeColor="text1"/>
                </w:rPr>
                <w:t>Sociální práce s uprchlíky a azylová a migrační politika (charakteristika, cíle, význam). Legislativní ukotvení problematiky. Typy azylových zařízení. Metody sociální práce s imigranty. Úloha a význam neziskového sektoru v práci s uprchlíky. Zákon č. 325/1999 Sb., o azylu. Zákon č. 326/1999 Sb., o pobytu cizinců na území ČR.</w:t>
              </w:r>
            </w:ins>
          </w:p>
          <w:p w:rsidR="00B8130C" w:rsidRPr="00265DAA" w:rsidRDefault="00B8130C" w:rsidP="00B8130C">
            <w:pPr>
              <w:pStyle w:val="Odstavecseseznamem"/>
              <w:numPr>
                <w:ilvl w:val="0"/>
                <w:numId w:val="13"/>
              </w:numPr>
              <w:ind w:left="425" w:hanging="425"/>
              <w:contextualSpacing w:val="0"/>
              <w:rPr>
                <w:ins w:id="81" w:author="*" w:date="2018-05-17T08:37:00Z"/>
                <w:bCs/>
                <w:color w:val="000000" w:themeColor="text1"/>
              </w:rPr>
            </w:pPr>
            <w:ins w:id="82" w:author="*" w:date="2018-05-17T08:37:00Z">
              <w:r w:rsidRPr="00265DAA">
                <w:rPr>
                  <w:color w:val="000000" w:themeColor="text1"/>
                </w:rPr>
                <w:t>Sociální práce s osobami se zdravotním postižením (charakteristika, cíle, význam, služby). Zdravotní politika ve vztahu k osobám se zdravotním postižením a osobám znevýhodněným.</w:t>
              </w:r>
            </w:ins>
          </w:p>
          <w:p w:rsidR="00B8130C" w:rsidRPr="00265DAA" w:rsidRDefault="00B8130C" w:rsidP="00B8130C">
            <w:pPr>
              <w:pStyle w:val="Odstavecseseznamem"/>
              <w:numPr>
                <w:ilvl w:val="0"/>
                <w:numId w:val="13"/>
              </w:numPr>
              <w:ind w:left="425" w:hanging="425"/>
              <w:contextualSpacing w:val="0"/>
              <w:rPr>
                <w:ins w:id="83" w:author="*" w:date="2018-05-17T08:37:00Z"/>
                <w:bCs/>
                <w:color w:val="000000" w:themeColor="text1"/>
              </w:rPr>
            </w:pPr>
            <w:ins w:id="84" w:author="*" w:date="2018-05-17T08:37:00Z">
              <w:r w:rsidRPr="00265DAA">
                <w:rPr>
                  <w:color w:val="000000" w:themeColor="text1"/>
                </w:rPr>
                <w:t xml:space="preserve">Sociální práce se seniory (charakteristika, cíle, význam, služby). Důchodová politika. Metody sociální práce se seniory. </w:t>
              </w:r>
            </w:ins>
          </w:p>
          <w:p w:rsidR="00B8130C" w:rsidRPr="00265DAA" w:rsidRDefault="00B8130C" w:rsidP="00B8130C">
            <w:pPr>
              <w:pStyle w:val="Odstavecseseznamem"/>
              <w:numPr>
                <w:ilvl w:val="0"/>
                <w:numId w:val="13"/>
              </w:numPr>
              <w:ind w:left="425" w:hanging="425"/>
              <w:contextualSpacing w:val="0"/>
              <w:rPr>
                <w:ins w:id="85" w:author="*" w:date="2018-05-17T08:37:00Z"/>
                <w:bCs/>
                <w:color w:val="000000" w:themeColor="text1"/>
              </w:rPr>
            </w:pPr>
            <w:ins w:id="86" w:author="*" w:date="2018-05-17T08:37:00Z">
              <w:r w:rsidRPr="00265DAA">
                <w:rPr>
                  <w:color w:val="000000" w:themeColor="text1"/>
                </w:rPr>
                <w:t>Sociální práce s drogově závislými (charakteristika, cíle, význam). Možnosti a způsoby preventivního působení. Rizika spojená s užíváním drog. Metody sociální práce s uživateli drog. Zařízení a organizace nabízející pomoc drogově závislým.</w:t>
              </w:r>
            </w:ins>
          </w:p>
          <w:p w:rsidR="00B8130C" w:rsidRPr="006958F1" w:rsidRDefault="00B8130C" w:rsidP="00B8130C">
            <w:pPr>
              <w:pStyle w:val="Odstavecseseznamem"/>
              <w:numPr>
                <w:ilvl w:val="0"/>
                <w:numId w:val="13"/>
              </w:numPr>
              <w:ind w:left="425" w:hanging="425"/>
              <w:contextualSpacing w:val="0"/>
              <w:rPr>
                <w:ins w:id="87" w:author="*" w:date="2018-05-17T08:37:00Z"/>
                <w:bCs/>
                <w:color w:val="000000" w:themeColor="text1"/>
              </w:rPr>
            </w:pPr>
            <w:ins w:id="88" w:author="*" w:date="2018-05-17T08:37:00Z">
              <w:r w:rsidRPr="00265DAA">
                <w:rPr>
                  <w:color w:val="000000" w:themeColor="text1"/>
                </w:rPr>
                <w:t>Chudoba a sociální exkluze. Vymezení pojmu chudoba, sociální exkluze. Koncepty chudoby. Měřitelnost chudoby a její indikátory. Nástroje na řešení chudoby. Evropská strategie řešení chudoby a sociální exkluze. Sociální práce s lidmi bez přístřeší.</w:t>
              </w:r>
              <w:r w:rsidRPr="006958F1">
                <w:rPr>
                  <w:color w:val="000000" w:themeColor="text1"/>
                </w:rPr>
                <w:t xml:space="preserve"> </w:t>
              </w:r>
              <w:r w:rsidRPr="00265DAA">
                <w:rPr>
                  <w:color w:val="000000" w:themeColor="text1"/>
                </w:rPr>
                <w:t>Politika zaměstnanosti. Sociální práce s nezaměstnanými (charakter a metody práce s nezaměstnanými). Zákon</w:t>
              </w:r>
              <w:r w:rsidRPr="00265DAA">
                <w:rPr>
                  <w:rStyle w:val="Siln"/>
                  <w:color w:val="000000" w:themeColor="text1"/>
                </w:rPr>
                <w:t xml:space="preserve"> </w:t>
              </w:r>
              <w:r w:rsidRPr="00265DAA">
                <w:rPr>
                  <w:rStyle w:val="Siln"/>
                  <w:b w:val="0"/>
                  <w:color w:val="000000" w:themeColor="text1"/>
                </w:rPr>
                <w:t>č. 435/2004 Sb., o zaměstnanosti</w:t>
              </w:r>
              <w:r>
                <w:rPr>
                  <w:color w:val="000000" w:themeColor="text1"/>
                </w:rPr>
                <w:t>.</w:t>
              </w:r>
            </w:ins>
          </w:p>
          <w:p w:rsidR="00B8130C" w:rsidRPr="006958F1" w:rsidRDefault="00B8130C" w:rsidP="00B8130C">
            <w:pPr>
              <w:pStyle w:val="Odstavecseseznamem"/>
              <w:numPr>
                <w:ilvl w:val="0"/>
                <w:numId w:val="13"/>
              </w:numPr>
              <w:ind w:left="426" w:hanging="426"/>
              <w:rPr>
                <w:ins w:id="89" w:author="*" w:date="2018-05-17T08:37:00Z"/>
                <w:bCs/>
                <w:color w:val="000000" w:themeColor="text1"/>
              </w:rPr>
            </w:pPr>
            <w:ins w:id="90" w:author="*" w:date="2018-05-17T08:37:00Z">
              <w:r w:rsidRPr="00265DAA">
                <w:rPr>
                  <w:color w:val="000000" w:themeColor="text1"/>
                </w:rPr>
                <w:t>Krizová intervence v sociální práci (charakteristika, typy a význam). Specifika krizové pomoci. Metody užívané v krizové intervenci. Pracoviště krizové pomoci. Krizová intervence u specifických skupin (děti, mládež, senioři). Kompetence pracovníka krizové intervence.</w:t>
              </w:r>
            </w:ins>
          </w:p>
          <w:p w:rsidR="00B8130C" w:rsidRPr="006958F1" w:rsidRDefault="00B8130C" w:rsidP="00B8130C">
            <w:pPr>
              <w:pStyle w:val="Odstavecseseznamem"/>
              <w:numPr>
                <w:ilvl w:val="0"/>
                <w:numId w:val="13"/>
              </w:numPr>
              <w:ind w:left="426" w:hanging="426"/>
              <w:rPr>
                <w:ins w:id="91" w:author="*" w:date="2018-05-17T08:37:00Z"/>
                <w:bCs/>
                <w:color w:val="000000" w:themeColor="text1"/>
              </w:rPr>
            </w:pPr>
            <w:ins w:id="92" w:author="*" w:date="2018-05-17T08:37:00Z">
              <w:r w:rsidRPr="006958F1">
                <w:rPr>
                  <w:color w:val="000000" w:themeColor="text1"/>
                </w:rPr>
                <w:t>Sociální služby. Druhy a formy sociálních služeb. Sociální poradenství, služby sociální péče, služby sociální prevence. Příspěvek na péči. Registrace poskytovatele. Smlouva o poskytování sociálních služeb.  Zákon č. 108/2006 Sb., o sociálních službách. Standardy kvality sociálních služeb.</w:t>
              </w:r>
            </w:ins>
          </w:p>
          <w:p w:rsidR="00B8130C" w:rsidRPr="00B8130C" w:rsidRDefault="00B8130C" w:rsidP="00B8130C">
            <w:pPr>
              <w:pStyle w:val="Odstavecseseznamem"/>
              <w:numPr>
                <w:ilvl w:val="0"/>
                <w:numId w:val="13"/>
              </w:numPr>
              <w:ind w:left="426" w:hanging="426"/>
              <w:rPr>
                <w:bCs/>
                <w:color w:val="000000" w:themeColor="text1"/>
              </w:rPr>
            </w:pPr>
            <w:ins w:id="93" w:author="*" w:date="2018-05-17T08:37:00Z">
              <w:r w:rsidRPr="006958F1">
                <w:rPr>
                  <w:color w:val="000000" w:themeColor="text1"/>
                </w:rPr>
                <w:lastRenderedPageBreak/>
                <w:t>Etika v sociální práci. Vymezení základních pojmů v souvislosti s etikou (etika, morálka, svědomí, norma aj.). Etické zásady a etická dilemata v sociální práci. Etický kodex sociálních pracovníků. Osobnost sociálního pracovníka (odbornost, vlastnosti, kompetence).</w:t>
              </w:r>
            </w:ins>
          </w:p>
        </w:tc>
      </w:tr>
      <w:tr w:rsidR="009124A4" w:rsidTr="00137706">
        <w:trPr>
          <w:jc w:val="center"/>
        </w:trPr>
        <w:tc>
          <w:tcPr>
            <w:tcW w:w="3509" w:type="dxa"/>
            <w:gridSpan w:val="4"/>
            <w:shd w:val="clear" w:color="auto" w:fill="F7CAAC"/>
          </w:tcPr>
          <w:p w:rsidR="009124A4" w:rsidRDefault="009124A4" w:rsidP="009124A4">
            <w:pPr>
              <w:jc w:val="both"/>
              <w:rPr>
                <w:b/>
              </w:rPr>
            </w:pPr>
            <w:r>
              <w:rPr>
                <w:b/>
              </w:rPr>
              <w:lastRenderedPageBreak/>
              <w:t>Další studijní povinnosti</w:t>
            </w:r>
          </w:p>
        </w:tc>
        <w:tc>
          <w:tcPr>
            <w:tcW w:w="5776" w:type="dxa"/>
            <w:gridSpan w:val="5"/>
            <w:tcBorders>
              <w:bottom w:val="nil"/>
            </w:tcBorders>
          </w:tcPr>
          <w:p w:rsidR="009124A4" w:rsidRDefault="009124A4" w:rsidP="009124A4">
            <w:pPr>
              <w:jc w:val="both"/>
            </w:pPr>
          </w:p>
        </w:tc>
      </w:tr>
      <w:tr w:rsidR="009124A4" w:rsidTr="00137706">
        <w:trPr>
          <w:trHeight w:val="1243"/>
          <w:jc w:val="center"/>
        </w:trPr>
        <w:tc>
          <w:tcPr>
            <w:tcW w:w="9285" w:type="dxa"/>
            <w:gridSpan w:val="9"/>
            <w:tcBorders>
              <w:top w:val="nil"/>
            </w:tcBorders>
          </w:tcPr>
          <w:p w:rsidR="009124A4" w:rsidRDefault="009124A4" w:rsidP="006C6C88">
            <w:pPr>
              <w:jc w:val="both"/>
            </w:pPr>
            <w:r>
              <w:t xml:space="preserve">Studenti jsou povinni absolvovat odbornou praxi v celkovém rozsahu 280 hodin (v 1. roč. 40 h., v 2. roč. 80 h. </w:t>
            </w:r>
            <w:r>
              <w:br/>
              <w:t xml:space="preserve">a ve 3. roč. 160h.). Studenti si volí organizaci či instituci pro výkon praxe sami podle svého zaměření </w:t>
            </w:r>
            <w:r>
              <w:br/>
              <w:t xml:space="preserve">nebo plánovaného tématu bakalářské práce. Studenti si místo pro výkon praxe vybírají ze seznamu pracovišť, </w:t>
            </w:r>
            <w:r>
              <w:br/>
              <w:t>se kterými má fakulta uzavřenou smlouvu. Student může vykonat praxi také v organizaci, se kterou nemá fakulta uzavřenou smlouvu, pokud tato organizace smlouvu nevyžaduje. Student je povinen vést záznamy o vykonané praxi v Deníku praxe, jehož odevzdání je podmínkou pro splnění zápočtu.</w:t>
            </w:r>
          </w:p>
          <w:p w:rsidR="009124A4" w:rsidRDefault="009124A4" w:rsidP="006C6C88">
            <w:pPr>
              <w:jc w:val="both"/>
            </w:pPr>
            <w:r w:rsidRPr="00586A5D">
              <w:rPr>
                <w:lang w:bidi="en-US"/>
              </w:rPr>
              <w:t>K prohloubení dovednosti odborné komunikace v anglickém jazyce student absolvuje předmět v anglickém jazyce v souladu s vnitřními normami fakulty.</w:t>
            </w:r>
            <w:ins w:id="94" w:author="*" w:date="2018-05-17T10:58:00Z">
              <w:r w:rsidR="006C6C88" w:rsidRPr="00CE6CA9">
                <w:t xml:space="preserve"> Ředitel ústavu odpovídajícího za realizaci studijního programu stanovuje pro příslušný ak. rok </w:t>
              </w:r>
              <w:r w:rsidR="006C6C88">
                <w:t>předmět, který bude vyučován v AJ (mimo předmětů Anglický jazyk 1 – 5) tak, aby během celé délky studia byli studenti povinni alespoň jeden takový předmět absolvovat.</w:t>
              </w:r>
            </w:ins>
          </w:p>
        </w:tc>
      </w:tr>
      <w:tr w:rsidR="009124A4" w:rsidTr="00137706">
        <w:trPr>
          <w:jc w:val="center"/>
        </w:trPr>
        <w:tc>
          <w:tcPr>
            <w:tcW w:w="3509" w:type="dxa"/>
            <w:gridSpan w:val="4"/>
            <w:shd w:val="clear" w:color="auto" w:fill="F7CAAC"/>
          </w:tcPr>
          <w:p w:rsidR="009124A4" w:rsidRDefault="009124A4" w:rsidP="009124A4">
            <w:pPr>
              <w:rPr>
                <w:b/>
              </w:rPr>
            </w:pPr>
            <w:r>
              <w:rPr>
                <w:b/>
              </w:rPr>
              <w:t>Návrh témat kvalifikačních prací a témata obhájených prací</w:t>
            </w:r>
          </w:p>
        </w:tc>
        <w:tc>
          <w:tcPr>
            <w:tcW w:w="5776" w:type="dxa"/>
            <w:gridSpan w:val="5"/>
            <w:tcBorders>
              <w:bottom w:val="nil"/>
            </w:tcBorders>
          </w:tcPr>
          <w:p w:rsidR="009124A4" w:rsidRDefault="009124A4" w:rsidP="009124A4">
            <w:pPr>
              <w:jc w:val="both"/>
            </w:pPr>
          </w:p>
        </w:tc>
      </w:tr>
      <w:tr w:rsidR="009124A4" w:rsidTr="00137706">
        <w:trPr>
          <w:trHeight w:val="842"/>
          <w:jc w:val="center"/>
        </w:trPr>
        <w:tc>
          <w:tcPr>
            <w:tcW w:w="9285" w:type="dxa"/>
            <w:gridSpan w:val="9"/>
            <w:tcBorders>
              <w:top w:val="nil"/>
            </w:tcBorders>
          </w:tcPr>
          <w:p w:rsidR="009124A4" w:rsidRDefault="009124A4" w:rsidP="009124A4">
            <w:pPr>
              <w:jc w:val="both"/>
            </w:pPr>
            <w:r>
              <w:t>Návrhy témat bakalářských prací:</w:t>
            </w:r>
          </w:p>
          <w:p w:rsidR="009124A4" w:rsidRDefault="009124A4" w:rsidP="009124A4">
            <w:pPr>
              <w:jc w:val="both"/>
            </w:pPr>
            <w:r>
              <w:t xml:space="preserve">1. </w:t>
            </w:r>
            <w:r w:rsidRPr="00012505">
              <w:t>Poradenské kompetence sociálních pedagogů v neziskovém sektoru v</w:t>
            </w:r>
            <w:r>
              <w:t> </w:t>
            </w:r>
            <w:r w:rsidRPr="00012505">
              <w:t>ČR</w:t>
            </w:r>
            <w:r>
              <w:t>.</w:t>
            </w:r>
          </w:p>
          <w:p w:rsidR="009124A4" w:rsidRDefault="009124A4" w:rsidP="009124A4">
            <w:pPr>
              <w:jc w:val="both"/>
            </w:pPr>
            <w:r>
              <w:t xml:space="preserve">2. </w:t>
            </w:r>
            <w:r w:rsidRPr="00012505">
              <w:t>Preventivní kompetence sociálních pedagogů v neziskovém sektoru v</w:t>
            </w:r>
            <w:r>
              <w:t> </w:t>
            </w:r>
            <w:r w:rsidRPr="00012505">
              <w:t>ČR</w:t>
            </w:r>
            <w:r>
              <w:t>.</w:t>
            </w:r>
          </w:p>
          <w:p w:rsidR="009124A4" w:rsidRDefault="009124A4" w:rsidP="009124A4">
            <w:pPr>
              <w:jc w:val="both"/>
            </w:pPr>
            <w:r>
              <w:t xml:space="preserve">3. </w:t>
            </w:r>
            <w:r w:rsidRPr="00012505">
              <w:t>Sociální pedagog na základní škole</w:t>
            </w:r>
            <w:r>
              <w:t>.</w:t>
            </w:r>
          </w:p>
          <w:p w:rsidR="009124A4" w:rsidRDefault="009124A4" w:rsidP="009124A4">
            <w:pPr>
              <w:jc w:val="both"/>
            </w:pPr>
            <w:r>
              <w:t xml:space="preserve">4. </w:t>
            </w:r>
            <w:r w:rsidRPr="00012505">
              <w:t>Sociální práce se seniory (senior v ústavní péči, senior v přirozeném prostředí, sociální události v životě seniora</w:t>
            </w:r>
            <w:r>
              <w:t>).</w:t>
            </w:r>
          </w:p>
          <w:p w:rsidR="009124A4" w:rsidRDefault="009124A4" w:rsidP="009124A4">
            <w:pPr>
              <w:jc w:val="both"/>
            </w:pPr>
            <w:r>
              <w:t xml:space="preserve">5. </w:t>
            </w:r>
            <w:r w:rsidRPr="00012505">
              <w:t>Státní rodinná politika ve vztahu k ohroženým skupinám občanů</w:t>
            </w:r>
            <w:r>
              <w:t>.</w:t>
            </w:r>
          </w:p>
          <w:p w:rsidR="009124A4" w:rsidRDefault="009124A4" w:rsidP="009124A4">
            <w:pPr>
              <w:jc w:val="both"/>
            </w:pPr>
            <w:r>
              <w:t xml:space="preserve">6. </w:t>
            </w:r>
            <w:r w:rsidRPr="00012505">
              <w:t>Sociální aspekty inkluzivního vzdělávání</w:t>
            </w:r>
            <w:r>
              <w:t>.</w:t>
            </w:r>
          </w:p>
          <w:p w:rsidR="009124A4" w:rsidRDefault="009124A4" w:rsidP="009124A4">
            <w:pPr>
              <w:jc w:val="both"/>
            </w:pPr>
            <w:r>
              <w:t xml:space="preserve">7. </w:t>
            </w:r>
            <w:r w:rsidRPr="00012505">
              <w:t>Škola v multikulturním prostředí</w:t>
            </w:r>
            <w:r>
              <w:t>.</w:t>
            </w:r>
          </w:p>
          <w:p w:rsidR="009124A4" w:rsidRDefault="009124A4" w:rsidP="009124A4">
            <w:pPr>
              <w:jc w:val="both"/>
            </w:pPr>
            <w:r>
              <w:t xml:space="preserve">8. </w:t>
            </w:r>
            <w:r w:rsidRPr="00012505">
              <w:t>Sociálně pedagogická práce s etnickými a národnostními menšinami</w:t>
            </w:r>
            <w:r>
              <w:t>.</w:t>
            </w:r>
          </w:p>
          <w:p w:rsidR="009124A4" w:rsidRDefault="009124A4" w:rsidP="009124A4">
            <w:pPr>
              <w:jc w:val="both"/>
            </w:pPr>
            <w:r>
              <w:t xml:space="preserve">9. </w:t>
            </w:r>
            <w:r w:rsidRPr="00012505">
              <w:t>Autoregulace chování sociálně vyloučených žáků</w:t>
            </w:r>
            <w:r>
              <w:t>.</w:t>
            </w:r>
          </w:p>
          <w:p w:rsidR="009124A4" w:rsidRDefault="009124A4" w:rsidP="009124A4">
            <w:pPr>
              <w:jc w:val="both"/>
            </w:pPr>
            <w:r>
              <w:t xml:space="preserve">10. </w:t>
            </w:r>
            <w:r w:rsidRPr="00012505">
              <w:t>Vliv výchovy na utváření kulturní identity</w:t>
            </w:r>
          </w:p>
          <w:p w:rsidR="009124A4" w:rsidRDefault="009124A4" w:rsidP="009124A4">
            <w:pPr>
              <w:jc w:val="both"/>
            </w:pPr>
          </w:p>
          <w:p w:rsidR="009124A4" w:rsidRDefault="009124A4" w:rsidP="009124A4">
            <w:pPr>
              <w:jc w:val="both"/>
            </w:pPr>
            <w:r>
              <w:t>Témata obhájených prací:</w:t>
            </w:r>
          </w:p>
          <w:p w:rsidR="009124A4" w:rsidRDefault="009124A4" w:rsidP="009124A4">
            <w:pPr>
              <w:jc w:val="both"/>
            </w:pPr>
            <w:r>
              <w:t xml:space="preserve">1. </w:t>
            </w:r>
            <w:r w:rsidRPr="00012505">
              <w:t>Třídní klima ve vesnické a městské základní škole</w:t>
            </w:r>
            <w:r>
              <w:t>.</w:t>
            </w:r>
          </w:p>
          <w:p w:rsidR="009124A4" w:rsidRDefault="009124A4" w:rsidP="009124A4">
            <w:pPr>
              <w:jc w:val="both"/>
            </w:pPr>
            <w:r>
              <w:t xml:space="preserve">2. </w:t>
            </w:r>
            <w:r w:rsidRPr="00012505">
              <w:t>Komunikace se seniory v sociálních službách z pohledu pracovníků přímé péče</w:t>
            </w:r>
            <w:r>
              <w:t>.</w:t>
            </w:r>
          </w:p>
          <w:p w:rsidR="009124A4" w:rsidRDefault="009124A4" w:rsidP="009124A4">
            <w:pPr>
              <w:jc w:val="both"/>
            </w:pPr>
            <w:r>
              <w:t>3. Ž</w:t>
            </w:r>
            <w:r w:rsidRPr="00012505">
              <w:t>ivotní styl studentů středních škol</w:t>
            </w:r>
            <w:r>
              <w:t>.</w:t>
            </w:r>
          </w:p>
          <w:p w:rsidR="009124A4" w:rsidRDefault="009124A4" w:rsidP="009124A4">
            <w:pPr>
              <w:jc w:val="both"/>
            </w:pPr>
            <w:r>
              <w:t xml:space="preserve">4. </w:t>
            </w:r>
            <w:r w:rsidRPr="00012505">
              <w:t>Odměny a tresty ve výchově dětí mladšího školního věku</w:t>
            </w:r>
            <w:r>
              <w:t>.</w:t>
            </w:r>
          </w:p>
          <w:p w:rsidR="009124A4" w:rsidRDefault="009124A4" w:rsidP="009124A4">
            <w:pPr>
              <w:jc w:val="both"/>
            </w:pPr>
            <w:r>
              <w:t xml:space="preserve">5. </w:t>
            </w:r>
            <w:r w:rsidRPr="00012505">
              <w:t>Role učitelů při prevenci rizikového chování žáků na druhém stupni ZŠ</w:t>
            </w:r>
            <w:r>
              <w:t>.</w:t>
            </w:r>
          </w:p>
          <w:p w:rsidR="009124A4" w:rsidRDefault="009124A4" w:rsidP="009124A4">
            <w:pPr>
              <w:jc w:val="both"/>
            </w:pPr>
            <w:r>
              <w:t xml:space="preserve">6. </w:t>
            </w:r>
            <w:r w:rsidRPr="00012505">
              <w:t>Působení kurátora pro děti a mládež v základních školách ve Zlínském kraji</w:t>
            </w:r>
            <w:r>
              <w:t>.</w:t>
            </w:r>
          </w:p>
          <w:p w:rsidR="009124A4" w:rsidRDefault="009124A4" w:rsidP="009124A4">
            <w:pPr>
              <w:jc w:val="both"/>
            </w:pPr>
            <w:r>
              <w:t xml:space="preserve">7. </w:t>
            </w:r>
            <w:r w:rsidRPr="00012505">
              <w:t>Mezigenerační solidarita v péči o seniory</w:t>
            </w:r>
            <w:r>
              <w:t>.</w:t>
            </w:r>
          </w:p>
          <w:p w:rsidR="009124A4" w:rsidRDefault="009124A4" w:rsidP="009124A4">
            <w:pPr>
              <w:jc w:val="both"/>
            </w:pPr>
            <w:r>
              <w:t xml:space="preserve">8. </w:t>
            </w:r>
            <w:r w:rsidRPr="00012505">
              <w:t>Vnímaná vlastní účinnost klíčových pracovníků v zařízení pro děti vyžadující okamžitou pomoc.</w:t>
            </w:r>
          </w:p>
          <w:p w:rsidR="009124A4" w:rsidRDefault="009124A4" w:rsidP="009124A4">
            <w:pPr>
              <w:jc w:val="both"/>
            </w:pPr>
            <w:r>
              <w:t xml:space="preserve">9. </w:t>
            </w:r>
            <w:r w:rsidRPr="00FD56A8">
              <w:t>Vliv vrstevníků ve školním prostředí na vznik poruch příjmu potravy</w:t>
            </w:r>
            <w:r>
              <w:t>.</w:t>
            </w:r>
          </w:p>
          <w:p w:rsidR="009124A4" w:rsidRDefault="009124A4" w:rsidP="009124A4">
            <w:pPr>
              <w:jc w:val="both"/>
            </w:pPr>
            <w:r>
              <w:t xml:space="preserve">10. </w:t>
            </w:r>
            <w:r w:rsidRPr="00FD56A8">
              <w:t>Inkluzivní vzdělávání pohledem pedagogů základních škol</w:t>
            </w:r>
            <w:r>
              <w:t>.</w:t>
            </w:r>
          </w:p>
        </w:tc>
      </w:tr>
      <w:tr w:rsidR="009124A4" w:rsidTr="00137706">
        <w:trPr>
          <w:jc w:val="center"/>
        </w:trPr>
        <w:tc>
          <w:tcPr>
            <w:tcW w:w="3509" w:type="dxa"/>
            <w:gridSpan w:val="4"/>
            <w:tcBorders>
              <w:bottom w:val="single" w:sz="4" w:space="0" w:color="auto"/>
            </w:tcBorders>
            <w:shd w:val="clear" w:color="auto" w:fill="F7CAAC"/>
          </w:tcPr>
          <w:p w:rsidR="009124A4" w:rsidRDefault="009124A4" w:rsidP="009124A4">
            <w:r>
              <w:rPr>
                <w:b/>
              </w:rPr>
              <w:t>Návrh témat rigorózních prací a témata obhájených prací</w:t>
            </w:r>
          </w:p>
        </w:tc>
        <w:tc>
          <w:tcPr>
            <w:tcW w:w="5776" w:type="dxa"/>
            <w:gridSpan w:val="5"/>
            <w:tcBorders>
              <w:bottom w:val="single" w:sz="4" w:space="0" w:color="auto"/>
            </w:tcBorders>
            <w:shd w:val="clear" w:color="auto" w:fill="FFFFFF"/>
          </w:tcPr>
          <w:p w:rsidR="009124A4" w:rsidRDefault="009124A4" w:rsidP="009124A4">
            <w:pPr>
              <w:jc w:val="center"/>
            </w:pPr>
          </w:p>
        </w:tc>
      </w:tr>
      <w:tr w:rsidR="009124A4" w:rsidTr="00137706">
        <w:trPr>
          <w:trHeight w:val="241"/>
          <w:jc w:val="center"/>
        </w:trPr>
        <w:tc>
          <w:tcPr>
            <w:tcW w:w="9285" w:type="dxa"/>
            <w:gridSpan w:val="9"/>
            <w:tcBorders>
              <w:top w:val="single" w:sz="4" w:space="0" w:color="auto"/>
              <w:bottom w:val="single" w:sz="4" w:space="0" w:color="auto"/>
            </w:tcBorders>
          </w:tcPr>
          <w:p w:rsidR="009124A4" w:rsidRDefault="009124A4" w:rsidP="009124A4">
            <w:pPr>
              <w:jc w:val="both"/>
            </w:pPr>
          </w:p>
        </w:tc>
      </w:tr>
      <w:tr w:rsidR="009124A4" w:rsidTr="009124A4">
        <w:trPr>
          <w:trHeight w:val="250"/>
          <w:jc w:val="center"/>
        </w:trPr>
        <w:tc>
          <w:tcPr>
            <w:tcW w:w="3472" w:type="dxa"/>
            <w:gridSpan w:val="3"/>
            <w:tcBorders>
              <w:top w:val="single" w:sz="4" w:space="0" w:color="auto"/>
              <w:bottom w:val="single" w:sz="4" w:space="0" w:color="auto"/>
            </w:tcBorders>
            <w:shd w:val="clear" w:color="auto" w:fill="FBD4B4" w:themeFill="accent6" w:themeFillTint="66"/>
          </w:tcPr>
          <w:p w:rsidR="009124A4" w:rsidRDefault="009124A4" w:rsidP="009124A4">
            <w:pPr>
              <w:jc w:val="both"/>
            </w:pPr>
            <w:r>
              <w:rPr>
                <w:b/>
              </w:rPr>
              <w:t>Součásti SRZ a jejich obsah</w:t>
            </w:r>
          </w:p>
        </w:tc>
        <w:tc>
          <w:tcPr>
            <w:tcW w:w="5813" w:type="dxa"/>
            <w:gridSpan w:val="6"/>
            <w:tcBorders>
              <w:top w:val="single" w:sz="4" w:space="0" w:color="auto"/>
              <w:bottom w:val="nil"/>
            </w:tcBorders>
          </w:tcPr>
          <w:p w:rsidR="009124A4" w:rsidRDefault="009124A4" w:rsidP="009124A4">
            <w:pPr>
              <w:jc w:val="both"/>
            </w:pPr>
          </w:p>
        </w:tc>
      </w:tr>
      <w:tr w:rsidR="009124A4" w:rsidTr="00137706">
        <w:trPr>
          <w:trHeight w:val="162"/>
          <w:jc w:val="center"/>
        </w:trPr>
        <w:tc>
          <w:tcPr>
            <w:tcW w:w="9285" w:type="dxa"/>
            <w:gridSpan w:val="9"/>
            <w:tcBorders>
              <w:top w:val="single" w:sz="4" w:space="0" w:color="auto"/>
              <w:bottom w:val="single" w:sz="4" w:space="0" w:color="auto"/>
            </w:tcBorders>
          </w:tcPr>
          <w:p w:rsidR="009124A4" w:rsidRDefault="009124A4" w:rsidP="009124A4">
            <w:pPr>
              <w:jc w:val="both"/>
            </w:pPr>
          </w:p>
        </w:tc>
      </w:tr>
    </w:tbl>
    <w:p w:rsidR="00137706" w:rsidRDefault="00137706" w:rsidP="00137706">
      <w:pPr>
        <w:spacing w:after="160" w:line="259" w:lineRule="auto"/>
      </w:pPr>
      <w:r>
        <w:t>* V závorce je tučně uveden garant předmětu.</w:t>
      </w:r>
    </w:p>
    <w:p w:rsidR="00137706" w:rsidRDefault="00137706" w:rsidP="00137706">
      <w:pPr>
        <w:spacing w:after="160" w:line="259" w:lineRule="auto"/>
      </w:pPr>
    </w:p>
    <w:p w:rsidR="00137706" w:rsidRDefault="00137706"/>
    <w:p w:rsidR="00137706" w:rsidRDefault="00137706"/>
    <w:p w:rsidR="00137706" w:rsidRDefault="00137706"/>
    <w:p w:rsidR="00137706" w:rsidRDefault="00137706"/>
    <w:p w:rsidR="00137706" w:rsidRDefault="00137706"/>
    <w:p w:rsidR="00137706" w:rsidRDefault="00137706"/>
    <w:p w:rsidR="00137706" w:rsidRDefault="00137706"/>
    <w:p w:rsidR="00137706" w:rsidRDefault="00137706"/>
    <w:p w:rsidR="00B8130C" w:rsidRDefault="00B8130C"/>
    <w:p w:rsidR="00B8130C" w:rsidRDefault="00B8130C"/>
    <w:p w:rsidR="00B8130C" w:rsidRDefault="00B8130C"/>
    <w:p w:rsidR="00B8130C" w:rsidRDefault="00B8130C"/>
    <w:p w:rsidR="00137706" w:rsidRDefault="00137706"/>
    <w:p w:rsidR="00137706" w:rsidRDefault="00137706"/>
    <w:tbl>
      <w:tblPr>
        <w:tblStyle w:val="Mkatabulky"/>
        <w:tblW w:w="0" w:type="auto"/>
        <w:tblLook w:val="04A0" w:firstRow="1" w:lastRow="0" w:firstColumn="1" w:lastColumn="0" w:noHBand="0" w:noVBand="1"/>
      </w:tblPr>
      <w:tblGrid>
        <w:gridCol w:w="3016"/>
        <w:gridCol w:w="3020"/>
        <w:gridCol w:w="3026"/>
      </w:tblGrid>
      <w:tr w:rsidR="00472E6E" w:rsidTr="00472E6E">
        <w:tc>
          <w:tcPr>
            <w:tcW w:w="9210" w:type="dxa"/>
            <w:gridSpan w:val="3"/>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472E6E" w:rsidRDefault="00472E6E">
            <w:pPr>
              <w:jc w:val="center"/>
              <w:rPr>
                <w:b/>
              </w:rPr>
            </w:pPr>
            <w:r>
              <w:rPr>
                <w:b/>
              </w:rPr>
              <w:t>Přehled předmětů</w:t>
            </w:r>
          </w:p>
        </w:tc>
      </w:tr>
      <w:tr w:rsidR="00472E6E" w:rsidTr="00472E6E">
        <w:tc>
          <w:tcPr>
            <w:tcW w:w="3070"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472E6E" w:rsidRDefault="00472E6E">
            <w:r>
              <w:t>Základní teoretické předměty</w:t>
            </w:r>
          </w:p>
        </w:tc>
        <w:tc>
          <w:tcPr>
            <w:tcW w:w="3070"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472E6E" w:rsidRDefault="00472E6E">
            <w:r>
              <w:t>Předměty profilujícího základu</w:t>
            </w:r>
          </w:p>
        </w:tc>
        <w:tc>
          <w:tcPr>
            <w:tcW w:w="3070"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472E6E" w:rsidRDefault="00472E6E">
            <w:r>
              <w:t>Ostatní</w:t>
            </w:r>
          </w:p>
        </w:tc>
      </w:tr>
      <w:tr w:rsidR="00472E6E" w:rsidTr="00472E6E">
        <w:tc>
          <w:tcPr>
            <w:tcW w:w="9210" w:type="dxa"/>
            <w:gridSpan w:val="3"/>
            <w:tcBorders>
              <w:top w:val="single" w:sz="4" w:space="0" w:color="auto"/>
              <w:left w:val="single" w:sz="4" w:space="0" w:color="auto"/>
              <w:bottom w:val="single" w:sz="4" w:space="0" w:color="auto"/>
              <w:right w:val="single" w:sz="4" w:space="0" w:color="auto"/>
            </w:tcBorders>
            <w:hideMark/>
          </w:tcPr>
          <w:p w:rsidR="00472E6E" w:rsidRDefault="00472E6E">
            <w:pPr>
              <w:jc w:val="center"/>
              <w:rPr>
                <w:b/>
              </w:rPr>
            </w:pPr>
            <w:r>
              <w:rPr>
                <w:b/>
              </w:rPr>
              <w:t>Povinné předměty</w:t>
            </w:r>
          </w:p>
        </w:tc>
      </w:tr>
      <w:tr w:rsidR="00472E6E" w:rsidTr="00472E6E">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Základy pedagogiky</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Základy didaktiky</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Informační technologie</w:t>
            </w:r>
          </w:p>
        </w:tc>
      </w:tr>
      <w:tr w:rsidR="00472E6E" w:rsidTr="00472E6E">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Úvod do sociální práce</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Základy psychologie</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Základy zdravotnických nauk</w:t>
            </w:r>
          </w:p>
        </w:tc>
      </w:tr>
      <w:tr w:rsidR="00472E6E" w:rsidTr="00472E6E">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Základy sociologie</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Základy práva</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Sociální patologie</w:t>
            </w:r>
          </w:p>
        </w:tc>
      </w:tr>
      <w:tr w:rsidR="00472E6E" w:rsidTr="00472E6E">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Vzdělávání dospělých</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Inovativní přístupy ve vzdělávání</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Speciální pedagogika v pomáhajících profesích</w:t>
            </w:r>
          </w:p>
        </w:tc>
      </w:tr>
      <w:tr w:rsidR="00472E6E" w:rsidTr="00472E6E">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Filozofie a teorie výchovy</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Vývojová psychologie</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642893">
            <w:r>
              <w:t xml:space="preserve">Anglický </w:t>
            </w:r>
            <w:r w:rsidR="00472E6E">
              <w:t>jazyk</w:t>
            </w:r>
            <w:r>
              <w:t xml:space="preserve"> 1, 2, 3, 4, 5</w:t>
            </w:r>
          </w:p>
        </w:tc>
      </w:tr>
      <w:tr w:rsidR="00472E6E" w:rsidTr="00472E6E">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Sociální pedagogika 1</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Metodologie 1</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Sociální komunikace</w:t>
            </w:r>
          </w:p>
        </w:tc>
      </w:tr>
      <w:tr w:rsidR="00472E6E" w:rsidTr="00472E6E">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Sociální pedagogika 2</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Metodologie 2</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Seminář bakalářských prací 1</w:t>
            </w:r>
          </w:p>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Sociální politika</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 xml:space="preserve">Seminář bakalářských prací </w:t>
            </w:r>
            <w:r w:rsidR="00A53C05">
              <w:t>2</w:t>
            </w:r>
          </w:p>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 xml:space="preserve">Sociální práce s rodinou </w:t>
            </w:r>
            <w:r>
              <w:br/>
              <w:t>a ohroženými dětmi</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Pedagogicko-psychologická diagnostika</w:t>
            </w:r>
          </w:p>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Sociální psychologie</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Základy podnikatelství</w:t>
            </w:r>
          </w:p>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Metody sociálně výchovné práce</w:t>
            </w:r>
          </w:p>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Globální a environmentální výchova</w:t>
            </w:r>
          </w:p>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Multikulturní výchova</w:t>
            </w:r>
          </w:p>
        </w:tc>
        <w:tc>
          <w:tcPr>
            <w:tcW w:w="3070" w:type="dxa"/>
            <w:tcBorders>
              <w:top w:val="single" w:sz="4" w:space="0" w:color="auto"/>
              <w:left w:val="single" w:sz="4" w:space="0" w:color="auto"/>
              <w:bottom w:val="single" w:sz="4" w:space="0" w:color="auto"/>
              <w:right w:val="single" w:sz="4" w:space="0" w:color="auto"/>
            </w:tcBorders>
          </w:tcPr>
          <w:p w:rsidR="00472E6E" w:rsidRDefault="00642893">
            <w:r>
              <w:t>Adaptační kurz</w:t>
            </w:r>
          </w:p>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Sociální práce se seniory</w:t>
            </w:r>
          </w:p>
        </w:tc>
        <w:tc>
          <w:tcPr>
            <w:tcW w:w="3070" w:type="dxa"/>
            <w:tcBorders>
              <w:top w:val="single" w:sz="4" w:space="0" w:color="auto"/>
              <w:left w:val="single" w:sz="4" w:space="0" w:color="auto"/>
              <w:bottom w:val="single" w:sz="4" w:space="0" w:color="auto"/>
              <w:right w:val="single" w:sz="4" w:space="0" w:color="auto"/>
            </w:tcBorders>
          </w:tcPr>
          <w:p w:rsidR="00472E6E" w:rsidRDefault="00472E6E"/>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Pedagogika volného času</w:t>
            </w:r>
          </w:p>
        </w:tc>
        <w:tc>
          <w:tcPr>
            <w:tcW w:w="3070" w:type="dxa"/>
            <w:tcBorders>
              <w:top w:val="single" w:sz="4" w:space="0" w:color="auto"/>
              <w:left w:val="single" w:sz="4" w:space="0" w:color="auto"/>
              <w:bottom w:val="single" w:sz="4" w:space="0" w:color="auto"/>
              <w:right w:val="single" w:sz="4" w:space="0" w:color="auto"/>
            </w:tcBorders>
          </w:tcPr>
          <w:p w:rsidR="00472E6E" w:rsidRDefault="00472E6E"/>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Právo v sociální oblasti</w:t>
            </w:r>
          </w:p>
        </w:tc>
        <w:tc>
          <w:tcPr>
            <w:tcW w:w="3070" w:type="dxa"/>
            <w:tcBorders>
              <w:top w:val="single" w:sz="4" w:space="0" w:color="auto"/>
              <w:left w:val="single" w:sz="4" w:space="0" w:color="auto"/>
              <w:bottom w:val="single" w:sz="4" w:space="0" w:color="auto"/>
              <w:right w:val="single" w:sz="4" w:space="0" w:color="auto"/>
            </w:tcBorders>
          </w:tcPr>
          <w:p w:rsidR="00472E6E" w:rsidRDefault="00472E6E"/>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642893">
            <w:r>
              <w:t>Průběžná</w:t>
            </w:r>
            <w:r w:rsidR="00472E6E">
              <w:t xml:space="preserve"> praxe</w:t>
            </w:r>
          </w:p>
        </w:tc>
        <w:tc>
          <w:tcPr>
            <w:tcW w:w="3070" w:type="dxa"/>
            <w:tcBorders>
              <w:top w:val="single" w:sz="4" w:space="0" w:color="auto"/>
              <w:left w:val="single" w:sz="4" w:space="0" w:color="auto"/>
              <w:bottom w:val="single" w:sz="4" w:space="0" w:color="auto"/>
              <w:right w:val="single" w:sz="4" w:space="0" w:color="auto"/>
            </w:tcBorders>
          </w:tcPr>
          <w:p w:rsidR="00472E6E" w:rsidRDefault="00472E6E"/>
        </w:tc>
      </w:tr>
      <w:tr w:rsidR="00642893" w:rsidTr="00472E6E">
        <w:tc>
          <w:tcPr>
            <w:tcW w:w="3070" w:type="dxa"/>
            <w:tcBorders>
              <w:top w:val="single" w:sz="4" w:space="0" w:color="auto"/>
              <w:left w:val="single" w:sz="4" w:space="0" w:color="auto"/>
              <w:bottom w:val="single" w:sz="4" w:space="0" w:color="auto"/>
              <w:right w:val="single" w:sz="4" w:space="0" w:color="auto"/>
            </w:tcBorders>
          </w:tcPr>
          <w:p w:rsidR="00642893" w:rsidRDefault="00642893"/>
        </w:tc>
        <w:tc>
          <w:tcPr>
            <w:tcW w:w="3070" w:type="dxa"/>
            <w:tcBorders>
              <w:top w:val="single" w:sz="4" w:space="0" w:color="auto"/>
              <w:left w:val="single" w:sz="4" w:space="0" w:color="auto"/>
              <w:bottom w:val="single" w:sz="4" w:space="0" w:color="auto"/>
              <w:right w:val="single" w:sz="4" w:space="0" w:color="auto"/>
            </w:tcBorders>
            <w:hideMark/>
          </w:tcPr>
          <w:p w:rsidR="00642893" w:rsidRDefault="00642893">
            <w:r>
              <w:t>Souvislá praxe 1</w:t>
            </w:r>
          </w:p>
        </w:tc>
        <w:tc>
          <w:tcPr>
            <w:tcW w:w="3070" w:type="dxa"/>
            <w:tcBorders>
              <w:top w:val="single" w:sz="4" w:space="0" w:color="auto"/>
              <w:left w:val="single" w:sz="4" w:space="0" w:color="auto"/>
              <w:bottom w:val="single" w:sz="4" w:space="0" w:color="auto"/>
              <w:right w:val="single" w:sz="4" w:space="0" w:color="auto"/>
            </w:tcBorders>
          </w:tcPr>
          <w:p w:rsidR="00642893" w:rsidRDefault="00642893"/>
        </w:tc>
      </w:tr>
      <w:tr w:rsidR="00642893" w:rsidTr="00472E6E">
        <w:tc>
          <w:tcPr>
            <w:tcW w:w="3070" w:type="dxa"/>
            <w:tcBorders>
              <w:top w:val="single" w:sz="4" w:space="0" w:color="auto"/>
              <w:left w:val="single" w:sz="4" w:space="0" w:color="auto"/>
              <w:bottom w:val="single" w:sz="4" w:space="0" w:color="auto"/>
              <w:right w:val="single" w:sz="4" w:space="0" w:color="auto"/>
            </w:tcBorders>
          </w:tcPr>
          <w:p w:rsidR="00642893" w:rsidRDefault="00642893"/>
        </w:tc>
        <w:tc>
          <w:tcPr>
            <w:tcW w:w="3070" w:type="dxa"/>
            <w:tcBorders>
              <w:top w:val="single" w:sz="4" w:space="0" w:color="auto"/>
              <w:left w:val="single" w:sz="4" w:space="0" w:color="auto"/>
              <w:bottom w:val="single" w:sz="4" w:space="0" w:color="auto"/>
              <w:right w:val="single" w:sz="4" w:space="0" w:color="auto"/>
            </w:tcBorders>
            <w:hideMark/>
          </w:tcPr>
          <w:p w:rsidR="00642893" w:rsidRDefault="00642893">
            <w:r>
              <w:t>Souvislá praxe 2</w:t>
            </w:r>
          </w:p>
        </w:tc>
        <w:tc>
          <w:tcPr>
            <w:tcW w:w="3070" w:type="dxa"/>
            <w:tcBorders>
              <w:top w:val="single" w:sz="4" w:space="0" w:color="auto"/>
              <w:left w:val="single" w:sz="4" w:space="0" w:color="auto"/>
              <w:bottom w:val="single" w:sz="4" w:space="0" w:color="auto"/>
              <w:right w:val="single" w:sz="4" w:space="0" w:color="auto"/>
            </w:tcBorders>
          </w:tcPr>
          <w:p w:rsidR="00642893" w:rsidRDefault="00642893"/>
        </w:tc>
      </w:tr>
      <w:tr w:rsidR="00472E6E" w:rsidTr="00472E6E">
        <w:tc>
          <w:tcPr>
            <w:tcW w:w="9210" w:type="dxa"/>
            <w:gridSpan w:val="3"/>
            <w:tcBorders>
              <w:top w:val="single" w:sz="4" w:space="0" w:color="auto"/>
              <w:left w:val="single" w:sz="4" w:space="0" w:color="auto"/>
              <w:bottom w:val="single" w:sz="4" w:space="0" w:color="auto"/>
              <w:right w:val="single" w:sz="4" w:space="0" w:color="auto"/>
            </w:tcBorders>
            <w:hideMark/>
          </w:tcPr>
          <w:p w:rsidR="00472E6E" w:rsidRDefault="00472E6E">
            <w:pPr>
              <w:jc w:val="center"/>
              <w:rPr>
                <w:b/>
              </w:rPr>
            </w:pPr>
            <w:r>
              <w:rPr>
                <w:b/>
              </w:rPr>
              <w:t>Povinně volitelné předměty</w:t>
            </w:r>
          </w:p>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Sociální služby</w:t>
            </w:r>
          </w:p>
        </w:tc>
        <w:tc>
          <w:tcPr>
            <w:tcW w:w="3070" w:type="dxa"/>
            <w:tcBorders>
              <w:top w:val="single" w:sz="4" w:space="0" w:color="auto"/>
              <w:left w:val="single" w:sz="4" w:space="0" w:color="auto"/>
              <w:bottom w:val="single" w:sz="4" w:space="0" w:color="auto"/>
              <w:right w:val="single" w:sz="4" w:space="0" w:color="auto"/>
            </w:tcBorders>
          </w:tcPr>
          <w:p w:rsidR="00472E6E" w:rsidRDefault="00472E6E"/>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Lektorské dovednosti</w:t>
            </w:r>
          </w:p>
        </w:tc>
        <w:tc>
          <w:tcPr>
            <w:tcW w:w="3070" w:type="dxa"/>
            <w:tcBorders>
              <w:top w:val="single" w:sz="4" w:space="0" w:color="auto"/>
              <w:left w:val="single" w:sz="4" w:space="0" w:color="auto"/>
              <w:bottom w:val="single" w:sz="4" w:space="0" w:color="auto"/>
              <w:right w:val="single" w:sz="4" w:space="0" w:color="auto"/>
            </w:tcBorders>
          </w:tcPr>
          <w:p w:rsidR="00472E6E" w:rsidRDefault="00472E6E"/>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Poradenský vztah</w:t>
            </w:r>
          </w:p>
        </w:tc>
        <w:tc>
          <w:tcPr>
            <w:tcW w:w="3070" w:type="dxa"/>
            <w:tcBorders>
              <w:top w:val="single" w:sz="4" w:space="0" w:color="auto"/>
              <w:left w:val="single" w:sz="4" w:space="0" w:color="auto"/>
              <w:bottom w:val="single" w:sz="4" w:space="0" w:color="auto"/>
              <w:right w:val="single" w:sz="4" w:space="0" w:color="auto"/>
            </w:tcBorders>
          </w:tcPr>
          <w:p w:rsidR="00472E6E" w:rsidRDefault="00472E6E"/>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Zážitková pedagogika</w:t>
            </w:r>
          </w:p>
        </w:tc>
        <w:tc>
          <w:tcPr>
            <w:tcW w:w="3070" w:type="dxa"/>
            <w:tcBorders>
              <w:top w:val="single" w:sz="4" w:space="0" w:color="auto"/>
              <w:left w:val="single" w:sz="4" w:space="0" w:color="auto"/>
              <w:bottom w:val="single" w:sz="4" w:space="0" w:color="auto"/>
              <w:right w:val="single" w:sz="4" w:space="0" w:color="auto"/>
            </w:tcBorders>
          </w:tcPr>
          <w:p w:rsidR="00472E6E" w:rsidRDefault="00472E6E"/>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Sociální pedagogika v praxi</w:t>
            </w:r>
          </w:p>
        </w:tc>
        <w:tc>
          <w:tcPr>
            <w:tcW w:w="3070" w:type="dxa"/>
            <w:tcBorders>
              <w:top w:val="single" w:sz="4" w:space="0" w:color="auto"/>
              <w:left w:val="single" w:sz="4" w:space="0" w:color="auto"/>
              <w:bottom w:val="single" w:sz="4" w:space="0" w:color="auto"/>
              <w:right w:val="single" w:sz="4" w:space="0" w:color="auto"/>
            </w:tcBorders>
          </w:tcPr>
          <w:p w:rsidR="00472E6E" w:rsidRDefault="00472E6E"/>
        </w:tc>
      </w:tr>
      <w:tr w:rsidR="00472E6E" w:rsidTr="00472E6E">
        <w:tc>
          <w:tcPr>
            <w:tcW w:w="3070" w:type="dxa"/>
            <w:tcBorders>
              <w:top w:val="single" w:sz="4" w:space="0" w:color="auto"/>
              <w:left w:val="single" w:sz="4" w:space="0" w:color="auto"/>
              <w:bottom w:val="single" w:sz="4" w:space="0" w:color="auto"/>
              <w:right w:val="single" w:sz="4" w:space="0" w:color="auto"/>
            </w:tcBorders>
          </w:tcPr>
          <w:p w:rsidR="00472E6E" w:rsidRDefault="00472E6E"/>
        </w:tc>
        <w:tc>
          <w:tcPr>
            <w:tcW w:w="3070" w:type="dxa"/>
            <w:tcBorders>
              <w:top w:val="single" w:sz="4" w:space="0" w:color="auto"/>
              <w:left w:val="single" w:sz="4" w:space="0" w:color="auto"/>
              <w:bottom w:val="single" w:sz="4" w:space="0" w:color="auto"/>
              <w:right w:val="single" w:sz="4" w:space="0" w:color="auto"/>
            </w:tcBorders>
            <w:hideMark/>
          </w:tcPr>
          <w:p w:rsidR="00472E6E" w:rsidRDefault="00472E6E">
            <w:r>
              <w:t>Tvorba vzdělávacího programu</w:t>
            </w:r>
          </w:p>
        </w:tc>
        <w:tc>
          <w:tcPr>
            <w:tcW w:w="3070" w:type="dxa"/>
            <w:tcBorders>
              <w:top w:val="single" w:sz="4" w:space="0" w:color="auto"/>
              <w:left w:val="single" w:sz="4" w:space="0" w:color="auto"/>
              <w:bottom w:val="single" w:sz="4" w:space="0" w:color="auto"/>
              <w:right w:val="single" w:sz="4" w:space="0" w:color="auto"/>
            </w:tcBorders>
          </w:tcPr>
          <w:p w:rsidR="00472E6E" w:rsidRDefault="00472E6E"/>
        </w:tc>
      </w:tr>
    </w:tbl>
    <w:p w:rsidR="00775B1F" w:rsidRDefault="00775B1F" w:rsidP="00472E6E">
      <w:pPr>
        <w:spacing w:after="200" w:line="276" w:lineRule="auto"/>
        <w:sectPr w:rsidR="00775B1F" w:rsidSect="00F16AE2">
          <w:footerReference w:type="default" r:id="rId14"/>
          <w:footerReference w:type="first" r:id="rId15"/>
          <w:pgSz w:w="11906" w:h="16838"/>
          <w:pgMar w:top="1417" w:right="1417" w:bottom="1417" w:left="1417" w:header="708" w:footer="708" w:gutter="0"/>
          <w:cols w:space="708"/>
          <w:titlePg/>
          <w:docGrid w:linePitch="360"/>
        </w:sectPr>
      </w:pPr>
    </w:p>
    <w:tbl>
      <w:tblPr>
        <w:tblpPr w:leftFromText="141" w:rightFromText="141" w:vertAnchor="text" w:horzAnchor="margin" w:tblpY="163"/>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5B1F" w:rsidTr="00775B1F">
        <w:tc>
          <w:tcPr>
            <w:tcW w:w="9855" w:type="dxa"/>
            <w:gridSpan w:val="8"/>
            <w:tcBorders>
              <w:bottom w:val="double" w:sz="4" w:space="0" w:color="auto"/>
            </w:tcBorders>
            <w:shd w:val="clear" w:color="auto" w:fill="BDD6EE"/>
          </w:tcPr>
          <w:p w:rsidR="00775B1F" w:rsidRDefault="00775B1F" w:rsidP="00775B1F">
            <w:pPr>
              <w:jc w:val="both"/>
              <w:rPr>
                <w:b/>
                <w:sz w:val="28"/>
              </w:rPr>
            </w:pPr>
            <w:r>
              <w:lastRenderedPageBreak/>
              <w:br w:type="page"/>
            </w:r>
            <w:r>
              <w:rPr>
                <w:b/>
                <w:sz w:val="28"/>
              </w:rPr>
              <w:t>B-III – Charakteristika studijního předmětu</w:t>
            </w:r>
          </w:p>
        </w:tc>
      </w:tr>
      <w:tr w:rsidR="00775B1F" w:rsidTr="00775B1F">
        <w:tc>
          <w:tcPr>
            <w:tcW w:w="3086" w:type="dxa"/>
            <w:tcBorders>
              <w:top w:val="double" w:sz="4" w:space="0" w:color="auto"/>
            </w:tcBorders>
            <w:shd w:val="clear" w:color="auto" w:fill="F7CAAC"/>
          </w:tcPr>
          <w:p w:rsidR="00775B1F" w:rsidRDefault="00775B1F" w:rsidP="00775B1F">
            <w:pPr>
              <w:jc w:val="both"/>
              <w:rPr>
                <w:b/>
              </w:rPr>
            </w:pPr>
            <w:r>
              <w:rPr>
                <w:b/>
              </w:rPr>
              <w:t>Název studijního předmětu</w:t>
            </w:r>
          </w:p>
        </w:tc>
        <w:tc>
          <w:tcPr>
            <w:tcW w:w="6769" w:type="dxa"/>
            <w:gridSpan w:val="7"/>
            <w:tcBorders>
              <w:top w:val="double" w:sz="4" w:space="0" w:color="auto"/>
            </w:tcBorders>
          </w:tcPr>
          <w:p w:rsidR="00775B1F" w:rsidRDefault="00775B1F" w:rsidP="00775B1F">
            <w:pPr>
              <w:jc w:val="both"/>
            </w:pPr>
            <w:r>
              <w:t>Anglický jazyk 1</w:t>
            </w:r>
          </w:p>
        </w:tc>
      </w:tr>
      <w:tr w:rsidR="00775B1F" w:rsidTr="00775B1F">
        <w:tc>
          <w:tcPr>
            <w:tcW w:w="3086" w:type="dxa"/>
            <w:shd w:val="clear" w:color="auto" w:fill="F7CAAC"/>
          </w:tcPr>
          <w:p w:rsidR="00775B1F" w:rsidRDefault="00775B1F" w:rsidP="00775B1F">
            <w:pPr>
              <w:jc w:val="both"/>
              <w:rPr>
                <w:b/>
              </w:rPr>
            </w:pPr>
            <w:r>
              <w:rPr>
                <w:b/>
              </w:rPr>
              <w:t>Typ předmětu</w:t>
            </w:r>
          </w:p>
        </w:tc>
        <w:tc>
          <w:tcPr>
            <w:tcW w:w="3406" w:type="dxa"/>
            <w:gridSpan w:val="4"/>
          </w:tcPr>
          <w:p w:rsidR="00775B1F" w:rsidRDefault="00775B1F" w:rsidP="00775B1F">
            <w:pPr>
              <w:jc w:val="both"/>
            </w:pPr>
          </w:p>
        </w:tc>
        <w:tc>
          <w:tcPr>
            <w:tcW w:w="2695" w:type="dxa"/>
            <w:gridSpan w:val="2"/>
            <w:shd w:val="clear" w:color="auto" w:fill="F7CAAC"/>
          </w:tcPr>
          <w:p w:rsidR="00775B1F" w:rsidRDefault="00775B1F" w:rsidP="00775B1F">
            <w:pPr>
              <w:jc w:val="both"/>
            </w:pPr>
            <w:r>
              <w:rPr>
                <w:b/>
              </w:rPr>
              <w:t>doporučený ročník / semestr</w:t>
            </w:r>
          </w:p>
        </w:tc>
        <w:tc>
          <w:tcPr>
            <w:tcW w:w="668" w:type="dxa"/>
          </w:tcPr>
          <w:p w:rsidR="00775B1F" w:rsidRDefault="00775B1F" w:rsidP="00775B1F">
            <w:pPr>
              <w:jc w:val="both"/>
            </w:pPr>
            <w:r>
              <w:t>1./ZS</w:t>
            </w:r>
          </w:p>
        </w:tc>
      </w:tr>
      <w:tr w:rsidR="00775B1F" w:rsidTr="00775B1F">
        <w:tc>
          <w:tcPr>
            <w:tcW w:w="3086" w:type="dxa"/>
            <w:shd w:val="clear" w:color="auto" w:fill="F7CAAC"/>
          </w:tcPr>
          <w:p w:rsidR="00775B1F" w:rsidRDefault="00775B1F" w:rsidP="00775B1F">
            <w:pPr>
              <w:jc w:val="both"/>
              <w:rPr>
                <w:b/>
              </w:rPr>
            </w:pPr>
            <w:r>
              <w:rPr>
                <w:b/>
              </w:rPr>
              <w:t>Rozsah studijního předmětu</w:t>
            </w:r>
          </w:p>
        </w:tc>
        <w:tc>
          <w:tcPr>
            <w:tcW w:w="1701" w:type="dxa"/>
            <w:gridSpan w:val="2"/>
          </w:tcPr>
          <w:p w:rsidR="00775B1F" w:rsidRDefault="00775B1F" w:rsidP="00775B1F">
            <w:pPr>
              <w:jc w:val="both"/>
            </w:pPr>
            <w:r>
              <w:t>0p+28s</w:t>
            </w:r>
          </w:p>
        </w:tc>
        <w:tc>
          <w:tcPr>
            <w:tcW w:w="889" w:type="dxa"/>
            <w:shd w:val="clear" w:color="auto" w:fill="F7CAAC"/>
          </w:tcPr>
          <w:p w:rsidR="00775B1F" w:rsidRDefault="00775B1F" w:rsidP="00775B1F">
            <w:pPr>
              <w:jc w:val="both"/>
              <w:rPr>
                <w:b/>
              </w:rPr>
            </w:pPr>
            <w:r>
              <w:rPr>
                <w:b/>
              </w:rPr>
              <w:t xml:space="preserve">hod. </w:t>
            </w:r>
          </w:p>
        </w:tc>
        <w:tc>
          <w:tcPr>
            <w:tcW w:w="816" w:type="dxa"/>
          </w:tcPr>
          <w:p w:rsidR="00775B1F" w:rsidRDefault="00775B1F" w:rsidP="00775B1F">
            <w:pPr>
              <w:jc w:val="both"/>
            </w:pPr>
          </w:p>
        </w:tc>
        <w:tc>
          <w:tcPr>
            <w:tcW w:w="2156" w:type="dxa"/>
            <w:shd w:val="clear" w:color="auto" w:fill="F7CAAC"/>
          </w:tcPr>
          <w:p w:rsidR="00775B1F" w:rsidRDefault="00775B1F" w:rsidP="00775B1F">
            <w:pPr>
              <w:jc w:val="both"/>
              <w:rPr>
                <w:b/>
              </w:rPr>
            </w:pPr>
            <w:r>
              <w:rPr>
                <w:b/>
              </w:rPr>
              <w:t>kreditů</w:t>
            </w:r>
          </w:p>
        </w:tc>
        <w:tc>
          <w:tcPr>
            <w:tcW w:w="1207" w:type="dxa"/>
            <w:gridSpan w:val="2"/>
          </w:tcPr>
          <w:p w:rsidR="00775B1F" w:rsidRDefault="00775B1F" w:rsidP="00775B1F">
            <w:pPr>
              <w:jc w:val="both"/>
            </w:pPr>
            <w:r>
              <w:t>2</w:t>
            </w:r>
          </w:p>
        </w:tc>
      </w:tr>
      <w:tr w:rsidR="00775B1F" w:rsidTr="00775B1F">
        <w:tc>
          <w:tcPr>
            <w:tcW w:w="3086" w:type="dxa"/>
            <w:shd w:val="clear" w:color="auto" w:fill="F7CAAC"/>
          </w:tcPr>
          <w:p w:rsidR="00775B1F" w:rsidRDefault="00775B1F" w:rsidP="00775B1F">
            <w:pPr>
              <w:jc w:val="both"/>
              <w:rPr>
                <w:b/>
                <w:sz w:val="22"/>
              </w:rPr>
            </w:pPr>
            <w:r>
              <w:rPr>
                <w:b/>
              </w:rPr>
              <w:t>Prerekvizity, korekvizity, ekvivalence</w:t>
            </w:r>
          </w:p>
        </w:tc>
        <w:tc>
          <w:tcPr>
            <w:tcW w:w="6769" w:type="dxa"/>
            <w:gridSpan w:val="7"/>
          </w:tcPr>
          <w:p w:rsidR="00775B1F" w:rsidRDefault="00775B1F" w:rsidP="00775B1F">
            <w:pPr>
              <w:jc w:val="both"/>
            </w:pPr>
          </w:p>
        </w:tc>
      </w:tr>
      <w:tr w:rsidR="00775B1F" w:rsidTr="00775B1F">
        <w:tc>
          <w:tcPr>
            <w:tcW w:w="3086" w:type="dxa"/>
            <w:shd w:val="clear" w:color="auto" w:fill="F7CAAC"/>
          </w:tcPr>
          <w:p w:rsidR="00775B1F" w:rsidRDefault="00775B1F" w:rsidP="00775B1F">
            <w:pPr>
              <w:jc w:val="both"/>
              <w:rPr>
                <w:b/>
              </w:rPr>
            </w:pPr>
            <w:r>
              <w:rPr>
                <w:b/>
              </w:rPr>
              <w:t>Způsob ověření studijních výsledků</w:t>
            </w:r>
          </w:p>
        </w:tc>
        <w:tc>
          <w:tcPr>
            <w:tcW w:w="3406" w:type="dxa"/>
            <w:gridSpan w:val="4"/>
          </w:tcPr>
          <w:p w:rsidR="00775B1F" w:rsidRDefault="00775B1F" w:rsidP="00775B1F">
            <w:pPr>
              <w:jc w:val="both"/>
            </w:pPr>
            <w:r>
              <w:t>Klz</w:t>
            </w:r>
          </w:p>
        </w:tc>
        <w:tc>
          <w:tcPr>
            <w:tcW w:w="2156" w:type="dxa"/>
            <w:shd w:val="clear" w:color="auto" w:fill="F7CAAC"/>
          </w:tcPr>
          <w:p w:rsidR="00775B1F" w:rsidRDefault="00775B1F" w:rsidP="00775B1F">
            <w:pPr>
              <w:jc w:val="both"/>
              <w:rPr>
                <w:b/>
              </w:rPr>
            </w:pPr>
            <w:r>
              <w:rPr>
                <w:b/>
              </w:rPr>
              <w:t>Forma výuky</w:t>
            </w:r>
          </w:p>
        </w:tc>
        <w:tc>
          <w:tcPr>
            <w:tcW w:w="1207" w:type="dxa"/>
            <w:gridSpan w:val="2"/>
          </w:tcPr>
          <w:p w:rsidR="00775B1F" w:rsidRDefault="00775B1F" w:rsidP="00775B1F">
            <w:pPr>
              <w:jc w:val="both"/>
            </w:pPr>
            <w:r>
              <w:t>seminář</w:t>
            </w:r>
          </w:p>
        </w:tc>
      </w:tr>
      <w:tr w:rsidR="00775B1F" w:rsidTr="00775B1F">
        <w:tc>
          <w:tcPr>
            <w:tcW w:w="3086" w:type="dxa"/>
            <w:shd w:val="clear" w:color="auto" w:fill="F7CAAC"/>
          </w:tcPr>
          <w:p w:rsidR="00775B1F" w:rsidRDefault="00775B1F" w:rsidP="00775B1F">
            <w:pPr>
              <w:jc w:val="both"/>
              <w:rPr>
                <w:b/>
              </w:rPr>
            </w:pPr>
            <w:r>
              <w:rPr>
                <w:b/>
              </w:rPr>
              <w:t>Forma způsobu ověření studijních výsledků a další požadavky na studenta</w:t>
            </w:r>
          </w:p>
        </w:tc>
        <w:tc>
          <w:tcPr>
            <w:tcW w:w="6769" w:type="dxa"/>
            <w:gridSpan w:val="7"/>
            <w:tcBorders>
              <w:bottom w:val="nil"/>
            </w:tcBorders>
          </w:tcPr>
          <w:p w:rsidR="00775B1F" w:rsidRDefault="00775B1F" w:rsidP="00775B1F">
            <w:pPr>
              <w:jc w:val="both"/>
            </w:pPr>
            <w:r>
              <w:t>Klasifikovaný zápočet, aktivní účast na semináři, prezence 80%, plnění zadaných úkolů, práce v Moodle</w:t>
            </w:r>
          </w:p>
        </w:tc>
      </w:tr>
      <w:tr w:rsidR="00775B1F" w:rsidTr="00775B1F">
        <w:trPr>
          <w:trHeight w:val="250"/>
        </w:trPr>
        <w:tc>
          <w:tcPr>
            <w:tcW w:w="9855" w:type="dxa"/>
            <w:gridSpan w:val="8"/>
            <w:tcBorders>
              <w:top w:val="nil"/>
            </w:tcBorders>
          </w:tcPr>
          <w:p w:rsidR="00775B1F" w:rsidRDefault="00775B1F" w:rsidP="00775B1F">
            <w:pPr>
              <w:jc w:val="both"/>
            </w:pPr>
          </w:p>
        </w:tc>
      </w:tr>
      <w:tr w:rsidR="00775B1F" w:rsidTr="00775B1F">
        <w:trPr>
          <w:trHeight w:val="197"/>
        </w:trPr>
        <w:tc>
          <w:tcPr>
            <w:tcW w:w="3086" w:type="dxa"/>
            <w:tcBorders>
              <w:top w:val="nil"/>
            </w:tcBorders>
            <w:shd w:val="clear" w:color="auto" w:fill="F7CAAC"/>
          </w:tcPr>
          <w:p w:rsidR="00775B1F" w:rsidRDefault="00775B1F" w:rsidP="00775B1F">
            <w:pPr>
              <w:jc w:val="both"/>
              <w:rPr>
                <w:b/>
              </w:rPr>
            </w:pPr>
            <w:r>
              <w:rPr>
                <w:b/>
              </w:rPr>
              <w:t>Garant předmětu</w:t>
            </w:r>
          </w:p>
        </w:tc>
        <w:tc>
          <w:tcPr>
            <w:tcW w:w="6769" w:type="dxa"/>
            <w:gridSpan w:val="7"/>
            <w:tcBorders>
              <w:top w:val="nil"/>
            </w:tcBorders>
          </w:tcPr>
          <w:p w:rsidR="00775B1F" w:rsidRDefault="00775B1F" w:rsidP="00775B1F">
            <w:pPr>
              <w:jc w:val="both"/>
            </w:pPr>
          </w:p>
        </w:tc>
      </w:tr>
      <w:tr w:rsidR="00775B1F" w:rsidTr="00775B1F">
        <w:trPr>
          <w:trHeight w:val="243"/>
        </w:trPr>
        <w:tc>
          <w:tcPr>
            <w:tcW w:w="3086" w:type="dxa"/>
            <w:tcBorders>
              <w:top w:val="nil"/>
            </w:tcBorders>
            <w:shd w:val="clear" w:color="auto" w:fill="F7CAAC"/>
          </w:tcPr>
          <w:p w:rsidR="00775B1F" w:rsidRDefault="00775B1F" w:rsidP="00775B1F">
            <w:pPr>
              <w:jc w:val="both"/>
              <w:rPr>
                <w:b/>
              </w:rPr>
            </w:pPr>
            <w:r>
              <w:rPr>
                <w:b/>
              </w:rPr>
              <w:t>Zapojení garanta do výuky předmětu</w:t>
            </w:r>
          </w:p>
        </w:tc>
        <w:tc>
          <w:tcPr>
            <w:tcW w:w="6769" w:type="dxa"/>
            <w:gridSpan w:val="7"/>
            <w:tcBorders>
              <w:top w:val="nil"/>
            </w:tcBorders>
          </w:tcPr>
          <w:p w:rsidR="00775B1F" w:rsidRDefault="00775B1F" w:rsidP="00775B1F">
            <w:pPr>
              <w:jc w:val="both"/>
            </w:pPr>
          </w:p>
        </w:tc>
      </w:tr>
      <w:tr w:rsidR="00775B1F" w:rsidTr="00775B1F">
        <w:tc>
          <w:tcPr>
            <w:tcW w:w="3086" w:type="dxa"/>
            <w:shd w:val="clear" w:color="auto" w:fill="F7CAAC"/>
          </w:tcPr>
          <w:p w:rsidR="00775B1F" w:rsidRDefault="00775B1F" w:rsidP="00775B1F">
            <w:pPr>
              <w:jc w:val="both"/>
              <w:rPr>
                <w:b/>
              </w:rPr>
            </w:pPr>
            <w:r>
              <w:rPr>
                <w:b/>
              </w:rPr>
              <w:t>Vyučující</w:t>
            </w:r>
          </w:p>
        </w:tc>
        <w:tc>
          <w:tcPr>
            <w:tcW w:w="6769" w:type="dxa"/>
            <w:gridSpan w:val="7"/>
            <w:tcBorders>
              <w:bottom w:val="nil"/>
            </w:tcBorders>
          </w:tcPr>
          <w:p w:rsidR="00775B1F" w:rsidRDefault="00775B1F" w:rsidP="00775B1F">
            <w:pPr>
              <w:jc w:val="both"/>
            </w:pPr>
          </w:p>
        </w:tc>
      </w:tr>
      <w:tr w:rsidR="00775B1F" w:rsidTr="00775B1F">
        <w:trPr>
          <w:trHeight w:val="324"/>
        </w:trPr>
        <w:tc>
          <w:tcPr>
            <w:tcW w:w="9855" w:type="dxa"/>
            <w:gridSpan w:val="8"/>
            <w:tcBorders>
              <w:top w:val="nil"/>
            </w:tcBorders>
          </w:tcPr>
          <w:p w:rsidR="00775B1F" w:rsidRDefault="00775B1F" w:rsidP="00775B1F">
            <w:pPr>
              <w:jc w:val="both"/>
            </w:pPr>
            <w:r>
              <w:t>Mgr. et Mgr. Kristýna Kozubíková</w:t>
            </w:r>
          </w:p>
        </w:tc>
      </w:tr>
      <w:tr w:rsidR="00775B1F" w:rsidTr="00775B1F">
        <w:tc>
          <w:tcPr>
            <w:tcW w:w="3086" w:type="dxa"/>
            <w:shd w:val="clear" w:color="auto" w:fill="F7CAAC"/>
          </w:tcPr>
          <w:p w:rsidR="00775B1F" w:rsidRDefault="00775B1F" w:rsidP="00775B1F">
            <w:pPr>
              <w:jc w:val="both"/>
              <w:rPr>
                <w:b/>
              </w:rPr>
            </w:pPr>
            <w:r>
              <w:rPr>
                <w:b/>
              </w:rPr>
              <w:t>Stručná anotace předmětu</w:t>
            </w:r>
          </w:p>
        </w:tc>
        <w:tc>
          <w:tcPr>
            <w:tcW w:w="6769" w:type="dxa"/>
            <w:gridSpan w:val="7"/>
            <w:tcBorders>
              <w:bottom w:val="nil"/>
            </w:tcBorders>
          </w:tcPr>
          <w:p w:rsidR="00775B1F" w:rsidRDefault="00775B1F" w:rsidP="00775B1F">
            <w:pPr>
              <w:jc w:val="both"/>
            </w:pPr>
          </w:p>
        </w:tc>
      </w:tr>
      <w:tr w:rsidR="00775B1F" w:rsidTr="00775B1F">
        <w:trPr>
          <w:trHeight w:val="3938"/>
        </w:trPr>
        <w:tc>
          <w:tcPr>
            <w:tcW w:w="9855" w:type="dxa"/>
            <w:gridSpan w:val="8"/>
            <w:tcBorders>
              <w:top w:val="nil"/>
              <w:bottom w:val="single" w:sz="12" w:space="0" w:color="auto"/>
            </w:tcBorders>
          </w:tcPr>
          <w:p w:rsidR="00775B1F" w:rsidRPr="00447D7F" w:rsidRDefault="00775B1F" w:rsidP="00775B1F">
            <w:pPr>
              <w:jc w:val="both"/>
              <w:rPr>
                <w:b/>
              </w:rPr>
            </w:pPr>
            <w:r>
              <w:rPr>
                <w:b/>
              </w:rPr>
              <w:t>Cíl předmětu</w:t>
            </w:r>
          </w:p>
          <w:p w:rsidR="00775B1F" w:rsidRDefault="00775B1F" w:rsidP="00775B1F">
            <w:pPr>
              <w:jc w:val="both"/>
            </w:pPr>
            <w:r>
              <w:t xml:space="preserve">Kurz je koncipován tak, aby prohloubil znalosti studentů získané na střední škole a zároveň došlo k osvojení nových jazykových kompetencí na úrovni středně pokročilý. Důraz je kladen na praktické komunikativní situace a funkční jazyk. </w:t>
            </w:r>
          </w:p>
          <w:p w:rsidR="00775B1F" w:rsidRDefault="00775B1F" w:rsidP="00775B1F">
            <w:pPr>
              <w:jc w:val="both"/>
            </w:pPr>
            <w:r>
              <w:t xml:space="preserve">Kurz rozvíjí dané jazykové dovednosti: poslech, mluvení, čtení a psaní. Obecný jazyk je rozvíjen na základě probíraných učebnic, je však rozšiřován různými doplňujícími materiály. Studenti jsou systematicky vedeni k domácí práci </w:t>
            </w:r>
            <w:r>
              <w:br/>
              <w:t xml:space="preserve">a samostudiu. Přímou výuku doplňuje e-learningový kurz v Moodle. </w:t>
            </w:r>
          </w:p>
          <w:p w:rsidR="00775B1F" w:rsidRPr="00D82981" w:rsidRDefault="00775B1F" w:rsidP="00775B1F">
            <w:pPr>
              <w:jc w:val="both"/>
            </w:pPr>
            <w:r>
              <w:t xml:space="preserve">Výstupní úroveň B1+. </w:t>
            </w:r>
          </w:p>
          <w:p w:rsidR="00775B1F" w:rsidRPr="00447D7F" w:rsidRDefault="00775B1F" w:rsidP="00775B1F">
            <w:pPr>
              <w:jc w:val="both"/>
            </w:pPr>
            <w:r w:rsidRPr="00447D7F">
              <w:rPr>
                <w:b/>
              </w:rPr>
              <w:t>Obsah předmětu</w:t>
            </w:r>
          </w:p>
          <w:p w:rsidR="00775B1F" w:rsidRDefault="00775B1F" w:rsidP="00775B1F">
            <w:pPr>
              <w:jc w:val="both"/>
            </w:pPr>
            <w:r w:rsidRPr="00A505DD">
              <w:t>Obsahová náplň předmětu vychází z učebnice</w:t>
            </w:r>
            <w:r>
              <w:t xml:space="preserve"> Oxford Navigate B1+ lekcí 1-3</w:t>
            </w:r>
          </w:p>
          <w:p w:rsidR="00775B1F" w:rsidRDefault="00775B1F" w:rsidP="00775B1F">
            <w:pPr>
              <w:jc w:val="both"/>
            </w:pPr>
            <w:r>
              <w:t>Gramatické jevy:</w:t>
            </w:r>
          </w:p>
          <w:p w:rsidR="00775B1F" w:rsidRDefault="00775B1F" w:rsidP="00775B1F">
            <w:pPr>
              <w:jc w:val="both"/>
            </w:pPr>
            <w:r>
              <w:t>Přítomný čas prostý.</w:t>
            </w:r>
          </w:p>
          <w:p w:rsidR="00775B1F" w:rsidRDefault="00775B1F" w:rsidP="00775B1F">
            <w:pPr>
              <w:jc w:val="both"/>
            </w:pPr>
            <w:r>
              <w:t>Přítomný čas průběhový.</w:t>
            </w:r>
          </w:p>
          <w:p w:rsidR="00775B1F" w:rsidRDefault="00775B1F" w:rsidP="00775B1F">
            <w:pPr>
              <w:jc w:val="both"/>
            </w:pPr>
            <w:r>
              <w:t>Předpřítomný čas prostý.</w:t>
            </w:r>
          </w:p>
          <w:p w:rsidR="00775B1F" w:rsidRDefault="00775B1F" w:rsidP="00775B1F">
            <w:pPr>
              <w:jc w:val="both"/>
            </w:pPr>
            <w:r>
              <w:t>Stavová slovesa.</w:t>
            </w:r>
          </w:p>
          <w:p w:rsidR="00775B1F" w:rsidRDefault="00775B1F" w:rsidP="00775B1F">
            <w:pPr>
              <w:jc w:val="both"/>
            </w:pPr>
            <w:r>
              <w:t>Narativní časy.</w:t>
            </w:r>
          </w:p>
          <w:p w:rsidR="00775B1F" w:rsidRDefault="00775B1F" w:rsidP="00775B1F">
            <w:pPr>
              <w:jc w:val="both"/>
            </w:pPr>
            <w:r>
              <w:t>Časová souslednost.</w:t>
            </w:r>
          </w:p>
          <w:p w:rsidR="00775B1F" w:rsidRDefault="00775B1F" w:rsidP="00775B1F">
            <w:pPr>
              <w:jc w:val="both"/>
            </w:pPr>
            <w:r>
              <w:t>Gramatické vyjádření schopností.</w:t>
            </w:r>
          </w:p>
          <w:p w:rsidR="00775B1F" w:rsidRDefault="00775B1F" w:rsidP="00775B1F">
            <w:pPr>
              <w:jc w:val="both"/>
            </w:pPr>
            <w:r>
              <w:t>Vyjadřování nutnosti, možnosti a svolení.</w:t>
            </w:r>
          </w:p>
          <w:p w:rsidR="00775B1F" w:rsidRDefault="00775B1F" w:rsidP="00775B1F">
            <w:pPr>
              <w:jc w:val="both"/>
            </w:pPr>
            <w:r>
              <w:t>Slovní zásoba:</w:t>
            </w:r>
          </w:p>
          <w:p w:rsidR="00775B1F" w:rsidRPr="00D82981" w:rsidRDefault="00775B1F" w:rsidP="00775B1F">
            <w:pPr>
              <w:jc w:val="both"/>
            </w:pPr>
            <w:r>
              <w:t>Přátelství, peníze, minulé zážitky, komunikace, výzvy a úspěch, práce.</w:t>
            </w:r>
          </w:p>
          <w:p w:rsidR="00775B1F" w:rsidRPr="00AB0288" w:rsidRDefault="00775B1F" w:rsidP="00775B1F">
            <w:pPr>
              <w:jc w:val="both"/>
              <w:rPr>
                <w:b/>
              </w:rPr>
            </w:pPr>
            <w:r w:rsidRPr="00AB0288">
              <w:rPr>
                <w:b/>
              </w:rPr>
              <w:t>Výstupní kompetence</w:t>
            </w:r>
          </w:p>
          <w:p w:rsidR="00775B1F" w:rsidRDefault="00775B1F" w:rsidP="00775B1F">
            <w:pPr>
              <w:jc w:val="both"/>
            </w:pPr>
            <w:r>
              <w:t>Student je schopen používa</w:t>
            </w:r>
            <w:r w:rsidRPr="00070414">
              <w:t>t získané jazykové kompetence v každodenních situacích - práce, peníze, zážitky, atd. Chápe jazykové zákonitosti a umí pracovat s autentickými materiály (např. text, poslech, mluvené slovo) dané úrovně a na ně adekvátně reagovat</w:t>
            </w:r>
            <w:ins w:id="95" w:author="*" w:date="2018-05-21T07:39:00Z">
              <w:r w:rsidR="00CF16EF">
                <w:t xml:space="preserve">  dle B1+ SERR/ CEFR..</w:t>
              </w:r>
            </w:ins>
            <w:del w:id="96" w:author="*" w:date="2018-05-21T07:39:00Z">
              <w:r w:rsidR="00CF16EF" w:rsidDel="00CF16EF">
                <w:delText>.</w:delText>
              </w:r>
            </w:del>
          </w:p>
        </w:tc>
      </w:tr>
      <w:tr w:rsidR="00775B1F" w:rsidTr="00775B1F">
        <w:trPr>
          <w:trHeight w:val="265"/>
        </w:trPr>
        <w:tc>
          <w:tcPr>
            <w:tcW w:w="3653" w:type="dxa"/>
            <w:gridSpan w:val="2"/>
            <w:tcBorders>
              <w:top w:val="nil"/>
            </w:tcBorders>
            <w:shd w:val="clear" w:color="auto" w:fill="F7CAAC"/>
          </w:tcPr>
          <w:p w:rsidR="00775B1F" w:rsidRDefault="00775B1F" w:rsidP="00775B1F">
            <w:pPr>
              <w:jc w:val="both"/>
            </w:pPr>
            <w:r>
              <w:rPr>
                <w:b/>
              </w:rPr>
              <w:t>Studijní literatura a studijní pomůcky</w:t>
            </w:r>
          </w:p>
        </w:tc>
        <w:tc>
          <w:tcPr>
            <w:tcW w:w="6202" w:type="dxa"/>
            <w:gridSpan w:val="6"/>
            <w:tcBorders>
              <w:top w:val="nil"/>
              <w:bottom w:val="nil"/>
            </w:tcBorders>
          </w:tcPr>
          <w:p w:rsidR="00775B1F" w:rsidRDefault="00775B1F" w:rsidP="00775B1F">
            <w:pPr>
              <w:jc w:val="both"/>
            </w:pPr>
          </w:p>
        </w:tc>
      </w:tr>
      <w:tr w:rsidR="00775B1F" w:rsidTr="00775B1F">
        <w:trPr>
          <w:trHeight w:val="558"/>
        </w:trPr>
        <w:tc>
          <w:tcPr>
            <w:tcW w:w="9855" w:type="dxa"/>
            <w:gridSpan w:val="8"/>
            <w:tcBorders>
              <w:top w:val="nil"/>
            </w:tcBorders>
          </w:tcPr>
          <w:p w:rsidR="00775B1F" w:rsidRPr="00C13A68" w:rsidRDefault="00775B1F" w:rsidP="00775B1F">
            <w:pPr>
              <w:jc w:val="both"/>
              <w:rPr>
                <w:b/>
              </w:rPr>
            </w:pPr>
            <w:r w:rsidRPr="00C13A68">
              <w:rPr>
                <w:b/>
              </w:rPr>
              <w:t>Povinná literatura</w:t>
            </w:r>
          </w:p>
          <w:p w:rsidR="00775B1F" w:rsidRDefault="00775B1F" w:rsidP="00775B1F">
            <w:pPr>
              <w:jc w:val="both"/>
              <w:rPr>
                <w:sz w:val="19"/>
                <w:szCs w:val="19"/>
              </w:rPr>
            </w:pPr>
            <w:r>
              <w:rPr>
                <w:sz w:val="19"/>
                <w:szCs w:val="19"/>
              </w:rPr>
              <w:t xml:space="preserve">Alden, E. </w:t>
            </w:r>
            <w:r w:rsidRPr="004B5472">
              <w:rPr>
                <w:i/>
                <w:sz w:val="19"/>
                <w:szCs w:val="19"/>
              </w:rPr>
              <w:t>Navigate</w:t>
            </w:r>
            <w:r w:rsidRPr="009A74FA">
              <w:rPr>
                <w:i/>
                <w:sz w:val="19"/>
                <w:szCs w:val="19"/>
              </w:rPr>
              <w:t>B1+ Intermediate Workbook with Key.</w:t>
            </w:r>
            <w:r>
              <w:rPr>
                <w:sz w:val="19"/>
                <w:szCs w:val="19"/>
              </w:rPr>
              <w:t xml:space="preserve"> Oxford: Oxford University press, 2015.</w:t>
            </w:r>
          </w:p>
          <w:p w:rsidR="00775B1F" w:rsidRDefault="00775B1F" w:rsidP="00775B1F">
            <w:pPr>
              <w:jc w:val="both"/>
              <w:rPr>
                <w:sz w:val="19"/>
                <w:szCs w:val="19"/>
              </w:rPr>
            </w:pPr>
            <w:r>
              <w:rPr>
                <w:sz w:val="19"/>
                <w:szCs w:val="19"/>
              </w:rPr>
              <w:t xml:space="preserve">Cough, C. </w:t>
            </w:r>
            <w:r w:rsidRPr="008F1032">
              <w:rPr>
                <w:i/>
                <w:sz w:val="19"/>
                <w:szCs w:val="19"/>
              </w:rPr>
              <w:t>English Vocabulary Organizer</w:t>
            </w:r>
            <w:r>
              <w:rPr>
                <w:sz w:val="19"/>
                <w:szCs w:val="19"/>
              </w:rPr>
              <w:t>. Hove: Language Teaching Publications, 2001.</w:t>
            </w:r>
          </w:p>
          <w:p w:rsidR="00775B1F" w:rsidRDefault="00775B1F" w:rsidP="00775B1F">
            <w:pPr>
              <w:jc w:val="both"/>
              <w:rPr>
                <w:sz w:val="19"/>
                <w:szCs w:val="19"/>
              </w:rPr>
            </w:pPr>
            <w:r>
              <w:rPr>
                <w:sz w:val="19"/>
                <w:szCs w:val="19"/>
              </w:rPr>
              <w:t xml:space="preserve">Hewings, M. </w:t>
            </w:r>
            <w:r w:rsidRPr="008F1032">
              <w:rPr>
                <w:i/>
                <w:sz w:val="19"/>
                <w:szCs w:val="19"/>
              </w:rPr>
              <w:t>Advanced Grammar in Use Third Edition</w:t>
            </w:r>
            <w:r>
              <w:rPr>
                <w:sz w:val="19"/>
                <w:szCs w:val="19"/>
              </w:rPr>
              <w:t>. Cambridge: Cambridge University Press, 2013.</w:t>
            </w:r>
          </w:p>
          <w:p w:rsidR="00775B1F" w:rsidRDefault="00775B1F" w:rsidP="00775B1F">
            <w:pPr>
              <w:jc w:val="both"/>
              <w:rPr>
                <w:sz w:val="19"/>
                <w:szCs w:val="19"/>
              </w:rPr>
            </w:pPr>
            <w:r>
              <w:rPr>
                <w:sz w:val="19"/>
                <w:szCs w:val="19"/>
              </w:rPr>
              <w:t>McCarthy, M. English Vocabulary in Use Upper-Intermediate 2nd Edition. Cambridge: Cambridge University press, 1994.</w:t>
            </w:r>
          </w:p>
          <w:p w:rsidR="00775B1F" w:rsidRDefault="00775B1F" w:rsidP="00775B1F">
            <w:pPr>
              <w:jc w:val="both"/>
              <w:rPr>
                <w:sz w:val="19"/>
                <w:szCs w:val="19"/>
              </w:rPr>
            </w:pPr>
            <w:r>
              <w:rPr>
                <w:sz w:val="19"/>
                <w:szCs w:val="19"/>
              </w:rPr>
              <w:t xml:space="preserve">Murphy, R. </w:t>
            </w:r>
            <w:r w:rsidRPr="00073613">
              <w:rPr>
                <w:i/>
                <w:sz w:val="19"/>
                <w:szCs w:val="19"/>
              </w:rPr>
              <w:t>English Grammar in U</w:t>
            </w:r>
            <w:r>
              <w:rPr>
                <w:i/>
                <w:sz w:val="19"/>
                <w:szCs w:val="19"/>
              </w:rPr>
              <w:t>s</w:t>
            </w:r>
            <w:r w:rsidRPr="00073613">
              <w:rPr>
                <w:i/>
                <w:sz w:val="19"/>
                <w:szCs w:val="19"/>
              </w:rPr>
              <w:t>e 4th Edition</w:t>
            </w:r>
            <w:r>
              <w:rPr>
                <w:sz w:val="19"/>
                <w:szCs w:val="19"/>
              </w:rPr>
              <w:t>. Cambridge: Cambridge university press, 2012.</w:t>
            </w:r>
          </w:p>
          <w:p w:rsidR="00775B1F" w:rsidRPr="00612754" w:rsidRDefault="00775B1F" w:rsidP="00775B1F">
            <w:pPr>
              <w:jc w:val="both"/>
              <w:rPr>
                <w:sz w:val="19"/>
                <w:szCs w:val="19"/>
              </w:rPr>
            </w:pPr>
            <w:r>
              <w:rPr>
                <w:sz w:val="19"/>
                <w:szCs w:val="19"/>
              </w:rPr>
              <w:t xml:space="preserve">Roberts R. </w:t>
            </w:r>
            <w:r w:rsidRPr="009A74FA">
              <w:rPr>
                <w:i/>
                <w:sz w:val="19"/>
                <w:szCs w:val="19"/>
              </w:rPr>
              <w:t>Navigate B1+ Intermediate Coursebook with video</w:t>
            </w:r>
            <w:r>
              <w:rPr>
                <w:sz w:val="19"/>
                <w:szCs w:val="19"/>
              </w:rPr>
              <w:t>. Oxford: Oxford University press, 2015.</w:t>
            </w:r>
          </w:p>
          <w:p w:rsidR="00775B1F" w:rsidRPr="00C13A68" w:rsidRDefault="00775B1F" w:rsidP="00775B1F">
            <w:pPr>
              <w:jc w:val="both"/>
              <w:rPr>
                <w:b/>
              </w:rPr>
            </w:pPr>
            <w:r w:rsidRPr="00C13A68">
              <w:rPr>
                <w:b/>
              </w:rPr>
              <w:t>Doporučená literatura</w:t>
            </w:r>
          </w:p>
          <w:p w:rsidR="00775B1F" w:rsidRDefault="00775B1F" w:rsidP="00775B1F">
            <w:pPr>
              <w:jc w:val="both"/>
              <w:rPr>
                <w:sz w:val="19"/>
                <w:szCs w:val="19"/>
              </w:rPr>
            </w:pPr>
            <w:r>
              <w:rPr>
                <w:sz w:val="19"/>
                <w:szCs w:val="19"/>
              </w:rPr>
              <w:t xml:space="preserve">Flower, J. </w:t>
            </w:r>
            <w:r w:rsidRPr="0047518D">
              <w:rPr>
                <w:i/>
                <w:sz w:val="19"/>
                <w:szCs w:val="19"/>
              </w:rPr>
              <w:t>Phrasal Verb Organizer with Mini-Dictionary</w:t>
            </w:r>
            <w:r>
              <w:rPr>
                <w:sz w:val="19"/>
                <w:szCs w:val="19"/>
              </w:rPr>
              <w:t>. Hove: Language Teaching Publications, 1998.</w:t>
            </w:r>
          </w:p>
          <w:p w:rsidR="00775B1F" w:rsidRDefault="00775B1F" w:rsidP="00775B1F">
            <w:pPr>
              <w:jc w:val="both"/>
              <w:rPr>
                <w:sz w:val="19"/>
                <w:szCs w:val="19"/>
              </w:rPr>
            </w:pPr>
            <w:r>
              <w:rPr>
                <w:sz w:val="19"/>
                <w:szCs w:val="19"/>
              </w:rPr>
              <w:t xml:space="preserve">Mann, M. </w:t>
            </w:r>
            <w:r w:rsidRPr="0047518D">
              <w:rPr>
                <w:i/>
                <w:sz w:val="19"/>
                <w:szCs w:val="19"/>
              </w:rPr>
              <w:t>Destination B1 Grammar &amp; Vocabulary with Answer Key</w:t>
            </w:r>
            <w:r>
              <w:rPr>
                <w:sz w:val="19"/>
                <w:szCs w:val="19"/>
              </w:rPr>
              <w:t>. MacMillan, 2007.</w:t>
            </w:r>
          </w:p>
          <w:p w:rsidR="00775B1F" w:rsidRDefault="00775B1F" w:rsidP="00775B1F">
            <w:pPr>
              <w:jc w:val="both"/>
              <w:rPr>
                <w:sz w:val="19"/>
                <w:szCs w:val="19"/>
              </w:rPr>
            </w:pPr>
            <w:r>
              <w:rPr>
                <w:sz w:val="19"/>
                <w:szCs w:val="19"/>
              </w:rPr>
              <w:t xml:space="preserve">Sparling, D. </w:t>
            </w:r>
            <w:r w:rsidRPr="0047518D">
              <w:rPr>
                <w:i/>
                <w:sz w:val="19"/>
                <w:szCs w:val="19"/>
              </w:rPr>
              <w:t>English or Czenglish</w:t>
            </w:r>
            <w:r>
              <w:rPr>
                <w:sz w:val="19"/>
                <w:szCs w:val="19"/>
              </w:rPr>
              <w:t>. Praha: Státní pedagogické nakladatelství, 1990.</w:t>
            </w:r>
          </w:p>
          <w:p w:rsidR="00775B1F" w:rsidRDefault="00775B1F" w:rsidP="00775B1F">
            <w:r>
              <w:t xml:space="preserve">Wyatt, R. </w:t>
            </w:r>
            <w:r w:rsidRPr="0047518D">
              <w:rPr>
                <w:i/>
              </w:rPr>
              <w:t>Check Your English Vocabulary For FCE+.</w:t>
            </w:r>
            <w:r>
              <w:t xml:space="preserve"> London: Bloomsbury, 2004.</w:t>
            </w:r>
          </w:p>
          <w:p w:rsidR="00775B1F" w:rsidRDefault="00775B1F" w:rsidP="00775B1F">
            <w:r>
              <w:t xml:space="preserve">Wright, J. </w:t>
            </w:r>
            <w:r w:rsidRPr="0047518D">
              <w:rPr>
                <w:i/>
              </w:rPr>
              <w:t>Idioms Organizer</w:t>
            </w:r>
            <w:r>
              <w:t>. Boston: Heinle, 2002.</w:t>
            </w:r>
          </w:p>
        </w:tc>
      </w:tr>
    </w:tbl>
    <w:p w:rsidR="007F0D23" w:rsidRDefault="007F0D23" w:rsidP="00472E6E">
      <w:pPr>
        <w:spacing w:after="200" w:line="276" w:lineRule="auto"/>
      </w:pPr>
    </w:p>
    <w:p w:rsidR="00137706" w:rsidRDefault="00137706"/>
    <w:tbl>
      <w:tblPr>
        <w:tblpPr w:leftFromText="141" w:rightFromText="141" w:vertAnchor="text" w:horzAnchor="margin" w:tblpY="9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75B1F" w:rsidTr="00775B1F">
        <w:tc>
          <w:tcPr>
            <w:tcW w:w="9855" w:type="dxa"/>
            <w:gridSpan w:val="8"/>
            <w:tcBorders>
              <w:bottom w:val="double" w:sz="4" w:space="0" w:color="auto"/>
            </w:tcBorders>
            <w:shd w:val="clear" w:color="auto" w:fill="BDD6EE"/>
          </w:tcPr>
          <w:p w:rsidR="00775B1F" w:rsidRDefault="00775B1F" w:rsidP="00775B1F">
            <w:pPr>
              <w:jc w:val="both"/>
              <w:rPr>
                <w:b/>
                <w:sz w:val="28"/>
              </w:rPr>
            </w:pPr>
            <w:r>
              <w:br w:type="page"/>
            </w:r>
            <w:r>
              <w:rPr>
                <w:b/>
                <w:sz w:val="28"/>
              </w:rPr>
              <w:t>B-III – Charakteristika studijního předmětu</w:t>
            </w:r>
          </w:p>
        </w:tc>
      </w:tr>
      <w:tr w:rsidR="00775B1F" w:rsidTr="00775B1F">
        <w:tc>
          <w:tcPr>
            <w:tcW w:w="3086" w:type="dxa"/>
            <w:tcBorders>
              <w:top w:val="double" w:sz="4" w:space="0" w:color="auto"/>
            </w:tcBorders>
            <w:shd w:val="clear" w:color="auto" w:fill="F7CAAC"/>
          </w:tcPr>
          <w:p w:rsidR="00775B1F" w:rsidRDefault="00775B1F" w:rsidP="00775B1F">
            <w:pPr>
              <w:jc w:val="both"/>
              <w:rPr>
                <w:b/>
              </w:rPr>
            </w:pPr>
            <w:r>
              <w:rPr>
                <w:b/>
              </w:rPr>
              <w:t>Název studijního předmětu</w:t>
            </w:r>
          </w:p>
        </w:tc>
        <w:tc>
          <w:tcPr>
            <w:tcW w:w="6769" w:type="dxa"/>
            <w:gridSpan w:val="7"/>
            <w:tcBorders>
              <w:top w:val="double" w:sz="4" w:space="0" w:color="auto"/>
            </w:tcBorders>
          </w:tcPr>
          <w:p w:rsidR="00775B1F" w:rsidRDefault="00775B1F" w:rsidP="00775B1F">
            <w:r>
              <w:t>Adaptační kurz</w:t>
            </w:r>
          </w:p>
        </w:tc>
      </w:tr>
      <w:tr w:rsidR="00775B1F" w:rsidTr="00775B1F">
        <w:tc>
          <w:tcPr>
            <w:tcW w:w="3086" w:type="dxa"/>
            <w:shd w:val="clear" w:color="auto" w:fill="F7CAAC"/>
          </w:tcPr>
          <w:p w:rsidR="00775B1F" w:rsidRDefault="00775B1F" w:rsidP="00775B1F">
            <w:pPr>
              <w:jc w:val="both"/>
              <w:rPr>
                <w:b/>
              </w:rPr>
            </w:pPr>
            <w:r>
              <w:rPr>
                <w:b/>
              </w:rPr>
              <w:t>Typ předmětu</w:t>
            </w:r>
          </w:p>
        </w:tc>
        <w:tc>
          <w:tcPr>
            <w:tcW w:w="3406" w:type="dxa"/>
            <w:gridSpan w:val="4"/>
          </w:tcPr>
          <w:p w:rsidR="00775B1F" w:rsidRDefault="00775B1F" w:rsidP="00775B1F">
            <w:pPr>
              <w:jc w:val="both"/>
            </w:pPr>
          </w:p>
        </w:tc>
        <w:tc>
          <w:tcPr>
            <w:tcW w:w="2695" w:type="dxa"/>
            <w:gridSpan w:val="2"/>
            <w:shd w:val="clear" w:color="auto" w:fill="F7CAAC"/>
          </w:tcPr>
          <w:p w:rsidR="00775B1F" w:rsidRDefault="00775B1F" w:rsidP="00775B1F">
            <w:pPr>
              <w:jc w:val="both"/>
            </w:pPr>
            <w:r>
              <w:rPr>
                <w:b/>
              </w:rPr>
              <w:t>doporučený ročník / semestr</w:t>
            </w:r>
          </w:p>
        </w:tc>
        <w:tc>
          <w:tcPr>
            <w:tcW w:w="668" w:type="dxa"/>
          </w:tcPr>
          <w:p w:rsidR="00775B1F" w:rsidRDefault="00775B1F" w:rsidP="00775B1F">
            <w:r>
              <w:t>1./Z</w:t>
            </w:r>
            <w:r w:rsidRPr="00A55711">
              <w:t>S</w:t>
            </w:r>
          </w:p>
        </w:tc>
      </w:tr>
      <w:tr w:rsidR="00775B1F" w:rsidTr="00775B1F">
        <w:tc>
          <w:tcPr>
            <w:tcW w:w="3086" w:type="dxa"/>
            <w:shd w:val="clear" w:color="auto" w:fill="F7CAAC"/>
          </w:tcPr>
          <w:p w:rsidR="00775B1F" w:rsidRDefault="00775B1F" w:rsidP="00775B1F">
            <w:pPr>
              <w:jc w:val="both"/>
              <w:rPr>
                <w:b/>
              </w:rPr>
            </w:pPr>
            <w:r>
              <w:rPr>
                <w:b/>
              </w:rPr>
              <w:t>Rozsah studijního předmětu</w:t>
            </w:r>
          </w:p>
        </w:tc>
        <w:tc>
          <w:tcPr>
            <w:tcW w:w="1701" w:type="dxa"/>
            <w:gridSpan w:val="2"/>
          </w:tcPr>
          <w:p w:rsidR="00775B1F" w:rsidRDefault="00775B1F" w:rsidP="00775B1F">
            <w:pPr>
              <w:jc w:val="both"/>
            </w:pPr>
            <w:r>
              <w:t>0p + 26c</w:t>
            </w:r>
          </w:p>
        </w:tc>
        <w:tc>
          <w:tcPr>
            <w:tcW w:w="889" w:type="dxa"/>
            <w:shd w:val="clear" w:color="auto" w:fill="F7CAAC"/>
          </w:tcPr>
          <w:p w:rsidR="00775B1F" w:rsidRDefault="00775B1F" w:rsidP="00775B1F">
            <w:pPr>
              <w:jc w:val="both"/>
              <w:rPr>
                <w:b/>
              </w:rPr>
            </w:pPr>
            <w:r>
              <w:rPr>
                <w:b/>
              </w:rPr>
              <w:t xml:space="preserve">hod. </w:t>
            </w:r>
          </w:p>
        </w:tc>
        <w:tc>
          <w:tcPr>
            <w:tcW w:w="816" w:type="dxa"/>
          </w:tcPr>
          <w:p w:rsidR="00775B1F" w:rsidRDefault="00775B1F" w:rsidP="00775B1F">
            <w:pPr>
              <w:jc w:val="both"/>
            </w:pPr>
          </w:p>
        </w:tc>
        <w:tc>
          <w:tcPr>
            <w:tcW w:w="2156" w:type="dxa"/>
            <w:shd w:val="clear" w:color="auto" w:fill="F7CAAC"/>
          </w:tcPr>
          <w:p w:rsidR="00775B1F" w:rsidRDefault="00775B1F" w:rsidP="00775B1F">
            <w:pPr>
              <w:jc w:val="both"/>
              <w:rPr>
                <w:b/>
              </w:rPr>
            </w:pPr>
            <w:r>
              <w:rPr>
                <w:b/>
              </w:rPr>
              <w:t>kreditů</w:t>
            </w:r>
          </w:p>
        </w:tc>
        <w:tc>
          <w:tcPr>
            <w:tcW w:w="1207" w:type="dxa"/>
            <w:gridSpan w:val="2"/>
          </w:tcPr>
          <w:p w:rsidR="00775B1F" w:rsidRDefault="00775B1F" w:rsidP="00775B1F">
            <w:pPr>
              <w:jc w:val="both"/>
            </w:pPr>
            <w:r>
              <w:t>2</w:t>
            </w:r>
          </w:p>
        </w:tc>
      </w:tr>
      <w:tr w:rsidR="00775B1F" w:rsidTr="00775B1F">
        <w:tc>
          <w:tcPr>
            <w:tcW w:w="3086" w:type="dxa"/>
            <w:shd w:val="clear" w:color="auto" w:fill="F7CAAC"/>
          </w:tcPr>
          <w:p w:rsidR="00775B1F" w:rsidRDefault="00775B1F" w:rsidP="00775B1F">
            <w:pPr>
              <w:jc w:val="both"/>
              <w:rPr>
                <w:b/>
                <w:sz w:val="22"/>
              </w:rPr>
            </w:pPr>
            <w:r>
              <w:rPr>
                <w:b/>
              </w:rPr>
              <w:t>Prerekvizity, korekvizity, ekvivalence</w:t>
            </w:r>
          </w:p>
        </w:tc>
        <w:tc>
          <w:tcPr>
            <w:tcW w:w="6769" w:type="dxa"/>
            <w:gridSpan w:val="7"/>
          </w:tcPr>
          <w:p w:rsidR="00775B1F" w:rsidRDefault="00775B1F" w:rsidP="00775B1F">
            <w:pPr>
              <w:jc w:val="both"/>
            </w:pPr>
          </w:p>
        </w:tc>
      </w:tr>
      <w:tr w:rsidR="00775B1F" w:rsidTr="00775B1F">
        <w:tc>
          <w:tcPr>
            <w:tcW w:w="3086" w:type="dxa"/>
            <w:shd w:val="clear" w:color="auto" w:fill="F7CAAC"/>
          </w:tcPr>
          <w:p w:rsidR="00775B1F" w:rsidRDefault="00775B1F" w:rsidP="00775B1F">
            <w:pPr>
              <w:jc w:val="both"/>
              <w:rPr>
                <w:b/>
              </w:rPr>
            </w:pPr>
            <w:r>
              <w:rPr>
                <w:b/>
              </w:rPr>
              <w:t>Způsob ověření studijních výsledků</w:t>
            </w:r>
          </w:p>
        </w:tc>
        <w:tc>
          <w:tcPr>
            <w:tcW w:w="3406" w:type="dxa"/>
            <w:gridSpan w:val="4"/>
          </w:tcPr>
          <w:p w:rsidR="00775B1F" w:rsidRDefault="00775B1F" w:rsidP="00775B1F">
            <w:pPr>
              <w:jc w:val="both"/>
            </w:pPr>
            <w:r>
              <w:t>Zp</w:t>
            </w:r>
          </w:p>
        </w:tc>
        <w:tc>
          <w:tcPr>
            <w:tcW w:w="2156" w:type="dxa"/>
            <w:shd w:val="clear" w:color="auto" w:fill="F7CAAC"/>
          </w:tcPr>
          <w:p w:rsidR="00775B1F" w:rsidRDefault="00775B1F" w:rsidP="00775B1F">
            <w:pPr>
              <w:jc w:val="both"/>
              <w:rPr>
                <w:b/>
              </w:rPr>
            </w:pPr>
            <w:r>
              <w:rPr>
                <w:b/>
              </w:rPr>
              <w:t>Forma výuky</w:t>
            </w:r>
          </w:p>
        </w:tc>
        <w:tc>
          <w:tcPr>
            <w:tcW w:w="1207" w:type="dxa"/>
            <w:gridSpan w:val="2"/>
          </w:tcPr>
          <w:p w:rsidR="00775B1F" w:rsidRDefault="00775B1F" w:rsidP="00775B1F">
            <w:pPr>
              <w:jc w:val="both"/>
            </w:pPr>
            <w:r>
              <w:t xml:space="preserve"> </w:t>
            </w:r>
          </w:p>
        </w:tc>
      </w:tr>
      <w:tr w:rsidR="00775B1F" w:rsidTr="00775B1F">
        <w:tc>
          <w:tcPr>
            <w:tcW w:w="3086" w:type="dxa"/>
            <w:shd w:val="clear" w:color="auto" w:fill="F7CAAC"/>
          </w:tcPr>
          <w:p w:rsidR="00775B1F" w:rsidRDefault="00775B1F" w:rsidP="00775B1F">
            <w:pPr>
              <w:jc w:val="both"/>
              <w:rPr>
                <w:b/>
              </w:rPr>
            </w:pPr>
            <w:r>
              <w:rPr>
                <w:b/>
              </w:rPr>
              <w:t>Forma způsobu ověření studijních výsledků a další požadavky na studenta</w:t>
            </w:r>
          </w:p>
        </w:tc>
        <w:tc>
          <w:tcPr>
            <w:tcW w:w="6769" w:type="dxa"/>
            <w:gridSpan w:val="7"/>
            <w:tcBorders>
              <w:bottom w:val="nil"/>
            </w:tcBorders>
          </w:tcPr>
          <w:p w:rsidR="00775B1F" w:rsidRDefault="00775B1F" w:rsidP="00775B1F">
            <w:pPr>
              <w:jc w:val="both"/>
            </w:pPr>
            <w:r>
              <w:t>Zápočet. Účast na kurzu a zpracování seminární práce na téma Adaptační kurz (sebezkušenost, inspirativnost, zpětná vazba).</w:t>
            </w:r>
          </w:p>
        </w:tc>
      </w:tr>
      <w:tr w:rsidR="00775B1F" w:rsidTr="00775B1F">
        <w:trPr>
          <w:trHeight w:val="250"/>
        </w:trPr>
        <w:tc>
          <w:tcPr>
            <w:tcW w:w="9855" w:type="dxa"/>
            <w:gridSpan w:val="8"/>
            <w:tcBorders>
              <w:top w:val="nil"/>
            </w:tcBorders>
          </w:tcPr>
          <w:p w:rsidR="00775B1F" w:rsidRDefault="00775B1F" w:rsidP="00775B1F">
            <w:pPr>
              <w:jc w:val="both"/>
            </w:pPr>
          </w:p>
        </w:tc>
      </w:tr>
      <w:tr w:rsidR="00775B1F" w:rsidTr="00775B1F">
        <w:trPr>
          <w:trHeight w:val="197"/>
        </w:trPr>
        <w:tc>
          <w:tcPr>
            <w:tcW w:w="3086" w:type="dxa"/>
            <w:tcBorders>
              <w:top w:val="nil"/>
            </w:tcBorders>
            <w:shd w:val="clear" w:color="auto" w:fill="F7CAAC"/>
          </w:tcPr>
          <w:p w:rsidR="00775B1F" w:rsidRDefault="00775B1F" w:rsidP="00775B1F">
            <w:pPr>
              <w:jc w:val="both"/>
              <w:rPr>
                <w:b/>
              </w:rPr>
            </w:pPr>
            <w:r>
              <w:rPr>
                <w:b/>
              </w:rPr>
              <w:t>Garant předmětu</w:t>
            </w:r>
          </w:p>
        </w:tc>
        <w:tc>
          <w:tcPr>
            <w:tcW w:w="6769" w:type="dxa"/>
            <w:gridSpan w:val="7"/>
            <w:tcBorders>
              <w:top w:val="nil"/>
            </w:tcBorders>
          </w:tcPr>
          <w:p w:rsidR="00775B1F" w:rsidRDefault="00775B1F" w:rsidP="00775B1F">
            <w:r>
              <w:t xml:space="preserve"> </w:t>
            </w:r>
          </w:p>
        </w:tc>
      </w:tr>
      <w:tr w:rsidR="00775B1F" w:rsidTr="00775B1F">
        <w:trPr>
          <w:trHeight w:val="243"/>
        </w:trPr>
        <w:tc>
          <w:tcPr>
            <w:tcW w:w="3086" w:type="dxa"/>
            <w:tcBorders>
              <w:top w:val="nil"/>
            </w:tcBorders>
            <w:shd w:val="clear" w:color="auto" w:fill="F7CAAC"/>
          </w:tcPr>
          <w:p w:rsidR="00775B1F" w:rsidRDefault="00775B1F" w:rsidP="00775B1F">
            <w:pPr>
              <w:jc w:val="both"/>
              <w:rPr>
                <w:b/>
              </w:rPr>
            </w:pPr>
            <w:r>
              <w:rPr>
                <w:b/>
              </w:rPr>
              <w:t>Zapojení garanta do výuky předmětu</w:t>
            </w:r>
          </w:p>
        </w:tc>
        <w:tc>
          <w:tcPr>
            <w:tcW w:w="6769" w:type="dxa"/>
            <w:gridSpan w:val="7"/>
            <w:tcBorders>
              <w:top w:val="nil"/>
            </w:tcBorders>
          </w:tcPr>
          <w:p w:rsidR="00775B1F" w:rsidRDefault="00775B1F" w:rsidP="00775B1F">
            <w:pPr>
              <w:jc w:val="both"/>
            </w:pPr>
          </w:p>
        </w:tc>
      </w:tr>
      <w:tr w:rsidR="00775B1F" w:rsidTr="00775B1F">
        <w:tc>
          <w:tcPr>
            <w:tcW w:w="3086" w:type="dxa"/>
            <w:shd w:val="clear" w:color="auto" w:fill="F7CAAC"/>
          </w:tcPr>
          <w:p w:rsidR="00775B1F" w:rsidRDefault="00775B1F" w:rsidP="00775B1F">
            <w:pPr>
              <w:jc w:val="both"/>
              <w:rPr>
                <w:b/>
              </w:rPr>
            </w:pPr>
            <w:r>
              <w:rPr>
                <w:b/>
              </w:rPr>
              <w:t>Vyučující</w:t>
            </w:r>
          </w:p>
        </w:tc>
        <w:tc>
          <w:tcPr>
            <w:tcW w:w="6769" w:type="dxa"/>
            <w:gridSpan w:val="7"/>
            <w:tcBorders>
              <w:bottom w:val="nil"/>
            </w:tcBorders>
          </w:tcPr>
          <w:p w:rsidR="00775B1F" w:rsidRDefault="00775B1F" w:rsidP="00775B1F">
            <w:pPr>
              <w:jc w:val="both"/>
            </w:pPr>
          </w:p>
        </w:tc>
      </w:tr>
      <w:tr w:rsidR="00775B1F" w:rsidTr="00775B1F">
        <w:trPr>
          <w:trHeight w:val="324"/>
        </w:trPr>
        <w:tc>
          <w:tcPr>
            <w:tcW w:w="9855" w:type="dxa"/>
            <w:gridSpan w:val="8"/>
            <w:tcBorders>
              <w:top w:val="nil"/>
            </w:tcBorders>
          </w:tcPr>
          <w:p w:rsidR="00775B1F" w:rsidRDefault="00775B1F" w:rsidP="00775B1F">
            <w:r>
              <w:t xml:space="preserve"> Mgr. Eva Šalenová</w:t>
            </w:r>
          </w:p>
        </w:tc>
      </w:tr>
      <w:tr w:rsidR="00775B1F" w:rsidTr="00775B1F">
        <w:tc>
          <w:tcPr>
            <w:tcW w:w="3086" w:type="dxa"/>
            <w:shd w:val="clear" w:color="auto" w:fill="F7CAAC"/>
          </w:tcPr>
          <w:p w:rsidR="00775B1F" w:rsidRDefault="00775B1F" w:rsidP="00775B1F">
            <w:pPr>
              <w:jc w:val="both"/>
              <w:rPr>
                <w:b/>
              </w:rPr>
            </w:pPr>
            <w:r>
              <w:rPr>
                <w:b/>
              </w:rPr>
              <w:t>Stručná anotace předmětu</w:t>
            </w:r>
          </w:p>
        </w:tc>
        <w:tc>
          <w:tcPr>
            <w:tcW w:w="6769" w:type="dxa"/>
            <w:gridSpan w:val="7"/>
            <w:tcBorders>
              <w:bottom w:val="nil"/>
            </w:tcBorders>
          </w:tcPr>
          <w:p w:rsidR="00775B1F" w:rsidRDefault="00775B1F" w:rsidP="00775B1F">
            <w:pPr>
              <w:jc w:val="both"/>
            </w:pPr>
          </w:p>
        </w:tc>
      </w:tr>
      <w:tr w:rsidR="00775B1F" w:rsidTr="00775B1F">
        <w:trPr>
          <w:trHeight w:val="2572"/>
        </w:trPr>
        <w:tc>
          <w:tcPr>
            <w:tcW w:w="9855" w:type="dxa"/>
            <w:gridSpan w:val="8"/>
            <w:tcBorders>
              <w:top w:val="nil"/>
              <w:bottom w:val="single" w:sz="12" w:space="0" w:color="auto"/>
            </w:tcBorders>
          </w:tcPr>
          <w:p w:rsidR="00775B1F" w:rsidRPr="00447D7F" w:rsidRDefault="00775B1F" w:rsidP="00775B1F">
            <w:pPr>
              <w:jc w:val="both"/>
              <w:rPr>
                <w:b/>
              </w:rPr>
            </w:pPr>
            <w:r>
              <w:rPr>
                <w:b/>
              </w:rPr>
              <w:t>Cíl předmětu</w:t>
            </w:r>
          </w:p>
          <w:p w:rsidR="00775B1F" w:rsidRDefault="00775B1F" w:rsidP="00775B1F">
            <w:pPr>
              <w:jc w:val="both"/>
            </w:pPr>
            <w:r w:rsidRPr="007C5EBD">
              <w:t xml:space="preserve">Cílem předmětu </w:t>
            </w:r>
            <w:r>
              <w:t>je seznámení studentů mezi sebou (a tím ulehčení vstupu do nového prostředí), vytvoření neformálních vztahů a seznámení studentů s některými pedagogy a pracovníky. Sekundárním cílem je seznámení studentů s metodami zážitkové pedagogiky, výchovy v přírodě a s herními programy. Kurz nabízí sebezkušenost, inspiraci, rozvoj klíčových životních - osobnostních a sociálních dovedností.</w:t>
            </w:r>
          </w:p>
          <w:p w:rsidR="00775B1F" w:rsidRPr="00447D7F" w:rsidRDefault="00775B1F" w:rsidP="00775B1F">
            <w:pPr>
              <w:jc w:val="both"/>
            </w:pPr>
            <w:r w:rsidRPr="00447D7F">
              <w:rPr>
                <w:b/>
              </w:rPr>
              <w:t>Obsah předmětu</w:t>
            </w:r>
          </w:p>
          <w:p w:rsidR="00775B1F" w:rsidRDefault="00775B1F" w:rsidP="00775B1F">
            <w:pPr>
              <w:jc w:val="both"/>
            </w:pPr>
            <w:r>
              <w:t xml:space="preserve">Obsahem kurzu je několikadenní zážitkový kurz konaný na začátku studia. Studenti se seznámí s metodami zážitkové pedagogiky (motivace, vyprávění příběhů, dramaturgie a zpětná vazba). Studenti se dozvědí požadavky na ně kladené </w:t>
            </w:r>
            <w:r>
              <w:br/>
              <w:t>ve vyučovaných předmětech, seznámí se s fungováním univerzity.</w:t>
            </w:r>
          </w:p>
          <w:p w:rsidR="00775B1F" w:rsidRPr="00AB0288" w:rsidRDefault="00775B1F" w:rsidP="00775B1F">
            <w:pPr>
              <w:jc w:val="both"/>
              <w:rPr>
                <w:b/>
              </w:rPr>
            </w:pPr>
            <w:r w:rsidRPr="00AB0288">
              <w:rPr>
                <w:b/>
              </w:rPr>
              <w:t>Výstupní kompetence</w:t>
            </w:r>
          </w:p>
          <w:p w:rsidR="00775B1F" w:rsidRDefault="00775B1F" w:rsidP="00775B1F">
            <w:pPr>
              <w:jc w:val="both"/>
            </w:pPr>
            <w:r>
              <w:t>Studenti jsou schopni reflektovat svou pozici ve skupině, nekonfliktně komunikovat s ostatními, znají základní herní aktivity související s počáteční komunikací ve skupině.</w:t>
            </w:r>
          </w:p>
        </w:tc>
      </w:tr>
      <w:tr w:rsidR="00775B1F" w:rsidTr="00775B1F">
        <w:trPr>
          <w:trHeight w:val="265"/>
        </w:trPr>
        <w:tc>
          <w:tcPr>
            <w:tcW w:w="3653" w:type="dxa"/>
            <w:gridSpan w:val="2"/>
            <w:tcBorders>
              <w:top w:val="nil"/>
            </w:tcBorders>
            <w:shd w:val="clear" w:color="auto" w:fill="F7CAAC"/>
          </w:tcPr>
          <w:p w:rsidR="00775B1F" w:rsidRDefault="00775B1F" w:rsidP="00775B1F">
            <w:pPr>
              <w:jc w:val="both"/>
            </w:pPr>
            <w:r>
              <w:rPr>
                <w:b/>
              </w:rPr>
              <w:t>Studijní literatura a studijní pomůcky</w:t>
            </w:r>
          </w:p>
        </w:tc>
        <w:tc>
          <w:tcPr>
            <w:tcW w:w="6202" w:type="dxa"/>
            <w:gridSpan w:val="6"/>
            <w:tcBorders>
              <w:top w:val="nil"/>
              <w:bottom w:val="nil"/>
            </w:tcBorders>
          </w:tcPr>
          <w:p w:rsidR="00775B1F" w:rsidRDefault="00775B1F" w:rsidP="00775B1F">
            <w:pPr>
              <w:jc w:val="both"/>
            </w:pPr>
          </w:p>
        </w:tc>
      </w:tr>
      <w:tr w:rsidR="00775B1F" w:rsidTr="00775B1F">
        <w:trPr>
          <w:trHeight w:val="2062"/>
        </w:trPr>
        <w:tc>
          <w:tcPr>
            <w:tcW w:w="9855" w:type="dxa"/>
            <w:gridSpan w:val="8"/>
            <w:tcBorders>
              <w:top w:val="nil"/>
            </w:tcBorders>
          </w:tcPr>
          <w:p w:rsidR="00775B1F" w:rsidRPr="007B2FA8" w:rsidRDefault="00775B1F" w:rsidP="00775B1F">
            <w:pPr>
              <w:jc w:val="both"/>
              <w:rPr>
                <w:b/>
              </w:rPr>
            </w:pPr>
            <w:r w:rsidRPr="007B2FA8">
              <w:rPr>
                <w:b/>
              </w:rPr>
              <w:t>Povinná literatura</w:t>
            </w:r>
          </w:p>
          <w:p w:rsidR="00775B1F" w:rsidRDefault="00775B1F" w:rsidP="00775B1F">
            <w:r w:rsidRPr="009770D8">
              <w:t>Jirásek</w:t>
            </w:r>
            <w:r>
              <w:t>, I.</w:t>
            </w:r>
            <w:r w:rsidRPr="009770D8">
              <w:t xml:space="preserve"> et al.</w:t>
            </w:r>
            <w:r w:rsidRPr="009770D8">
              <w:rPr>
                <w:i/>
              </w:rPr>
              <w:t xml:space="preserve"> </w:t>
            </w:r>
            <w:r w:rsidRPr="009770D8">
              <w:rPr>
                <w:i/>
                <w:iCs/>
              </w:rPr>
              <w:t>Gymnasion (Časopisy pro zážitkovou pedagogiku)</w:t>
            </w:r>
            <w:r w:rsidRPr="009770D8">
              <w:t>. Prázdninová škola Lipnice</w:t>
            </w:r>
            <w:r>
              <w:t>, 2004</w:t>
            </w:r>
            <w:r w:rsidRPr="009770D8">
              <w:t xml:space="preserve">. </w:t>
            </w:r>
          </w:p>
          <w:p w:rsidR="00775B1F" w:rsidRDefault="00775B1F" w:rsidP="00775B1F">
            <w:pPr>
              <w:jc w:val="both"/>
            </w:pPr>
            <w:r>
              <w:t xml:space="preserve">Kříž, P. </w:t>
            </w:r>
            <w:r w:rsidRPr="009770D8">
              <w:rPr>
                <w:i/>
              </w:rPr>
              <w:t>Kdo jsem, jaký jsem</w:t>
            </w:r>
            <w:r>
              <w:t>. Kladno: Aisis, 2005.</w:t>
            </w:r>
          </w:p>
          <w:p w:rsidR="00775B1F" w:rsidRDefault="00775B1F" w:rsidP="00775B1F">
            <w:pPr>
              <w:jc w:val="both"/>
            </w:pPr>
            <w:r>
              <w:t>Pelánek,</w:t>
            </w:r>
            <w:r w:rsidRPr="00610168">
              <w:t xml:space="preserve"> R.</w:t>
            </w:r>
            <w:r>
              <w:t xml:space="preserve"> </w:t>
            </w:r>
            <w:r w:rsidRPr="00610168">
              <w:rPr>
                <w:i/>
              </w:rPr>
              <w:t>Příručka instruktora zážitkových akcí</w:t>
            </w:r>
            <w:r w:rsidRPr="00610168">
              <w:t>.</w:t>
            </w:r>
            <w:r>
              <w:t xml:space="preserve"> </w:t>
            </w:r>
            <w:r w:rsidRPr="00610168">
              <w:t>Praha: Portál, 2008.</w:t>
            </w:r>
          </w:p>
          <w:p w:rsidR="00775B1F" w:rsidRPr="00612754" w:rsidRDefault="00775B1F" w:rsidP="00775B1F">
            <w:pPr>
              <w:jc w:val="both"/>
            </w:pPr>
            <w:r>
              <w:t>Průcha</w:t>
            </w:r>
            <w:r w:rsidRPr="00610168">
              <w:t>, J.</w:t>
            </w:r>
            <w:r>
              <w:t xml:space="preserve"> </w:t>
            </w:r>
            <w:r w:rsidRPr="00610168">
              <w:rPr>
                <w:i/>
              </w:rPr>
              <w:t>Alternativní školy a inovace ve vzdělávání</w:t>
            </w:r>
            <w:r>
              <w:t>. Praha: Portál, 2004.</w:t>
            </w:r>
          </w:p>
          <w:p w:rsidR="00775B1F" w:rsidRPr="009770D8" w:rsidRDefault="00775B1F" w:rsidP="00775B1F">
            <w:pPr>
              <w:jc w:val="both"/>
              <w:rPr>
                <w:b/>
              </w:rPr>
            </w:pPr>
            <w:r>
              <w:rPr>
                <w:b/>
              </w:rPr>
              <w:t xml:space="preserve">Doporučená </w:t>
            </w:r>
            <w:r w:rsidRPr="009770D8">
              <w:rPr>
                <w:b/>
              </w:rPr>
              <w:t>literatura</w:t>
            </w:r>
            <w:r w:rsidRPr="009770D8">
              <w:rPr>
                <w:b/>
                <w:sz w:val="24"/>
                <w:szCs w:val="24"/>
              </w:rPr>
              <w:t xml:space="preserve"> </w:t>
            </w:r>
          </w:p>
          <w:p w:rsidR="00775B1F" w:rsidRDefault="00775B1F" w:rsidP="00775B1F">
            <w:pPr>
              <w:jc w:val="both"/>
            </w:pPr>
            <w:r w:rsidRPr="00612754">
              <w:t>H</w:t>
            </w:r>
            <w:r>
              <w:t xml:space="preserve">rkal, J., Hanuš, R. </w:t>
            </w:r>
            <w:r w:rsidRPr="00612754">
              <w:rPr>
                <w:i/>
              </w:rPr>
              <w:t>Zlatý fond her II.</w:t>
            </w:r>
            <w:r>
              <w:t xml:space="preserve"> Praha: </w:t>
            </w:r>
            <w:r w:rsidRPr="00612754">
              <w:t>Portál, 2000.</w:t>
            </w:r>
          </w:p>
          <w:p w:rsidR="00775B1F" w:rsidRDefault="00775B1F" w:rsidP="00775B1F">
            <w:pPr>
              <w:jc w:val="both"/>
            </w:pPr>
            <w:r>
              <w:t xml:space="preserve">Másilka, D. </w:t>
            </w:r>
            <w:r w:rsidRPr="009770D8">
              <w:rPr>
                <w:i/>
              </w:rPr>
              <w:t>Zážitková pedagogika.</w:t>
            </w:r>
            <w:r>
              <w:t xml:space="preserve"> Diplomová práce. Olomouc: Univerzita Palackého v Olomouci, 2003. </w:t>
            </w:r>
          </w:p>
          <w:p w:rsidR="00775B1F" w:rsidRDefault="00775B1F" w:rsidP="00775B1F">
            <w:pPr>
              <w:jc w:val="both"/>
            </w:pPr>
            <w:r>
              <w:t>Osičková,</w:t>
            </w:r>
            <w:r w:rsidRPr="00610168">
              <w:t xml:space="preserve"> V.</w:t>
            </w:r>
            <w:r>
              <w:t xml:space="preserve"> </w:t>
            </w:r>
            <w:r w:rsidRPr="00610168">
              <w:rPr>
                <w:i/>
              </w:rPr>
              <w:t>Vliv adaptačních</w:t>
            </w:r>
            <w:r>
              <w:rPr>
                <w:i/>
              </w:rPr>
              <w:t xml:space="preserve"> </w:t>
            </w:r>
            <w:r w:rsidRPr="00610168">
              <w:rPr>
                <w:i/>
              </w:rPr>
              <w:t>kurzů na nové školní kolektivy.</w:t>
            </w:r>
            <w:r>
              <w:t xml:space="preserve"> Brno: PdF, </w:t>
            </w:r>
            <w:r w:rsidRPr="00610168">
              <w:t>Masarykova univerzita,</w:t>
            </w:r>
            <w:r>
              <w:t xml:space="preserve"> </w:t>
            </w:r>
            <w:r w:rsidRPr="00610168">
              <w:t>2009</w:t>
            </w:r>
            <w:r>
              <w:t>.</w:t>
            </w:r>
          </w:p>
        </w:tc>
      </w:tr>
    </w:tbl>
    <w:p w:rsidR="007F0D23" w:rsidRDefault="007F0D23" w:rsidP="007F0D23">
      <w:pPr>
        <w:spacing w:after="200" w:line="276" w:lineRule="auto"/>
      </w:pPr>
    </w:p>
    <w:p w:rsidR="007F0D23" w:rsidRPr="00FA20ED" w:rsidRDefault="007F0D23" w:rsidP="007F0D23">
      <w:pPr>
        <w:rPr>
          <w:b/>
        </w:rPr>
      </w:pPr>
    </w:p>
    <w:p w:rsidR="007F0D23" w:rsidRDefault="007F0D23" w:rsidP="007F0D23"/>
    <w:p w:rsidR="007F0D23" w:rsidRDefault="007F0D23" w:rsidP="007F0D23"/>
    <w:p w:rsidR="007F0D23" w:rsidRDefault="007F0D23" w:rsidP="007F0D23"/>
    <w:p w:rsidR="007F0D23" w:rsidRPr="00FA20ED" w:rsidRDefault="007F0D23" w:rsidP="007F0D23">
      <w:pPr>
        <w:spacing w:after="200" w:line="276" w:lineRule="auto"/>
        <w:rPr>
          <w:b/>
        </w:rPr>
      </w:pPr>
      <w:r>
        <w:rPr>
          <w:b/>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Základy pedagogiky</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ZT</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5</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6F62E0">
            <w:pPr>
              <w:jc w:val="both"/>
            </w:pPr>
            <w:r>
              <w:t xml:space="preserve">Zkouška ústní </w:t>
            </w:r>
            <w:del w:id="97" w:author="*" w:date="2018-05-28T13:28:00Z">
              <w:r w:rsidDel="006F62E0">
                <w:delText xml:space="preserve">nebo písemnou </w:delText>
              </w:r>
            </w:del>
            <w:r>
              <w:t>formou. Portfolio splněných úkolů zadávaných během semináře. Zpracování výtahu z díla významné osobnosti historie pedagogiky.</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Mgr. Eliška Suchánková,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Eliška Suchánková,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Default="007F0D23" w:rsidP="00527D68">
            <w:pPr>
              <w:jc w:val="both"/>
            </w:pPr>
            <w:r w:rsidRPr="00A5143F">
              <w:t>Cílem předmětu je seznámit studenty se základními pedagogickými otázkami a společně na ně hledat odpovědi. Studenti</w:t>
            </w:r>
            <w:r>
              <w:t xml:space="preserve"> v průběhu přenášek</w:t>
            </w:r>
            <w:r w:rsidRPr="00A5143F">
              <w:t xml:space="preserve"> poznají základní charakteristiky pedagogiky jako vědy, osvojí si její terminologii, seznámí </w:t>
            </w:r>
            <w:r w:rsidR="00176FF8">
              <w:br/>
            </w:r>
            <w:r w:rsidRPr="00A5143F">
              <w:t xml:space="preserve">se s významnými tématy a sférami aplikací pedagogické vědy, čímž se jim otevře cesta k hlubšímu porozumění pedagogice a uvědomění si významu edukačních procesů v současné společnosti. Studenti současně získají informace </w:t>
            </w:r>
            <w:r w:rsidR="00176FF8">
              <w:br/>
            </w:r>
            <w:r w:rsidRPr="00A5143F">
              <w:t>o zdrojích, ze kterých lze čerpat poznatky k aktuálním tématům pedagogiky.</w:t>
            </w:r>
            <w:r w:rsidR="00176FF8">
              <w:t xml:space="preserve"> </w:t>
            </w:r>
            <w:r w:rsidRPr="00447D7F">
              <w:t>Seminář je založen na</w:t>
            </w:r>
            <w:r>
              <w:t xml:space="preserve"> praktických cvičeních a na</w:t>
            </w:r>
            <w:r w:rsidRPr="00447D7F">
              <w:t xml:space="preserve"> diskusi </w:t>
            </w:r>
            <w:r>
              <w:t>k dílčím pedagogickým tématům.</w:t>
            </w:r>
          </w:p>
          <w:p w:rsidR="007F0D23" w:rsidRPr="00EE2E11" w:rsidRDefault="007F0D23" w:rsidP="00527D68">
            <w:pPr>
              <w:jc w:val="both"/>
            </w:pPr>
            <w:r w:rsidRPr="00EE2E11">
              <w:rPr>
                <w:b/>
              </w:rPr>
              <w:t>Obsah předmětu</w:t>
            </w:r>
          </w:p>
          <w:p w:rsidR="007F0D23" w:rsidRDefault="007F0D23" w:rsidP="00527D68">
            <w:pPr>
              <w:jc w:val="both"/>
            </w:pPr>
            <w:r>
              <w:t>Pedagogika jako věda, postavení pedagogiky v systému věd o člověku, struktura základních pedagogických disciplín, vztah pedagogické teorie a praxe, výchova a vzdělávání, další základní pedagogické kategorie a pojmy.</w:t>
            </w:r>
          </w:p>
          <w:p w:rsidR="007F0D23" w:rsidRDefault="007F0D23" w:rsidP="00527D68">
            <w:pPr>
              <w:jc w:val="both"/>
            </w:pPr>
            <w:r>
              <w:t>Dějiny výchovy a vzdělávání, názory na vychovatelnost a vzdělavatelnost z hlediska historického vývoje, významné osobnosti pedagogiky a jejich odkaz.</w:t>
            </w:r>
          </w:p>
          <w:p w:rsidR="007F0D23" w:rsidRDefault="007F0D23" w:rsidP="00527D68">
            <w:pPr>
              <w:jc w:val="both"/>
            </w:pPr>
            <w:r>
              <w:t>Institucionalizace výchovy, vývoj veřejných škol v českých zemích do dnešní doby, pedagogický model školy transmisivní a konstruktivní.</w:t>
            </w:r>
          </w:p>
          <w:p w:rsidR="007F0D23" w:rsidRDefault="007F0D23" w:rsidP="00527D68">
            <w:pPr>
              <w:jc w:val="both"/>
            </w:pPr>
            <w:r>
              <w:t>Současná vzdělávací politika v České republice, legislativa, alternativní a inovativní pedagogické směry.</w:t>
            </w:r>
          </w:p>
          <w:p w:rsidR="007F0D23" w:rsidRDefault="007F0D23" w:rsidP="00527D68">
            <w:pPr>
              <w:jc w:val="both"/>
            </w:pPr>
            <w:r>
              <w:t>Dítě/žák jako subjekt edukace, věkové a individuální zvláštnosti, individualizace ve výchově a vzdělávání, práva dětí, legislativa a organizace.</w:t>
            </w:r>
          </w:p>
          <w:p w:rsidR="007F0D23" w:rsidRDefault="007F0D23" w:rsidP="00527D68">
            <w:pPr>
              <w:jc w:val="both"/>
            </w:pPr>
            <w:r>
              <w:t>Role pedagoga, požadavky na výkon pedagogické profese, profesní kompetence, profesní dráha pedagogů, zvláštnosti pedagogické profese.</w:t>
            </w:r>
          </w:p>
          <w:p w:rsidR="007F0D23" w:rsidRDefault="007F0D23" w:rsidP="00527D68">
            <w:pPr>
              <w:jc w:val="both"/>
            </w:pPr>
            <w:r>
              <w:t>Edukační proces, jeho charakteristika a zákonitosti, systémové pojetí edukačního procesu (cíle, prostředky, výsledky, podmínky, činitelé; vzájemné vztahy a determinace; principy fungování systému aj.), vztah cílů a výsledků výchovy, efektivita edukačního procesu.</w:t>
            </w:r>
          </w:p>
          <w:p w:rsidR="007F0D23" w:rsidRDefault="007F0D23" w:rsidP="00527D68">
            <w:pPr>
              <w:jc w:val="both"/>
            </w:pPr>
            <w:r>
              <w:t>Současné trendy a úkoly pedagogiky, aktuální pedagogické problémy a otázky.</w:t>
            </w:r>
          </w:p>
          <w:p w:rsidR="007F0D23" w:rsidRPr="00EE2E11" w:rsidRDefault="007F0D23" w:rsidP="00527D68">
            <w:pPr>
              <w:jc w:val="both"/>
              <w:rPr>
                <w:b/>
              </w:rPr>
            </w:pPr>
            <w:r w:rsidRPr="00EE2E11">
              <w:rPr>
                <w:b/>
              </w:rPr>
              <w:t>Výstupní kompetence</w:t>
            </w:r>
          </w:p>
          <w:p w:rsidR="007F0D23" w:rsidRDefault="007F0D23" w:rsidP="00527D68">
            <w:pPr>
              <w:jc w:val="both"/>
            </w:pPr>
            <w:r>
              <w:t>Student má osvojeny základní znalosti z oblasti obecné pedagogiky, je schopen aplikovat své poznatky do pedagogické praxe. Orientuje se v pedagogické literatuře a aktuálních tématech pedagogiky jako vědy.</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58387B" w:rsidRDefault="007F0D23" w:rsidP="00527D68">
            <w:pPr>
              <w:jc w:val="both"/>
              <w:rPr>
                <w:b/>
              </w:rPr>
            </w:pPr>
            <w:r w:rsidRPr="00C13A68">
              <w:rPr>
                <w:b/>
              </w:rPr>
              <w:t>Povinná literatura</w:t>
            </w:r>
          </w:p>
          <w:p w:rsidR="007F0D23" w:rsidRPr="00637459" w:rsidRDefault="007F0D23" w:rsidP="00527D68">
            <w:pPr>
              <w:jc w:val="both"/>
              <w:rPr>
                <w:sz w:val="19"/>
                <w:szCs w:val="19"/>
              </w:rPr>
            </w:pPr>
            <w:r w:rsidRPr="00637459">
              <w:rPr>
                <w:sz w:val="19"/>
                <w:szCs w:val="19"/>
              </w:rPr>
              <w:t>Dvořáková, M</w:t>
            </w:r>
            <w:r>
              <w:rPr>
                <w:sz w:val="19"/>
                <w:szCs w:val="19"/>
              </w:rPr>
              <w:t>. a kol</w:t>
            </w:r>
            <w:r w:rsidRPr="00637459">
              <w:rPr>
                <w:sz w:val="19"/>
                <w:szCs w:val="19"/>
              </w:rPr>
              <w:t xml:space="preserve">. </w:t>
            </w:r>
            <w:r w:rsidRPr="00637459">
              <w:rPr>
                <w:i/>
                <w:sz w:val="19"/>
                <w:szCs w:val="19"/>
              </w:rPr>
              <w:t>Základní učebnice pedagogiky</w:t>
            </w:r>
            <w:r>
              <w:rPr>
                <w:sz w:val="19"/>
                <w:szCs w:val="19"/>
              </w:rPr>
              <w:t xml:space="preserve">. </w:t>
            </w:r>
            <w:r w:rsidRPr="00637459">
              <w:rPr>
                <w:sz w:val="19"/>
                <w:szCs w:val="19"/>
              </w:rPr>
              <w:t>Praha: Grada, 2015</w:t>
            </w:r>
            <w:r>
              <w:rPr>
                <w:sz w:val="19"/>
                <w:szCs w:val="19"/>
              </w:rPr>
              <w:t>.</w:t>
            </w:r>
          </w:p>
          <w:p w:rsidR="007F0D23" w:rsidRPr="0058387B" w:rsidRDefault="007F0D23" w:rsidP="00527D68">
            <w:pPr>
              <w:jc w:val="both"/>
              <w:rPr>
                <w:sz w:val="19"/>
                <w:szCs w:val="19"/>
              </w:rPr>
            </w:pPr>
            <w:r w:rsidRPr="0058387B">
              <w:rPr>
                <w:sz w:val="19"/>
                <w:szCs w:val="19"/>
              </w:rPr>
              <w:t>Jůva</w:t>
            </w:r>
            <w:r>
              <w:rPr>
                <w:sz w:val="19"/>
                <w:szCs w:val="19"/>
              </w:rPr>
              <w:t>, V.,</w:t>
            </w:r>
            <w:r w:rsidR="00176FF8">
              <w:rPr>
                <w:sz w:val="19"/>
                <w:szCs w:val="19"/>
              </w:rPr>
              <w:t xml:space="preserve"> </w:t>
            </w:r>
            <w:r w:rsidRPr="0058387B">
              <w:rPr>
                <w:sz w:val="19"/>
                <w:szCs w:val="19"/>
              </w:rPr>
              <w:t>Jůva</w:t>
            </w:r>
            <w:r>
              <w:rPr>
                <w:sz w:val="19"/>
                <w:szCs w:val="19"/>
              </w:rPr>
              <w:t>, V</w:t>
            </w:r>
            <w:r w:rsidRPr="0058387B">
              <w:rPr>
                <w:sz w:val="19"/>
                <w:szCs w:val="19"/>
              </w:rPr>
              <w:t xml:space="preserve">. </w:t>
            </w:r>
            <w:r w:rsidRPr="00637459">
              <w:rPr>
                <w:i/>
                <w:sz w:val="19"/>
                <w:szCs w:val="19"/>
              </w:rPr>
              <w:t>Stručné dějiny pedagogiky.</w:t>
            </w:r>
            <w:r>
              <w:rPr>
                <w:i/>
                <w:sz w:val="19"/>
                <w:szCs w:val="19"/>
              </w:rPr>
              <w:t xml:space="preserve"> </w:t>
            </w:r>
            <w:r w:rsidRPr="0058387B">
              <w:rPr>
                <w:sz w:val="19"/>
                <w:szCs w:val="19"/>
              </w:rPr>
              <w:t>Brno: Paido, 2007.</w:t>
            </w:r>
          </w:p>
          <w:p w:rsidR="007F0D23" w:rsidRDefault="007F0D23" w:rsidP="00527D68">
            <w:pPr>
              <w:jc w:val="both"/>
              <w:rPr>
                <w:sz w:val="19"/>
                <w:szCs w:val="19"/>
              </w:rPr>
            </w:pPr>
            <w:r w:rsidRPr="0058387B">
              <w:rPr>
                <w:sz w:val="19"/>
                <w:szCs w:val="19"/>
              </w:rPr>
              <w:t xml:space="preserve">Kantorová, J. a kol. </w:t>
            </w:r>
            <w:r w:rsidRPr="00637459">
              <w:rPr>
                <w:i/>
                <w:sz w:val="19"/>
                <w:szCs w:val="19"/>
              </w:rPr>
              <w:t>Vybrané kapitoly z obecné pedagogiky I.</w:t>
            </w:r>
            <w:r>
              <w:rPr>
                <w:sz w:val="19"/>
                <w:szCs w:val="19"/>
              </w:rPr>
              <w:t xml:space="preserve"> Olomouc: Hanex, 2008</w:t>
            </w:r>
            <w:r w:rsidRPr="0058387B">
              <w:rPr>
                <w:sz w:val="19"/>
                <w:szCs w:val="19"/>
              </w:rPr>
              <w:t>.</w:t>
            </w:r>
          </w:p>
          <w:p w:rsidR="007F0D23" w:rsidRPr="0058387B" w:rsidRDefault="007F0D23" w:rsidP="00527D68">
            <w:pPr>
              <w:jc w:val="both"/>
              <w:rPr>
                <w:sz w:val="19"/>
                <w:szCs w:val="19"/>
              </w:rPr>
            </w:pPr>
            <w:r w:rsidRPr="0058387B">
              <w:rPr>
                <w:sz w:val="19"/>
                <w:szCs w:val="19"/>
              </w:rPr>
              <w:t xml:space="preserve">Kohout, K. </w:t>
            </w:r>
            <w:r w:rsidRPr="00637459">
              <w:rPr>
                <w:i/>
                <w:sz w:val="19"/>
                <w:szCs w:val="19"/>
              </w:rPr>
              <w:t xml:space="preserve">Základy obecné pedagogiky. </w:t>
            </w:r>
            <w:r w:rsidRPr="0058387B">
              <w:rPr>
                <w:sz w:val="19"/>
                <w:szCs w:val="19"/>
              </w:rPr>
              <w:t>Praha: Univerzita Jana Amose Komenského, 2010.</w:t>
            </w:r>
          </w:p>
          <w:p w:rsidR="007F0D23" w:rsidRDefault="007F0D23" w:rsidP="00527D68">
            <w:pPr>
              <w:jc w:val="both"/>
              <w:rPr>
                <w:sz w:val="19"/>
                <w:szCs w:val="19"/>
              </w:rPr>
            </w:pPr>
            <w:r w:rsidRPr="0058387B">
              <w:rPr>
                <w:sz w:val="19"/>
                <w:szCs w:val="19"/>
              </w:rPr>
              <w:t xml:space="preserve">Průcha, J. </w:t>
            </w:r>
            <w:r w:rsidRPr="00637459">
              <w:rPr>
                <w:i/>
                <w:sz w:val="19"/>
                <w:szCs w:val="19"/>
              </w:rPr>
              <w:t>Přehled pedagogiky</w:t>
            </w:r>
            <w:r>
              <w:rPr>
                <w:i/>
                <w:sz w:val="19"/>
                <w:szCs w:val="19"/>
              </w:rPr>
              <w:t>: úvod do studia oboru</w:t>
            </w:r>
            <w:r w:rsidRPr="00637459">
              <w:rPr>
                <w:i/>
                <w:sz w:val="19"/>
                <w:szCs w:val="19"/>
              </w:rPr>
              <w:t>.</w:t>
            </w:r>
            <w:r>
              <w:rPr>
                <w:sz w:val="19"/>
                <w:szCs w:val="19"/>
              </w:rPr>
              <w:t xml:space="preserve"> Praha: Portál, 2015</w:t>
            </w:r>
            <w:r w:rsidRPr="0058387B">
              <w:rPr>
                <w:sz w:val="19"/>
                <w:szCs w:val="19"/>
              </w:rPr>
              <w:t>.</w:t>
            </w:r>
          </w:p>
          <w:p w:rsidR="007F0D23" w:rsidRPr="00612754" w:rsidRDefault="007F0D23" w:rsidP="00527D68">
            <w:pPr>
              <w:jc w:val="both"/>
              <w:rPr>
                <w:sz w:val="19"/>
                <w:szCs w:val="19"/>
              </w:rPr>
            </w:pPr>
            <w:r>
              <w:rPr>
                <w:sz w:val="19"/>
                <w:szCs w:val="19"/>
              </w:rPr>
              <w:t>Vališová, A., Kasíková, H., Bureš, M</w:t>
            </w:r>
            <w:r w:rsidRPr="00F87A4C">
              <w:rPr>
                <w:sz w:val="19"/>
                <w:szCs w:val="19"/>
              </w:rPr>
              <w:t xml:space="preserve">. </w:t>
            </w:r>
            <w:r w:rsidRPr="00F87A4C">
              <w:rPr>
                <w:i/>
                <w:sz w:val="19"/>
                <w:szCs w:val="19"/>
              </w:rPr>
              <w:t xml:space="preserve">Pedagogika pro učitele. </w:t>
            </w:r>
            <w:r w:rsidRPr="00F87A4C">
              <w:rPr>
                <w:sz w:val="19"/>
                <w:szCs w:val="19"/>
              </w:rPr>
              <w:t>Praha: Grada, 2011.</w:t>
            </w:r>
          </w:p>
          <w:p w:rsidR="007F0D23" w:rsidRPr="00C13A68" w:rsidRDefault="007F0D23" w:rsidP="00527D68">
            <w:pPr>
              <w:jc w:val="both"/>
              <w:rPr>
                <w:b/>
              </w:rPr>
            </w:pPr>
            <w:r w:rsidRPr="00C13A68">
              <w:rPr>
                <w:b/>
              </w:rPr>
              <w:t>Doporučená literatura</w:t>
            </w:r>
          </w:p>
          <w:p w:rsidR="007F0D23" w:rsidRPr="00637459" w:rsidRDefault="007F0D23" w:rsidP="00527D68">
            <w:pPr>
              <w:jc w:val="both"/>
              <w:rPr>
                <w:sz w:val="19"/>
                <w:szCs w:val="19"/>
              </w:rPr>
            </w:pPr>
            <w:r w:rsidRPr="0058387B">
              <w:rPr>
                <w:sz w:val="19"/>
                <w:szCs w:val="19"/>
              </w:rPr>
              <w:t xml:space="preserve">Kantorová, J. a kol. </w:t>
            </w:r>
            <w:r w:rsidRPr="00F87A4C">
              <w:rPr>
                <w:i/>
                <w:sz w:val="19"/>
                <w:szCs w:val="19"/>
              </w:rPr>
              <w:t>Vybrané kapitoly z obecné pedagogiky II.</w:t>
            </w:r>
            <w:r>
              <w:rPr>
                <w:sz w:val="19"/>
                <w:szCs w:val="19"/>
              </w:rPr>
              <w:t xml:space="preserve"> Olomouc: Hanex, </w:t>
            </w:r>
            <w:r w:rsidRPr="0058387B">
              <w:rPr>
                <w:sz w:val="19"/>
                <w:szCs w:val="19"/>
              </w:rPr>
              <w:t>2010.</w:t>
            </w:r>
          </w:p>
          <w:p w:rsidR="007F0D23" w:rsidRDefault="007F0D23" w:rsidP="00527D68">
            <w:pPr>
              <w:jc w:val="both"/>
              <w:rPr>
                <w:sz w:val="19"/>
                <w:szCs w:val="19"/>
              </w:rPr>
            </w:pPr>
            <w:r w:rsidRPr="00203282">
              <w:rPr>
                <w:sz w:val="19"/>
                <w:szCs w:val="19"/>
              </w:rPr>
              <w:t xml:space="preserve">Průcha, J. </w:t>
            </w:r>
            <w:r w:rsidRPr="00B93A33">
              <w:rPr>
                <w:i/>
                <w:sz w:val="19"/>
                <w:szCs w:val="19"/>
              </w:rPr>
              <w:t>Moderní pedagogika</w:t>
            </w:r>
            <w:r w:rsidRPr="00203282">
              <w:rPr>
                <w:sz w:val="19"/>
                <w:szCs w:val="19"/>
              </w:rPr>
              <w:t xml:space="preserve">. Praha: Portál, </w:t>
            </w:r>
            <w:r>
              <w:rPr>
                <w:sz w:val="19"/>
                <w:szCs w:val="19"/>
              </w:rPr>
              <w:t>2017</w:t>
            </w:r>
            <w:r w:rsidRPr="00203282">
              <w:rPr>
                <w:sz w:val="19"/>
                <w:szCs w:val="19"/>
              </w:rPr>
              <w:t>.</w:t>
            </w:r>
          </w:p>
          <w:p w:rsidR="007F0D23" w:rsidRPr="0058387B" w:rsidRDefault="007F0D23" w:rsidP="00527D68">
            <w:pPr>
              <w:jc w:val="both"/>
              <w:rPr>
                <w:sz w:val="19"/>
                <w:szCs w:val="19"/>
              </w:rPr>
            </w:pPr>
            <w:r w:rsidRPr="0058387B">
              <w:rPr>
                <w:sz w:val="19"/>
                <w:szCs w:val="19"/>
              </w:rPr>
              <w:t xml:space="preserve">Průcha, J. </w:t>
            </w:r>
            <w:r w:rsidRPr="00F87A4C">
              <w:rPr>
                <w:i/>
                <w:sz w:val="19"/>
                <w:szCs w:val="19"/>
              </w:rPr>
              <w:t>Pedagogická encyklopedie.</w:t>
            </w:r>
            <w:r w:rsidRPr="0058387B">
              <w:rPr>
                <w:sz w:val="19"/>
                <w:szCs w:val="19"/>
              </w:rPr>
              <w:t xml:space="preserve"> Praha: Portál, 2009.</w:t>
            </w:r>
          </w:p>
          <w:p w:rsidR="007F0D23" w:rsidRPr="00637459" w:rsidRDefault="007F0D23" w:rsidP="00527D68">
            <w:pPr>
              <w:jc w:val="both"/>
              <w:rPr>
                <w:sz w:val="19"/>
                <w:szCs w:val="19"/>
              </w:rPr>
            </w:pPr>
            <w:r w:rsidRPr="0058387B">
              <w:rPr>
                <w:sz w:val="19"/>
                <w:szCs w:val="19"/>
              </w:rPr>
              <w:t>Průcha</w:t>
            </w:r>
            <w:r>
              <w:rPr>
                <w:sz w:val="19"/>
                <w:szCs w:val="19"/>
              </w:rPr>
              <w:t xml:space="preserve">, J., </w:t>
            </w:r>
            <w:r w:rsidRPr="0058387B">
              <w:rPr>
                <w:sz w:val="19"/>
                <w:szCs w:val="19"/>
              </w:rPr>
              <w:t>Walterová</w:t>
            </w:r>
            <w:r>
              <w:rPr>
                <w:sz w:val="19"/>
                <w:szCs w:val="19"/>
              </w:rPr>
              <w:t xml:space="preserve">, E., </w:t>
            </w:r>
            <w:r w:rsidRPr="0058387B">
              <w:rPr>
                <w:sz w:val="19"/>
                <w:szCs w:val="19"/>
              </w:rPr>
              <w:t>Mareš</w:t>
            </w:r>
            <w:r>
              <w:rPr>
                <w:sz w:val="19"/>
                <w:szCs w:val="19"/>
              </w:rPr>
              <w:t>, J</w:t>
            </w:r>
            <w:r w:rsidRPr="0058387B">
              <w:rPr>
                <w:sz w:val="19"/>
                <w:szCs w:val="19"/>
              </w:rPr>
              <w:t xml:space="preserve">. </w:t>
            </w:r>
            <w:r w:rsidRPr="00F87A4C">
              <w:rPr>
                <w:i/>
                <w:sz w:val="19"/>
                <w:szCs w:val="19"/>
              </w:rPr>
              <w:t>Pedagogický slovník.</w:t>
            </w:r>
            <w:r>
              <w:rPr>
                <w:sz w:val="19"/>
                <w:szCs w:val="19"/>
              </w:rPr>
              <w:t xml:space="preserve"> Praha: Portál, 2013</w:t>
            </w:r>
            <w:r w:rsidRPr="0058387B">
              <w:rPr>
                <w:sz w:val="19"/>
                <w:szCs w:val="19"/>
              </w:rPr>
              <w:t>.</w:t>
            </w:r>
          </w:p>
        </w:tc>
      </w:tr>
    </w:tbl>
    <w:p w:rsidR="007F0D23" w:rsidRDefault="007F0D23" w:rsidP="007F0D23"/>
    <w:p w:rsidR="007F0D23" w:rsidRDefault="007F0D23" w:rsidP="007F0D23">
      <w:pPr>
        <w:spacing w:after="200" w:line="27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Úvod do sociální práce</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ZT</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+ 14s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6F62E0">
            <w:pPr>
              <w:jc w:val="both"/>
            </w:pPr>
            <w:r>
              <w:t xml:space="preserve">Zkouška </w:t>
            </w:r>
            <w:del w:id="98" w:author="*" w:date="2018-05-28T13:29:00Z">
              <w:r w:rsidDel="006F62E0">
                <w:delText xml:space="preserve">ústní nebo </w:delText>
              </w:r>
            </w:del>
            <w:r>
              <w:t>písemnou formou. Portfolio splněných úkolů zadávaných během semináře. V</w:t>
            </w:r>
            <w:r w:rsidRPr="00EE2E11">
              <w:rPr>
                <w:color w:val="000000" w:themeColor="text1"/>
              </w:rPr>
              <w:t xml:space="preserve">ypracování </w:t>
            </w:r>
            <w:r>
              <w:rPr>
                <w:color w:val="000000" w:themeColor="text1"/>
              </w:rPr>
              <w:t>projektu</w:t>
            </w:r>
            <w:r w:rsidR="00920D23">
              <w:rPr>
                <w:color w:val="000000" w:themeColor="text1"/>
              </w:rPr>
              <w:t xml:space="preserve"> na téma:</w:t>
            </w:r>
            <w:r>
              <w:rPr>
                <w:color w:val="000000" w:themeColor="text1"/>
              </w:rPr>
              <w:t xml:space="preserve"> současné problémy v sociální práci.</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Pr="00612754" w:rsidRDefault="007F0D23" w:rsidP="00527D68">
            <w:pPr>
              <w:jc w:val="both"/>
            </w:pPr>
            <w:r w:rsidRPr="00612754">
              <w:t>doc. PhDr. Lenka HaburajováIlavská,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920D23" w:rsidP="00527D68">
            <w:pPr>
              <w:jc w:val="both"/>
            </w:pPr>
            <w:r>
              <w:t>5</w:t>
            </w:r>
            <w:r w:rsidR="007F0D23">
              <w:t>0% přednášek.</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PhDr. Helena Skarupská,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612754" w:rsidRDefault="007F0D23" w:rsidP="00527D68">
            <w:pPr>
              <w:jc w:val="both"/>
              <w:rPr>
                <w:b/>
              </w:rPr>
            </w:pPr>
            <w:r w:rsidRPr="00612754">
              <w:rPr>
                <w:b/>
              </w:rPr>
              <w:t>Cíl předmětu</w:t>
            </w:r>
          </w:p>
          <w:p w:rsidR="007F0D23" w:rsidRPr="003718AF" w:rsidRDefault="007F0D23" w:rsidP="00527D68">
            <w:pPr>
              <w:jc w:val="both"/>
            </w:pPr>
            <w:r w:rsidRPr="00612754">
              <w:rPr>
                <w:color w:val="000000"/>
                <w:shd w:val="clear" w:color="auto" w:fill="FFFFFF"/>
              </w:rPr>
              <w:t xml:space="preserve">Cílem předmětu je poskytnutí studentům základní orientace v oblasti sociální práce a pomáhajících profesí. Studenti </w:t>
            </w:r>
            <w:r w:rsidR="00920D23">
              <w:rPr>
                <w:color w:val="000000"/>
                <w:shd w:val="clear" w:color="auto" w:fill="FFFFFF"/>
              </w:rPr>
              <w:br/>
            </w:r>
            <w:r w:rsidRPr="00612754">
              <w:rPr>
                <w:color w:val="000000"/>
                <w:shd w:val="clear" w:color="auto" w:fill="FFFFFF"/>
              </w:rPr>
              <w:t xml:space="preserve">se na přednáškách a seminářích seznamují s potřebnou terminologií užívanou v této oblasti, získávají přehled o metodách sociální práce a o oblastech, na které se sociální práce nejčastěji zaměřuje. V seminářích studenti zpracovávají tematický okruh komplementární k probíraným tématům. Semináře jsou zaměřeny praktičtěji a důraz je kladen na diskusi </w:t>
            </w:r>
            <w:r w:rsidR="00920D23">
              <w:rPr>
                <w:color w:val="000000"/>
                <w:shd w:val="clear" w:color="auto" w:fill="FFFFFF"/>
              </w:rPr>
              <w:br/>
            </w:r>
            <w:r w:rsidRPr="00612754">
              <w:rPr>
                <w:color w:val="000000"/>
                <w:shd w:val="clear" w:color="auto" w:fill="FFFFFF"/>
              </w:rPr>
              <w:t>a sdělování zkušeností. </w:t>
            </w:r>
          </w:p>
          <w:p w:rsidR="007F0D23" w:rsidRPr="00612754" w:rsidRDefault="007F0D23" w:rsidP="00527D68">
            <w:pPr>
              <w:jc w:val="both"/>
            </w:pPr>
            <w:r w:rsidRPr="00612754">
              <w:rPr>
                <w:b/>
              </w:rPr>
              <w:t>Obsah předmětu</w:t>
            </w:r>
          </w:p>
          <w:p w:rsidR="007F0D23" w:rsidRPr="00612754" w:rsidRDefault="007F0D23" w:rsidP="00527D68">
            <w:pPr>
              <w:jc w:val="both"/>
            </w:pPr>
            <w:r w:rsidRPr="00612754">
              <w:rPr>
                <w:color w:val="000000"/>
                <w:shd w:val="clear" w:color="auto" w:fill="FFFFFF"/>
              </w:rPr>
              <w:t>Cíle a funkce sociální práce, základní pojmy. </w:t>
            </w:r>
          </w:p>
          <w:p w:rsidR="007F0D23" w:rsidRPr="00612754" w:rsidRDefault="007F0D23" w:rsidP="00527D68">
            <w:pPr>
              <w:jc w:val="both"/>
            </w:pPr>
            <w:r w:rsidRPr="00612754">
              <w:rPr>
                <w:color w:val="000000"/>
                <w:shd w:val="clear" w:color="auto" w:fill="FFFFFF"/>
              </w:rPr>
              <w:t>Vznik a vývoj sociální práce.</w:t>
            </w:r>
          </w:p>
          <w:p w:rsidR="007F0D23" w:rsidRPr="00612754" w:rsidRDefault="007F0D23" w:rsidP="00527D68">
            <w:pPr>
              <w:jc w:val="both"/>
              <w:rPr>
                <w:color w:val="000000"/>
                <w:shd w:val="clear" w:color="auto" w:fill="FFFFFF"/>
              </w:rPr>
            </w:pPr>
            <w:r w:rsidRPr="00612754">
              <w:rPr>
                <w:color w:val="000000"/>
                <w:shd w:val="clear" w:color="auto" w:fill="FFFFFF"/>
              </w:rPr>
              <w:t>Osobnost sociálního pracovníka. </w:t>
            </w:r>
          </w:p>
          <w:p w:rsidR="007F0D23" w:rsidRPr="00612754" w:rsidRDefault="007F0D23" w:rsidP="00527D68">
            <w:pPr>
              <w:jc w:val="both"/>
              <w:rPr>
                <w:color w:val="000000"/>
                <w:shd w:val="clear" w:color="auto" w:fill="FFFFFF"/>
              </w:rPr>
            </w:pPr>
            <w:r w:rsidRPr="00612754">
              <w:rPr>
                <w:color w:val="000000"/>
                <w:shd w:val="clear" w:color="auto" w:fill="FFFFFF"/>
              </w:rPr>
              <w:t>Etika v sociální práci. </w:t>
            </w:r>
          </w:p>
          <w:p w:rsidR="007F0D23" w:rsidRPr="00612754" w:rsidRDefault="007F0D23" w:rsidP="00527D68">
            <w:pPr>
              <w:jc w:val="both"/>
              <w:rPr>
                <w:color w:val="000000"/>
                <w:shd w:val="clear" w:color="auto" w:fill="FFFFFF"/>
              </w:rPr>
            </w:pPr>
            <w:r w:rsidRPr="00612754">
              <w:rPr>
                <w:color w:val="000000"/>
                <w:shd w:val="clear" w:color="auto" w:fill="FFFFFF"/>
              </w:rPr>
              <w:t>Komunikace v sociální práci.</w:t>
            </w:r>
          </w:p>
          <w:p w:rsidR="007F0D23" w:rsidRPr="00612754" w:rsidRDefault="007F0D23" w:rsidP="00527D68">
            <w:pPr>
              <w:jc w:val="both"/>
              <w:rPr>
                <w:color w:val="000000"/>
                <w:shd w:val="clear" w:color="auto" w:fill="FFFFFF"/>
              </w:rPr>
            </w:pPr>
            <w:r w:rsidRPr="00612754">
              <w:rPr>
                <w:color w:val="000000"/>
                <w:shd w:val="clear" w:color="auto" w:fill="FFFFFF"/>
              </w:rPr>
              <w:t>Teorie sociální práce.</w:t>
            </w:r>
          </w:p>
          <w:p w:rsidR="007F0D23" w:rsidRPr="00612754" w:rsidRDefault="007F0D23" w:rsidP="00527D68">
            <w:pPr>
              <w:jc w:val="both"/>
              <w:rPr>
                <w:color w:val="000000"/>
                <w:shd w:val="clear" w:color="auto" w:fill="FFFFFF"/>
              </w:rPr>
            </w:pPr>
            <w:r w:rsidRPr="00612754">
              <w:rPr>
                <w:color w:val="000000"/>
                <w:shd w:val="clear" w:color="auto" w:fill="FFFFFF"/>
              </w:rPr>
              <w:t>Individuální sociální práce.</w:t>
            </w:r>
          </w:p>
          <w:p w:rsidR="007F0D23" w:rsidRPr="00612754" w:rsidRDefault="007F0D23" w:rsidP="00527D68">
            <w:pPr>
              <w:jc w:val="both"/>
              <w:rPr>
                <w:color w:val="000000"/>
                <w:shd w:val="clear" w:color="auto" w:fill="FFFFFF"/>
              </w:rPr>
            </w:pPr>
            <w:r w:rsidRPr="00612754">
              <w:rPr>
                <w:color w:val="000000"/>
                <w:shd w:val="clear" w:color="auto" w:fill="FFFFFF"/>
              </w:rPr>
              <w:t>Anamnéza a diagnóza v sociální práci.</w:t>
            </w:r>
          </w:p>
          <w:p w:rsidR="007F0D23" w:rsidRPr="00612754" w:rsidRDefault="007F0D23" w:rsidP="00527D68">
            <w:pPr>
              <w:jc w:val="both"/>
              <w:rPr>
                <w:color w:val="000000"/>
                <w:shd w:val="clear" w:color="auto" w:fill="FFFFFF"/>
              </w:rPr>
            </w:pPr>
            <w:r w:rsidRPr="00612754">
              <w:rPr>
                <w:color w:val="000000"/>
                <w:shd w:val="clear" w:color="auto" w:fill="FFFFFF"/>
              </w:rPr>
              <w:t>Typologie klientů.</w:t>
            </w:r>
          </w:p>
          <w:p w:rsidR="007F0D23" w:rsidRPr="00612754" w:rsidRDefault="007F0D23" w:rsidP="00527D68">
            <w:pPr>
              <w:jc w:val="both"/>
              <w:rPr>
                <w:color w:val="000000"/>
                <w:shd w:val="clear" w:color="auto" w:fill="FFFFFF"/>
              </w:rPr>
            </w:pPr>
            <w:r w:rsidRPr="00612754">
              <w:rPr>
                <w:color w:val="000000"/>
                <w:shd w:val="clear" w:color="auto" w:fill="FFFFFF"/>
              </w:rPr>
              <w:t>Sociální práce se skupinou a s komunitou.</w:t>
            </w:r>
          </w:p>
          <w:p w:rsidR="007F0D23" w:rsidRPr="00612754" w:rsidRDefault="007F0D23" w:rsidP="00527D68">
            <w:pPr>
              <w:jc w:val="both"/>
              <w:rPr>
                <w:color w:val="000000"/>
                <w:shd w:val="clear" w:color="auto" w:fill="FFFFFF"/>
              </w:rPr>
            </w:pPr>
            <w:r w:rsidRPr="00612754">
              <w:rPr>
                <w:color w:val="000000"/>
                <w:shd w:val="clear" w:color="auto" w:fill="FFFFFF"/>
              </w:rPr>
              <w:t>Supervize v sociální práci.</w:t>
            </w:r>
          </w:p>
          <w:p w:rsidR="007F0D23" w:rsidRPr="00612754" w:rsidRDefault="007F0D23" w:rsidP="00527D68">
            <w:pPr>
              <w:jc w:val="both"/>
              <w:rPr>
                <w:color w:val="000000"/>
                <w:shd w:val="clear" w:color="auto" w:fill="FFFFFF"/>
              </w:rPr>
            </w:pPr>
            <w:r w:rsidRPr="00612754">
              <w:rPr>
                <w:color w:val="000000"/>
                <w:shd w:val="clear" w:color="auto" w:fill="FFFFFF"/>
              </w:rPr>
              <w:t>Management v sociální práci. </w:t>
            </w:r>
          </w:p>
          <w:p w:rsidR="007F0D23" w:rsidRPr="00612754" w:rsidRDefault="007F0D23" w:rsidP="00527D68">
            <w:pPr>
              <w:jc w:val="both"/>
            </w:pPr>
            <w:r w:rsidRPr="00612754">
              <w:rPr>
                <w:color w:val="000000"/>
                <w:shd w:val="clear" w:color="auto" w:fill="FFFFFF"/>
              </w:rPr>
              <w:t>Sociální služby a probační a mediační služba jako součást sociální práce. </w:t>
            </w:r>
          </w:p>
          <w:p w:rsidR="007F0D23" w:rsidRPr="00612754" w:rsidRDefault="007F0D23" w:rsidP="00527D68">
            <w:pPr>
              <w:jc w:val="both"/>
              <w:rPr>
                <w:b/>
              </w:rPr>
            </w:pPr>
            <w:r w:rsidRPr="00612754">
              <w:rPr>
                <w:b/>
              </w:rPr>
              <w:t>Výstupní kompetence</w:t>
            </w:r>
          </w:p>
          <w:p w:rsidR="007F0D23" w:rsidRDefault="007F0D23" w:rsidP="00527D68">
            <w:pPr>
              <w:jc w:val="both"/>
            </w:pPr>
            <w:r w:rsidRPr="00612754">
              <w:t>Student se orientuje v oblasti sociální práce. Analyzuje vývoj a systém sociální práce ve světě a v ČR. Definuje základní pojmy sociální práce. Orientuje se v teoriích a přístupech sociální práce a je schopen je aplikovat na metody sociální práce. Používá etiku sociální práce jako nástroj profesionality.</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612754" w:rsidRDefault="007F0D23" w:rsidP="00527D68">
            <w:pPr>
              <w:jc w:val="both"/>
              <w:rPr>
                <w:b/>
              </w:rPr>
            </w:pPr>
            <w:r w:rsidRPr="00612754">
              <w:rPr>
                <w:b/>
              </w:rPr>
              <w:t>Povinná literatura</w:t>
            </w:r>
          </w:p>
          <w:p w:rsidR="007F0D23" w:rsidRPr="0082183B" w:rsidRDefault="007F0D23" w:rsidP="00527D68">
            <w:pPr>
              <w:jc w:val="both"/>
              <w:rPr>
                <w:color w:val="000000"/>
                <w:sz w:val="19"/>
                <w:szCs w:val="19"/>
                <w:shd w:val="clear" w:color="auto" w:fill="FFFFFF"/>
              </w:rPr>
            </w:pPr>
            <w:r>
              <w:rPr>
                <w:color w:val="000000"/>
                <w:sz w:val="19"/>
                <w:szCs w:val="19"/>
                <w:shd w:val="clear" w:color="auto" w:fill="FFFFFF"/>
              </w:rPr>
              <w:t>Kopřiva, K</w:t>
            </w:r>
            <w:r w:rsidRPr="0082183B">
              <w:rPr>
                <w:color w:val="000000"/>
                <w:sz w:val="19"/>
                <w:szCs w:val="19"/>
                <w:shd w:val="clear" w:color="auto" w:fill="FFFFFF"/>
              </w:rPr>
              <w:t>. </w:t>
            </w:r>
            <w:r w:rsidRPr="0082183B">
              <w:rPr>
                <w:i/>
                <w:iCs/>
                <w:color w:val="000000"/>
                <w:sz w:val="19"/>
                <w:szCs w:val="19"/>
                <w:shd w:val="clear" w:color="auto" w:fill="FFFFFF"/>
              </w:rPr>
              <w:t>Lidský vztah jako součást profese</w:t>
            </w:r>
            <w:r>
              <w:rPr>
                <w:color w:val="000000"/>
                <w:sz w:val="19"/>
                <w:szCs w:val="19"/>
                <w:shd w:val="clear" w:color="auto" w:fill="FFFFFF"/>
              </w:rPr>
              <w:t xml:space="preserve">. Praha: Portál, 2011. </w:t>
            </w:r>
          </w:p>
          <w:p w:rsidR="007F0D23" w:rsidRPr="00612754" w:rsidRDefault="007F0D23" w:rsidP="00527D68">
            <w:pPr>
              <w:jc w:val="both"/>
              <w:rPr>
                <w:color w:val="000000"/>
                <w:shd w:val="clear" w:color="auto" w:fill="FFFFFF"/>
              </w:rPr>
            </w:pPr>
            <w:r w:rsidRPr="00612754">
              <w:rPr>
                <w:caps/>
                <w:color w:val="000000"/>
                <w:shd w:val="clear" w:color="auto" w:fill="FFFFFF"/>
              </w:rPr>
              <w:t>M</w:t>
            </w:r>
            <w:r w:rsidRPr="00612754">
              <w:rPr>
                <w:color w:val="000000"/>
                <w:shd w:val="clear" w:color="auto" w:fill="FFFFFF"/>
              </w:rPr>
              <w:t>atoušek</w:t>
            </w:r>
            <w:r>
              <w:rPr>
                <w:color w:val="000000"/>
                <w:shd w:val="clear" w:color="auto" w:fill="FFFFFF"/>
              </w:rPr>
              <w:t>, O.</w:t>
            </w:r>
            <w:r w:rsidRPr="00612754">
              <w:rPr>
                <w:color w:val="000000"/>
                <w:shd w:val="clear" w:color="auto" w:fill="FFFFFF"/>
              </w:rPr>
              <w:t xml:space="preserve"> (ed.). </w:t>
            </w:r>
            <w:r w:rsidRPr="00612754">
              <w:rPr>
                <w:i/>
                <w:iCs/>
                <w:color w:val="000000"/>
                <w:shd w:val="clear" w:color="auto" w:fill="FFFFFF"/>
              </w:rPr>
              <w:t>Encyklopedie sociální práce</w:t>
            </w:r>
            <w:r>
              <w:rPr>
                <w:color w:val="000000"/>
                <w:shd w:val="clear" w:color="auto" w:fill="FFFFFF"/>
              </w:rPr>
              <w:t xml:space="preserve">. Praha: Portál, 2013. </w:t>
            </w:r>
          </w:p>
          <w:p w:rsidR="007F0D23" w:rsidRPr="00612754" w:rsidRDefault="007F0D23" w:rsidP="00527D68">
            <w:pPr>
              <w:jc w:val="both"/>
              <w:rPr>
                <w:color w:val="000000"/>
                <w:shd w:val="clear" w:color="auto" w:fill="FFFFFF"/>
              </w:rPr>
            </w:pPr>
            <w:r w:rsidRPr="00612754">
              <w:rPr>
                <w:color w:val="000000"/>
                <w:shd w:val="clear" w:color="auto" w:fill="FFFFFF"/>
              </w:rPr>
              <w:t>M</w:t>
            </w:r>
            <w:r>
              <w:rPr>
                <w:color w:val="000000"/>
                <w:shd w:val="clear" w:color="auto" w:fill="FFFFFF"/>
              </w:rPr>
              <w:t>izrahi, T., Davis, L</w:t>
            </w:r>
            <w:r w:rsidRPr="00612754">
              <w:rPr>
                <w:color w:val="000000"/>
                <w:shd w:val="clear" w:color="auto" w:fill="FFFFFF"/>
              </w:rPr>
              <w:t>. </w:t>
            </w:r>
            <w:r w:rsidRPr="00612754">
              <w:rPr>
                <w:i/>
                <w:iCs/>
                <w:color w:val="000000"/>
                <w:shd w:val="clear" w:color="auto" w:fill="FFFFFF"/>
              </w:rPr>
              <w:t>Encyklopedia</w:t>
            </w:r>
            <w:r>
              <w:rPr>
                <w:i/>
                <w:iCs/>
                <w:color w:val="000000"/>
                <w:shd w:val="clear" w:color="auto" w:fill="FFFFFF"/>
              </w:rPr>
              <w:t xml:space="preserve"> </w:t>
            </w:r>
            <w:r w:rsidRPr="00612754">
              <w:rPr>
                <w:i/>
                <w:iCs/>
                <w:color w:val="000000"/>
                <w:shd w:val="clear" w:color="auto" w:fill="FFFFFF"/>
              </w:rPr>
              <w:t>of</w:t>
            </w:r>
            <w:r>
              <w:rPr>
                <w:i/>
                <w:iCs/>
                <w:color w:val="000000"/>
                <w:shd w:val="clear" w:color="auto" w:fill="FFFFFF"/>
              </w:rPr>
              <w:t xml:space="preserve"> </w:t>
            </w:r>
            <w:r w:rsidRPr="00612754">
              <w:rPr>
                <w:i/>
                <w:iCs/>
                <w:color w:val="000000"/>
                <w:shd w:val="clear" w:color="auto" w:fill="FFFFFF"/>
              </w:rPr>
              <w:t>social</w:t>
            </w:r>
            <w:r>
              <w:rPr>
                <w:i/>
                <w:iCs/>
                <w:color w:val="000000"/>
                <w:shd w:val="clear" w:color="auto" w:fill="FFFFFF"/>
              </w:rPr>
              <w:t xml:space="preserve"> </w:t>
            </w:r>
            <w:r w:rsidRPr="00612754">
              <w:rPr>
                <w:i/>
                <w:iCs/>
                <w:color w:val="000000"/>
                <w:shd w:val="clear" w:color="auto" w:fill="FFFFFF"/>
              </w:rPr>
              <w:t>work</w:t>
            </w:r>
            <w:r w:rsidRPr="00612754">
              <w:rPr>
                <w:color w:val="000000"/>
                <w:shd w:val="clear" w:color="auto" w:fill="FFFFFF"/>
              </w:rPr>
              <w:t xml:space="preserve">. Oxford, 2010. </w:t>
            </w:r>
            <w:r>
              <w:rPr>
                <w:color w:val="000000"/>
                <w:shd w:val="clear" w:color="auto" w:fill="FFFFFF"/>
              </w:rPr>
              <w:t xml:space="preserve"> </w:t>
            </w:r>
          </w:p>
          <w:p w:rsidR="007F0D23" w:rsidRPr="0082183B" w:rsidRDefault="007F0D23" w:rsidP="00527D68">
            <w:pPr>
              <w:jc w:val="both"/>
              <w:rPr>
                <w:color w:val="000000"/>
                <w:sz w:val="19"/>
                <w:szCs w:val="19"/>
                <w:shd w:val="clear" w:color="auto" w:fill="FFFFFF"/>
              </w:rPr>
            </w:pPr>
            <w:r>
              <w:rPr>
                <w:color w:val="000000"/>
                <w:sz w:val="19"/>
                <w:szCs w:val="19"/>
                <w:shd w:val="clear" w:color="auto" w:fill="FFFFFF"/>
              </w:rPr>
              <w:t>Navrátil, P</w:t>
            </w:r>
            <w:r w:rsidRPr="0082183B">
              <w:rPr>
                <w:color w:val="000000"/>
                <w:sz w:val="19"/>
                <w:szCs w:val="19"/>
                <w:shd w:val="clear" w:color="auto" w:fill="FFFFFF"/>
              </w:rPr>
              <w:t>. </w:t>
            </w:r>
            <w:r w:rsidRPr="0082183B">
              <w:rPr>
                <w:i/>
                <w:iCs/>
                <w:color w:val="000000"/>
                <w:sz w:val="19"/>
                <w:szCs w:val="19"/>
                <w:shd w:val="clear" w:color="auto" w:fill="FFFFFF"/>
              </w:rPr>
              <w:t>Teorie a metody sociální práce</w:t>
            </w:r>
            <w:r>
              <w:rPr>
                <w:color w:val="000000"/>
                <w:sz w:val="19"/>
                <w:szCs w:val="19"/>
                <w:shd w:val="clear" w:color="auto" w:fill="FFFFFF"/>
              </w:rPr>
              <w:t>. Brno: Marek Zeman, 2001.</w:t>
            </w:r>
          </w:p>
          <w:p w:rsidR="007F0D23" w:rsidRDefault="007F0D23" w:rsidP="00527D68">
            <w:pPr>
              <w:jc w:val="both"/>
              <w:rPr>
                <w:sz w:val="19"/>
                <w:szCs w:val="19"/>
              </w:rPr>
            </w:pPr>
            <w:r>
              <w:rPr>
                <w:color w:val="000000"/>
                <w:sz w:val="19"/>
                <w:szCs w:val="19"/>
                <w:shd w:val="clear" w:color="auto" w:fill="FFFFFF"/>
              </w:rPr>
              <w:t>Payne, M</w:t>
            </w:r>
            <w:r w:rsidRPr="0082183B">
              <w:rPr>
                <w:color w:val="000000"/>
                <w:sz w:val="19"/>
                <w:szCs w:val="19"/>
                <w:shd w:val="clear" w:color="auto" w:fill="FFFFFF"/>
              </w:rPr>
              <w:t xml:space="preserve">. </w:t>
            </w:r>
            <w:r w:rsidRPr="0082183B">
              <w:rPr>
                <w:i/>
                <w:color w:val="000000"/>
                <w:sz w:val="19"/>
                <w:szCs w:val="19"/>
                <w:shd w:val="clear" w:color="auto" w:fill="FFFFFF"/>
              </w:rPr>
              <w:t>Modern</w:t>
            </w:r>
            <w:r>
              <w:rPr>
                <w:i/>
                <w:color w:val="000000"/>
                <w:sz w:val="19"/>
                <w:szCs w:val="19"/>
                <w:shd w:val="clear" w:color="auto" w:fill="FFFFFF"/>
              </w:rPr>
              <w:t xml:space="preserve"> </w:t>
            </w:r>
            <w:r w:rsidRPr="0082183B">
              <w:rPr>
                <w:i/>
                <w:color w:val="000000"/>
                <w:sz w:val="19"/>
                <w:szCs w:val="19"/>
                <w:shd w:val="clear" w:color="auto" w:fill="FFFFFF"/>
              </w:rPr>
              <w:t>Social</w:t>
            </w:r>
            <w:r>
              <w:rPr>
                <w:i/>
                <w:color w:val="000000"/>
                <w:sz w:val="19"/>
                <w:szCs w:val="19"/>
                <w:shd w:val="clear" w:color="auto" w:fill="FFFFFF"/>
              </w:rPr>
              <w:t xml:space="preserve"> </w:t>
            </w:r>
            <w:r w:rsidRPr="0082183B">
              <w:rPr>
                <w:i/>
                <w:color w:val="000000"/>
                <w:sz w:val="19"/>
                <w:szCs w:val="19"/>
                <w:shd w:val="clear" w:color="auto" w:fill="FFFFFF"/>
              </w:rPr>
              <w:t>Work</w:t>
            </w:r>
            <w:r>
              <w:rPr>
                <w:i/>
                <w:color w:val="000000"/>
                <w:sz w:val="19"/>
                <w:szCs w:val="19"/>
                <w:shd w:val="clear" w:color="auto" w:fill="FFFFFF"/>
              </w:rPr>
              <w:t xml:space="preserve"> </w:t>
            </w:r>
            <w:r w:rsidRPr="0082183B">
              <w:rPr>
                <w:i/>
                <w:color w:val="000000"/>
                <w:sz w:val="19"/>
                <w:szCs w:val="19"/>
                <w:shd w:val="clear" w:color="auto" w:fill="FFFFFF"/>
              </w:rPr>
              <w:t>Theory.</w:t>
            </w:r>
            <w:r>
              <w:t xml:space="preserve"> Palgrave Macmillan,</w:t>
            </w:r>
            <w:r w:rsidRPr="0082183B">
              <w:rPr>
                <w:sz w:val="19"/>
                <w:szCs w:val="19"/>
              </w:rPr>
              <w:t xml:space="preserve"> 2014</w:t>
            </w:r>
          </w:p>
          <w:p w:rsidR="007F0D23" w:rsidRPr="00161848" w:rsidRDefault="007F0D23" w:rsidP="00527D68">
            <w:pPr>
              <w:jc w:val="both"/>
              <w:rPr>
                <w:sz w:val="19"/>
                <w:szCs w:val="19"/>
              </w:rPr>
            </w:pPr>
            <w:r w:rsidRPr="0082183B">
              <w:rPr>
                <w:b/>
                <w:sz w:val="19"/>
                <w:szCs w:val="19"/>
              </w:rPr>
              <w:t>Doporučená literatura</w:t>
            </w:r>
          </w:p>
          <w:p w:rsidR="007F0D23" w:rsidRPr="0082183B" w:rsidRDefault="007F0D23" w:rsidP="00527D68">
            <w:pPr>
              <w:jc w:val="both"/>
              <w:rPr>
                <w:sz w:val="19"/>
                <w:szCs w:val="19"/>
              </w:rPr>
            </w:pPr>
            <w:r>
              <w:rPr>
                <w:color w:val="000000"/>
                <w:sz w:val="19"/>
                <w:szCs w:val="19"/>
                <w:shd w:val="clear" w:color="auto" w:fill="FFFFFF"/>
              </w:rPr>
              <w:t>Kodymová, P</w:t>
            </w:r>
            <w:r w:rsidRPr="0082183B">
              <w:rPr>
                <w:color w:val="000000"/>
                <w:sz w:val="19"/>
                <w:szCs w:val="19"/>
                <w:shd w:val="clear" w:color="auto" w:fill="FFFFFF"/>
              </w:rPr>
              <w:t xml:space="preserve">. </w:t>
            </w:r>
            <w:r w:rsidRPr="0082183B">
              <w:rPr>
                <w:i/>
                <w:color w:val="000000"/>
                <w:sz w:val="19"/>
                <w:szCs w:val="19"/>
                <w:shd w:val="clear" w:color="auto" w:fill="FFFFFF"/>
              </w:rPr>
              <w:t xml:space="preserve">Historie české sociální práce v letech 1918 - 1948. </w:t>
            </w:r>
            <w:r>
              <w:rPr>
                <w:color w:val="000000"/>
                <w:sz w:val="19"/>
                <w:szCs w:val="19"/>
                <w:shd w:val="clear" w:color="auto" w:fill="FFFFFF"/>
              </w:rPr>
              <w:t>Praha:</w:t>
            </w:r>
            <w:r w:rsidRPr="0082183B">
              <w:rPr>
                <w:color w:val="000000"/>
                <w:sz w:val="19"/>
                <w:szCs w:val="19"/>
                <w:shd w:val="clear" w:color="auto" w:fill="FFFFFF"/>
              </w:rPr>
              <w:t xml:space="preserve"> </w:t>
            </w:r>
            <w:r>
              <w:rPr>
                <w:color w:val="000000"/>
                <w:sz w:val="19"/>
                <w:szCs w:val="19"/>
                <w:shd w:val="clear" w:color="auto" w:fill="FFFFFF"/>
              </w:rPr>
              <w:t xml:space="preserve">Karolinum, </w:t>
            </w:r>
            <w:r w:rsidRPr="0082183B">
              <w:rPr>
                <w:color w:val="000000"/>
                <w:sz w:val="19"/>
                <w:szCs w:val="19"/>
                <w:shd w:val="clear" w:color="auto" w:fill="FFFFFF"/>
              </w:rPr>
              <w:t xml:space="preserve">2014. </w:t>
            </w:r>
          </w:p>
          <w:p w:rsidR="007F0D23" w:rsidRDefault="007F0D23" w:rsidP="00527D68">
            <w:pPr>
              <w:jc w:val="both"/>
              <w:rPr>
                <w:color w:val="000000"/>
                <w:sz w:val="19"/>
                <w:szCs w:val="19"/>
                <w:shd w:val="clear" w:color="auto" w:fill="FFFFFF"/>
              </w:rPr>
            </w:pPr>
            <w:r w:rsidRPr="0082183B">
              <w:rPr>
                <w:color w:val="000000"/>
                <w:sz w:val="19"/>
                <w:szCs w:val="19"/>
                <w:shd w:val="clear" w:color="auto" w:fill="FFFFFF"/>
              </w:rPr>
              <w:t>M</w:t>
            </w:r>
            <w:r>
              <w:rPr>
                <w:color w:val="000000"/>
                <w:sz w:val="19"/>
                <w:szCs w:val="19"/>
                <w:shd w:val="clear" w:color="auto" w:fill="FFFFFF"/>
              </w:rPr>
              <w:t>atoušek, O</w:t>
            </w:r>
            <w:r w:rsidRPr="0082183B">
              <w:rPr>
                <w:color w:val="000000"/>
                <w:sz w:val="19"/>
                <w:szCs w:val="19"/>
                <w:shd w:val="clear" w:color="auto" w:fill="FFFFFF"/>
              </w:rPr>
              <w:t>. </w:t>
            </w:r>
            <w:r w:rsidRPr="0082183B">
              <w:rPr>
                <w:i/>
                <w:iCs/>
                <w:color w:val="000000"/>
                <w:sz w:val="19"/>
                <w:szCs w:val="19"/>
                <w:shd w:val="clear" w:color="auto" w:fill="FFFFFF"/>
              </w:rPr>
              <w:t>Sociální práce v praxi</w:t>
            </w:r>
            <w:r>
              <w:rPr>
                <w:color w:val="000000"/>
                <w:sz w:val="19"/>
                <w:szCs w:val="19"/>
                <w:shd w:val="clear" w:color="auto" w:fill="FFFFFF"/>
              </w:rPr>
              <w:t xml:space="preserve">. Praha: Portál, </w:t>
            </w:r>
            <w:r w:rsidRPr="0082183B">
              <w:rPr>
                <w:color w:val="000000"/>
                <w:sz w:val="19"/>
                <w:szCs w:val="19"/>
                <w:shd w:val="clear" w:color="auto" w:fill="FFFFFF"/>
              </w:rPr>
              <w:t xml:space="preserve">2010. </w:t>
            </w:r>
          </w:p>
          <w:p w:rsidR="007F0D23" w:rsidRDefault="007F0D23" w:rsidP="00527D68">
            <w:pPr>
              <w:jc w:val="both"/>
              <w:rPr>
                <w:color w:val="000000"/>
                <w:sz w:val="19"/>
                <w:szCs w:val="19"/>
                <w:shd w:val="clear" w:color="auto" w:fill="FFFFFF"/>
              </w:rPr>
            </w:pPr>
            <w:r>
              <w:rPr>
                <w:color w:val="000000"/>
                <w:sz w:val="19"/>
                <w:szCs w:val="19"/>
                <w:shd w:val="clear" w:color="auto" w:fill="FFFFFF"/>
              </w:rPr>
              <w:t>Matoušek, O</w:t>
            </w:r>
            <w:r w:rsidRPr="0082183B">
              <w:rPr>
                <w:color w:val="000000"/>
                <w:sz w:val="19"/>
                <w:szCs w:val="19"/>
                <w:shd w:val="clear" w:color="auto" w:fill="FFFFFF"/>
              </w:rPr>
              <w:t>. </w:t>
            </w:r>
            <w:r w:rsidRPr="0082183B">
              <w:rPr>
                <w:i/>
                <w:iCs/>
                <w:color w:val="000000"/>
                <w:sz w:val="19"/>
                <w:szCs w:val="19"/>
                <w:shd w:val="clear" w:color="auto" w:fill="FFFFFF"/>
              </w:rPr>
              <w:t>Základy sociální práce</w:t>
            </w:r>
            <w:r>
              <w:rPr>
                <w:color w:val="000000"/>
                <w:sz w:val="19"/>
                <w:szCs w:val="19"/>
                <w:shd w:val="clear" w:color="auto" w:fill="FFFFFF"/>
              </w:rPr>
              <w:t>. Praha:</w:t>
            </w:r>
            <w:r w:rsidRPr="0082183B">
              <w:rPr>
                <w:color w:val="000000"/>
                <w:sz w:val="19"/>
                <w:szCs w:val="19"/>
                <w:shd w:val="clear" w:color="auto" w:fill="FFFFFF"/>
              </w:rPr>
              <w:t xml:space="preserve"> </w:t>
            </w:r>
            <w:r>
              <w:rPr>
                <w:color w:val="000000"/>
                <w:sz w:val="19"/>
                <w:szCs w:val="19"/>
                <w:shd w:val="clear" w:color="auto" w:fill="FFFFFF"/>
              </w:rPr>
              <w:t xml:space="preserve">Portál, </w:t>
            </w:r>
            <w:r w:rsidRPr="0082183B">
              <w:rPr>
                <w:color w:val="000000"/>
                <w:sz w:val="19"/>
                <w:szCs w:val="19"/>
                <w:shd w:val="clear" w:color="auto" w:fill="FFFFFF"/>
              </w:rPr>
              <w:t xml:space="preserve">2012. </w:t>
            </w:r>
          </w:p>
          <w:p w:rsidR="007F0D23" w:rsidRPr="00920D23" w:rsidRDefault="007F0D23" w:rsidP="00527D68">
            <w:pPr>
              <w:jc w:val="both"/>
              <w:rPr>
                <w:color w:val="000000"/>
                <w:sz w:val="19"/>
                <w:szCs w:val="19"/>
                <w:shd w:val="clear" w:color="auto" w:fill="FFFFFF"/>
              </w:rPr>
            </w:pPr>
            <w:r w:rsidRPr="0082183B">
              <w:rPr>
                <w:color w:val="000000"/>
                <w:sz w:val="19"/>
                <w:szCs w:val="19"/>
                <w:shd w:val="clear" w:color="auto" w:fill="FFFFFF"/>
              </w:rPr>
              <w:t>Ú</w:t>
            </w:r>
            <w:r>
              <w:rPr>
                <w:color w:val="000000"/>
                <w:sz w:val="19"/>
                <w:szCs w:val="19"/>
                <w:shd w:val="clear" w:color="auto" w:fill="FFFFFF"/>
              </w:rPr>
              <w:t>lehla, I</w:t>
            </w:r>
            <w:r w:rsidRPr="0082183B">
              <w:rPr>
                <w:color w:val="000000"/>
                <w:sz w:val="19"/>
                <w:szCs w:val="19"/>
                <w:shd w:val="clear" w:color="auto" w:fill="FFFFFF"/>
              </w:rPr>
              <w:t>. </w:t>
            </w:r>
            <w:r w:rsidRPr="0082183B">
              <w:rPr>
                <w:i/>
                <w:iCs/>
                <w:color w:val="000000"/>
                <w:sz w:val="19"/>
                <w:szCs w:val="19"/>
                <w:shd w:val="clear" w:color="auto" w:fill="FFFFFF"/>
              </w:rPr>
              <w:t>Umění pomáhat</w:t>
            </w:r>
            <w:r w:rsidRPr="0082183B">
              <w:rPr>
                <w:color w:val="000000"/>
                <w:sz w:val="19"/>
                <w:szCs w:val="19"/>
                <w:shd w:val="clear" w:color="auto" w:fill="FFFFFF"/>
              </w:rPr>
              <w:t>. Praha</w:t>
            </w:r>
            <w:r>
              <w:rPr>
                <w:color w:val="000000"/>
                <w:sz w:val="19"/>
                <w:szCs w:val="19"/>
                <w:shd w:val="clear" w:color="auto" w:fill="FFFFFF"/>
              </w:rPr>
              <w:t>: SLON</w:t>
            </w:r>
            <w:r w:rsidRPr="0082183B">
              <w:rPr>
                <w:color w:val="000000"/>
                <w:sz w:val="19"/>
                <w:szCs w:val="19"/>
                <w:shd w:val="clear" w:color="auto" w:fill="FFFFFF"/>
              </w:rPr>
              <w:t xml:space="preserve">, 2005. </w:t>
            </w:r>
          </w:p>
        </w:tc>
      </w:tr>
    </w:tbl>
    <w:p w:rsidR="007F0D23" w:rsidRDefault="007F0D23" w:rsidP="007F0D23"/>
    <w:p w:rsidR="007F0D23" w:rsidRDefault="007F0D23" w:rsidP="007F0D23"/>
    <w:p w:rsidR="007F0D23" w:rsidRDefault="007F0D23" w:rsidP="007F0D23"/>
    <w:p w:rsidR="007F0D23" w:rsidRDefault="007F0D23" w:rsidP="007F0D23">
      <w:pPr>
        <w:spacing w:after="200" w:line="27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7F0D23" w:rsidRDefault="007F0D23" w:rsidP="00527D68">
            <w:pPr>
              <w:spacing w:line="276" w:lineRule="auto"/>
              <w:jc w:val="both"/>
              <w:rPr>
                <w:b/>
                <w:sz w:val="28"/>
                <w:lang w:eastAsia="en-US"/>
              </w:rPr>
            </w:pPr>
            <w:r>
              <w:lastRenderedPageBreak/>
              <w:br w:type="page"/>
            </w:r>
            <w:r>
              <w:rPr>
                <w:b/>
                <w:sz w:val="28"/>
                <w:lang w:eastAsia="en-US"/>
              </w:rPr>
              <w:t>B-III – Charakteristika studijního předmětu</w:t>
            </w:r>
          </w:p>
        </w:tc>
      </w:tr>
      <w:tr w:rsidR="007F0D23" w:rsidTr="00527D68">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Základy didaktiky</w:t>
            </w: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1./ZS</w:t>
            </w: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14p + 14s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4</w:t>
            </w: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Zk</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 xml:space="preserve">přednáška </w:t>
            </w:r>
          </w:p>
          <w:p w:rsidR="007F0D23" w:rsidRDefault="007F0D23" w:rsidP="00527D68">
            <w:pPr>
              <w:spacing w:line="276" w:lineRule="auto"/>
              <w:jc w:val="both"/>
              <w:rPr>
                <w:lang w:eastAsia="en-US"/>
              </w:rPr>
            </w:pPr>
            <w:r>
              <w:rPr>
                <w:lang w:eastAsia="en-US"/>
              </w:rPr>
              <w:t>seminář</w:t>
            </w: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7F0D23" w:rsidRDefault="007F0D23" w:rsidP="006F62E0">
            <w:pPr>
              <w:jc w:val="both"/>
              <w:rPr>
                <w:lang w:eastAsia="en-US"/>
              </w:rPr>
            </w:pPr>
            <w:r>
              <w:rPr>
                <w:lang w:eastAsia="en-US"/>
              </w:rPr>
              <w:t xml:space="preserve">Zkouška </w:t>
            </w:r>
            <w:del w:id="99" w:author="*" w:date="2018-05-28T13:29:00Z">
              <w:r w:rsidDel="006F62E0">
                <w:rPr>
                  <w:lang w:eastAsia="en-US"/>
                </w:rPr>
                <w:delText xml:space="preserve">ústní nebo </w:delText>
              </w:r>
            </w:del>
            <w:r>
              <w:rPr>
                <w:lang w:eastAsia="en-US"/>
              </w:rPr>
              <w:t>písemnou formou. Portfolio úkolů zadávaných v průběhu seminářů.</w:t>
            </w:r>
          </w:p>
        </w:tc>
      </w:tr>
      <w:tr w:rsidR="007F0D23" w:rsidTr="00527D68">
        <w:trPr>
          <w:trHeight w:val="250"/>
        </w:trPr>
        <w:tc>
          <w:tcPr>
            <w:tcW w:w="9855" w:type="dxa"/>
            <w:gridSpan w:val="8"/>
            <w:tcBorders>
              <w:top w:val="nil"/>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p>
        </w:tc>
      </w:tr>
      <w:tr w:rsidR="007F0D23" w:rsidTr="00527D6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PhDr. Zuzana Hrnčiříková, Ph.D.</w:t>
            </w:r>
          </w:p>
        </w:tc>
      </w:tr>
      <w:tr w:rsidR="007F0D23" w:rsidTr="00527D6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7F0D23" w:rsidRDefault="007F0D23" w:rsidP="00527D68">
            <w:pPr>
              <w:spacing w:line="276" w:lineRule="auto"/>
              <w:jc w:val="both"/>
              <w:rPr>
                <w:lang w:eastAsia="en-US"/>
              </w:rPr>
            </w:pPr>
          </w:p>
        </w:tc>
      </w:tr>
      <w:tr w:rsidR="007F0D23" w:rsidTr="00527D68">
        <w:trPr>
          <w:trHeight w:val="324"/>
        </w:trPr>
        <w:tc>
          <w:tcPr>
            <w:tcW w:w="9855" w:type="dxa"/>
            <w:gridSpan w:val="8"/>
            <w:tcBorders>
              <w:top w:val="nil"/>
              <w:left w:val="single" w:sz="4" w:space="0" w:color="auto"/>
              <w:bottom w:val="single" w:sz="4" w:space="0" w:color="auto"/>
              <w:right w:val="single" w:sz="4" w:space="0" w:color="auto"/>
            </w:tcBorders>
          </w:tcPr>
          <w:p w:rsidR="007F0D23" w:rsidRDefault="007F0D23" w:rsidP="002807AB">
            <w:pPr>
              <w:jc w:val="both"/>
              <w:rPr>
                <w:lang w:eastAsia="en-US"/>
              </w:rPr>
            </w:pPr>
            <w:r>
              <w:rPr>
                <w:lang w:eastAsia="en-US"/>
              </w:rPr>
              <w:t>PhDr. Zuzana Hrnčiříková, Ph.D.</w:t>
            </w: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7F0D23" w:rsidRDefault="007F0D23" w:rsidP="00527D68">
            <w:pPr>
              <w:spacing w:line="276" w:lineRule="auto"/>
              <w:jc w:val="both"/>
              <w:rPr>
                <w:lang w:eastAsia="en-US"/>
              </w:rPr>
            </w:pPr>
          </w:p>
        </w:tc>
      </w:tr>
      <w:tr w:rsidR="007F0D23" w:rsidTr="00527D68">
        <w:trPr>
          <w:trHeight w:val="3938"/>
        </w:trPr>
        <w:tc>
          <w:tcPr>
            <w:tcW w:w="9855" w:type="dxa"/>
            <w:gridSpan w:val="8"/>
            <w:tcBorders>
              <w:top w:val="nil"/>
              <w:left w:val="single" w:sz="4" w:space="0" w:color="auto"/>
              <w:bottom w:val="single" w:sz="12" w:space="0" w:color="auto"/>
              <w:right w:val="single" w:sz="4" w:space="0" w:color="auto"/>
            </w:tcBorders>
          </w:tcPr>
          <w:p w:rsidR="007F0D23" w:rsidRPr="002807AB" w:rsidRDefault="007F0D23" w:rsidP="002807AB">
            <w:pPr>
              <w:jc w:val="both"/>
              <w:rPr>
                <w:b/>
                <w:szCs w:val="19"/>
                <w:lang w:eastAsia="en-US"/>
              </w:rPr>
            </w:pPr>
            <w:r w:rsidRPr="002807AB">
              <w:rPr>
                <w:b/>
                <w:szCs w:val="19"/>
                <w:lang w:eastAsia="en-US"/>
              </w:rPr>
              <w:t>Cíl předmětu</w:t>
            </w:r>
          </w:p>
          <w:p w:rsidR="00934432" w:rsidRPr="00BB234F" w:rsidRDefault="007F0D23" w:rsidP="00934432">
            <w:pPr>
              <w:jc w:val="both"/>
              <w:rPr>
                <w:ins w:id="100" w:author="Zuzana Hrnčiříková" w:date="2018-05-26T16:11:00Z"/>
                <w:lang w:eastAsia="en-US"/>
              </w:rPr>
            </w:pPr>
            <w:r w:rsidRPr="002807AB">
              <w:rPr>
                <w:szCs w:val="19"/>
                <w:lang w:eastAsia="en-US"/>
              </w:rPr>
              <w:t xml:space="preserve">Cílem předmětu je seznámit studenty s vybranými koncepty teorie edukačních procesů v systémových souvislostech, </w:t>
            </w:r>
            <w:r w:rsidR="002807AB" w:rsidRPr="002807AB">
              <w:rPr>
                <w:szCs w:val="19"/>
                <w:lang w:eastAsia="en-US"/>
              </w:rPr>
              <w:br/>
            </w:r>
            <w:r w:rsidRPr="002807AB">
              <w:rPr>
                <w:szCs w:val="19"/>
                <w:lang w:eastAsia="en-US"/>
              </w:rPr>
              <w:t>a to zejména s ohledem na teorii kurikula. Důraz je kladen na vysvětlení základních didaktických kategorií. Studenti jsou vedeni k pochopení všech souvislostí výukového procesu</w:t>
            </w:r>
            <w:del w:id="101" w:author="Zuzana Hrnčiříková" w:date="2018-05-26T16:11:00Z">
              <w:r w:rsidRPr="002807AB" w:rsidDel="00934432">
                <w:rPr>
                  <w:szCs w:val="19"/>
                  <w:lang w:eastAsia="en-US"/>
                </w:rPr>
                <w:delText>.</w:delText>
              </w:r>
            </w:del>
            <w:ins w:id="102" w:author="Zuzana Hrnčiříková" w:date="2018-05-26T16:11:00Z">
              <w:r w:rsidR="00934432">
                <w:rPr>
                  <w:szCs w:val="19"/>
                  <w:lang w:eastAsia="en-US"/>
                </w:rPr>
                <w:t xml:space="preserve"> </w:t>
              </w:r>
              <w:r w:rsidR="00934432">
                <w:rPr>
                  <w:lang w:eastAsia="en-US"/>
                </w:rPr>
                <w:t xml:space="preserve">tak, aby byli schopni realizovat edukační aktivity v rámci pomáhajících profesí. </w:t>
              </w:r>
            </w:ins>
          </w:p>
          <w:p w:rsidR="007F0D23" w:rsidRPr="002807AB" w:rsidDel="00934432" w:rsidRDefault="007F0D23" w:rsidP="002807AB">
            <w:pPr>
              <w:jc w:val="both"/>
              <w:rPr>
                <w:del w:id="103" w:author="Zuzana Hrnčiříková" w:date="2018-05-26T16:11:00Z"/>
                <w:szCs w:val="19"/>
                <w:lang w:eastAsia="en-US"/>
              </w:rPr>
            </w:pPr>
          </w:p>
          <w:p w:rsidR="007F0D23" w:rsidRPr="002807AB" w:rsidRDefault="007F0D23" w:rsidP="002807AB">
            <w:pPr>
              <w:jc w:val="both"/>
              <w:rPr>
                <w:szCs w:val="19"/>
                <w:lang w:eastAsia="en-US"/>
              </w:rPr>
            </w:pPr>
            <w:r w:rsidRPr="002807AB">
              <w:rPr>
                <w:b/>
                <w:szCs w:val="19"/>
                <w:lang w:eastAsia="en-US"/>
              </w:rPr>
              <w:t>Obsah předmětu</w:t>
            </w:r>
          </w:p>
          <w:p w:rsidR="007F0D23" w:rsidRPr="002807AB" w:rsidRDefault="007F0D23" w:rsidP="002807AB">
            <w:pPr>
              <w:jc w:val="both"/>
              <w:rPr>
                <w:szCs w:val="19"/>
                <w:lang w:eastAsia="en-US"/>
              </w:rPr>
            </w:pPr>
            <w:r w:rsidRPr="002807AB">
              <w:rPr>
                <w:szCs w:val="19"/>
                <w:lang w:eastAsia="en-US"/>
              </w:rPr>
              <w:t xml:space="preserve">Vymezení didaktiky a jejího místa v systému pedagogických věd. </w:t>
            </w:r>
          </w:p>
          <w:p w:rsidR="007F0D23" w:rsidRPr="002807AB" w:rsidRDefault="007F0D23" w:rsidP="002807AB">
            <w:pPr>
              <w:jc w:val="both"/>
              <w:rPr>
                <w:szCs w:val="19"/>
                <w:lang w:eastAsia="en-US"/>
              </w:rPr>
            </w:pPr>
            <w:del w:id="104" w:author="Zuzana Hrnčiříková" w:date="2018-05-26T16:10:00Z">
              <w:r w:rsidRPr="002807AB" w:rsidDel="00934432">
                <w:rPr>
                  <w:szCs w:val="19"/>
                  <w:lang w:eastAsia="en-US"/>
                </w:rPr>
                <w:delText>Proměny školního kurikula v historickém kontextu (aktuálně RVP, ŠVP)</w:delText>
              </w:r>
            </w:del>
            <w:r w:rsidRPr="002807AB">
              <w:rPr>
                <w:szCs w:val="19"/>
                <w:lang w:eastAsia="en-US"/>
              </w:rPr>
              <w:t xml:space="preserve">. </w:t>
            </w:r>
          </w:p>
          <w:p w:rsidR="007F0D23" w:rsidRPr="002807AB" w:rsidRDefault="007F0D23" w:rsidP="002807AB">
            <w:pPr>
              <w:jc w:val="both"/>
              <w:rPr>
                <w:szCs w:val="19"/>
                <w:lang w:eastAsia="en-US"/>
              </w:rPr>
            </w:pPr>
            <w:r w:rsidRPr="002807AB">
              <w:rPr>
                <w:szCs w:val="19"/>
                <w:lang w:eastAsia="en-US"/>
              </w:rPr>
              <w:t xml:space="preserve">Výukové cíle (pojem, vlastnosti výukových cílů, taxonomie výukových cílů). </w:t>
            </w:r>
            <w:ins w:id="105" w:author="Zuzana Hrnčiříková" w:date="2018-05-26T16:12:00Z">
              <w:r w:rsidR="00934432">
                <w:rPr>
                  <w:szCs w:val="19"/>
                  <w:lang w:eastAsia="en-US"/>
                </w:rPr>
                <w:t>Práce s výukovými cíli v rámci vzdělávání různých skupin klientů.</w:t>
              </w:r>
            </w:ins>
          </w:p>
          <w:p w:rsidR="007F0D23" w:rsidRPr="002807AB" w:rsidRDefault="007F0D23" w:rsidP="002807AB">
            <w:pPr>
              <w:jc w:val="both"/>
              <w:rPr>
                <w:szCs w:val="19"/>
                <w:lang w:eastAsia="en-US"/>
              </w:rPr>
            </w:pPr>
            <w:r w:rsidRPr="002807AB">
              <w:rPr>
                <w:szCs w:val="19"/>
                <w:lang w:eastAsia="en-US"/>
              </w:rPr>
              <w:t>Organizační formy výuky (vysvětlení pojmu, základní typologie)</w:t>
            </w:r>
            <w:ins w:id="106" w:author="Zuzana Hrnčiříková" w:date="2018-05-26T16:12:00Z">
              <w:r w:rsidR="007708AE">
                <w:rPr>
                  <w:szCs w:val="19"/>
                  <w:lang w:eastAsia="en-US"/>
                </w:rPr>
                <w:t xml:space="preserve"> </w:t>
              </w:r>
            </w:ins>
            <w:del w:id="107" w:author="Zuzana Hrnčiříková" w:date="2018-05-26T16:12:00Z">
              <w:r w:rsidRPr="002807AB" w:rsidDel="007708AE">
                <w:rPr>
                  <w:szCs w:val="19"/>
                  <w:lang w:eastAsia="en-US"/>
                </w:rPr>
                <w:delText>.</w:delText>
              </w:r>
            </w:del>
            <w:ins w:id="108" w:author="Zuzana Hrnčiříková" w:date="2018-05-26T16:12:00Z">
              <w:r w:rsidR="007708AE">
                <w:rPr>
                  <w:szCs w:val="19"/>
                  <w:lang w:eastAsia="en-US"/>
                </w:rPr>
                <w:t xml:space="preserve"> a jejich využití v</w:t>
              </w:r>
            </w:ins>
            <w:ins w:id="109" w:author="Zuzana Hrnčiříková" w:date="2018-05-26T16:13:00Z">
              <w:r w:rsidR="007708AE">
                <w:rPr>
                  <w:szCs w:val="19"/>
                  <w:lang w:eastAsia="en-US"/>
                </w:rPr>
                <w:t>e vzdělávání</w:t>
              </w:r>
            </w:ins>
            <w:ins w:id="110" w:author="Zuzana Hrnčiříková" w:date="2018-05-26T16:12:00Z">
              <w:r w:rsidR="007708AE">
                <w:rPr>
                  <w:szCs w:val="19"/>
                  <w:lang w:eastAsia="en-US"/>
                </w:rPr>
                <w:t xml:space="preserve"> různých skupin klientů.</w:t>
              </w:r>
            </w:ins>
          </w:p>
          <w:p w:rsidR="007F0D23" w:rsidRPr="002807AB" w:rsidRDefault="007F0D23" w:rsidP="002807AB">
            <w:pPr>
              <w:jc w:val="both"/>
              <w:rPr>
                <w:szCs w:val="19"/>
                <w:lang w:eastAsia="en-US"/>
              </w:rPr>
            </w:pPr>
            <w:r w:rsidRPr="002807AB">
              <w:rPr>
                <w:szCs w:val="19"/>
                <w:lang w:eastAsia="en-US"/>
              </w:rPr>
              <w:t xml:space="preserve">Výukové metody (vysvětlení pojmu, přehled metod výuky, aktivizační metody). </w:t>
            </w:r>
          </w:p>
          <w:p w:rsidR="007F0D23" w:rsidRPr="002807AB" w:rsidRDefault="007F0D23" w:rsidP="002807AB">
            <w:pPr>
              <w:jc w:val="both"/>
              <w:rPr>
                <w:szCs w:val="19"/>
                <w:lang w:eastAsia="en-US"/>
              </w:rPr>
            </w:pPr>
            <w:r w:rsidRPr="002807AB">
              <w:rPr>
                <w:szCs w:val="19"/>
                <w:lang w:eastAsia="en-US"/>
              </w:rPr>
              <w:t>Didaktické zásady a jejich role ve vzdělávání.</w:t>
            </w:r>
          </w:p>
          <w:p w:rsidR="007F0D23" w:rsidRPr="002807AB" w:rsidRDefault="007F0D23" w:rsidP="002807AB">
            <w:pPr>
              <w:jc w:val="both"/>
              <w:rPr>
                <w:szCs w:val="19"/>
                <w:lang w:eastAsia="en-US"/>
              </w:rPr>
            </w:pPr>
            <w:r w:rsidRPr="002807AB">
              <w:rPr>
                <w:szCs w:val="19"/>
                <w:lang w:eastAsia="en-US"/>
              </w:rPr>
              <w:t xml:space="preserve">Příprava </w:t>
            </w:r>
            <w:ins w:id="111" w:author="Zuzana Hrnčiříková" w:date="2018-05-26T16:13:00Z">
              <w:r w:rsidR="007708AE">
                <w:rPr>
                  <w:szCs w:val="19"/>
                  <w:lang w:eastAsia="en-US"/>
                </w:rPr>
                <w:t xml:space="preserve">a plánování vzdělávaích akivit </w:t>
              </w:r>
            </w:ins>
            <w:del w:id="112" w:author="Zuzana Hrnčiříková" w:date="2018-05-26T16:14:00Z">
              <w:r w:rsidRPr="002807AB" w:rsidDel="007708AE">
                <w:rPr>
                  <w:szCs w:val="19"/>
                  <w:lang w:eastAsia="en-US"/>
                </w:rPr>
                <w:delText>na výuku a plánování výuky.</w:delText>
              </w:r>
            </w:del>
            <w:ins w:id="113" w:author="Zuzana Hrnčiříková" w:date="2018-05-26T16:14:00Z">
              <w:r w:rsidR="007708AE">
                <w:rPr>
                  <w:szCs w:val="19"/>
                  <w:lang w:eastAsia="en-US"/>
                </w:rPr>
                <w:t xml:space="preserve"> S přihlédnutím ke specifikům cílové skupiny.</w:t>
              </w:r>
            </w:ins>
          </w:p>
          <w:p w:rsidR="007F0D23" w:rsidRPr="002807AB" w:rsidRDefault="007F0D23" w:rsidP="002807AB">
            <w:pPr>
              <w:jc w:val="both"/>
              <w:rPr>
                <w:szCs w:val="19"/>
                <w:lang w:eastAsia="en-US"/>
              </w:rPr>
            </w:pPr>
            <w:r w:rsidRPr="002807AB">
              <w:rPr>
                <w:szCs w:val="19"/>
                <w:lang w:eastAsia="en-US"/>
              </w:rPr>
              <w:t xml:space="preserve">Ověřování výsledků učení </w:t>
            </w:r>
            <w:del w:id="114" w:author="Zuzana Hrnčiříková" w:date="2018-05-26T16:14:00Z">
              <w:r w:rsidRPr="002807AB" w:rsidDel="007708AE">
                <w:rPr>
                  <w:szCs w:val="19"/>
                  <w:lang w:eastAsia="en-US"/>
                </w:rPr>
                <w:delText>(hodnocení, zkoušení, didaktické testy, problematika klasifikace).</w:delText>
              </w:r>
            </w:del>
            <w:ins w:id="115" w:author="Zuzana Hrnčiříková" w:date="2018-05-26T16:14:00Z">
              <w:r w:rsidR="007708AE">
                <w:rPr>
                  <w:szCs w:val="19"/>
                  <w:lang w:eastAsia="en-US"/>
                </w:rPr>
                <w:t xml:space="preserve">, </w:t>
              </w:r>
            </w:ins>
            <w:ins w:id="116" w:author="Zuzana Hrnčiříková" w:date="2018-05-26T16:15:00Z">
              <w:r w:rsidR="007708AE">
                <w:rPr>
                  <w:szCs w:val="19"/>
                  <w:lang w:eastAsia="en-US"/>
                </w:rPr>
                <w:t xml:space="preserve">problematika hodnocení a zkoušení u různých skupin klientů (děti, mládež, dospělí, senioři). </w:t>
              </w:r>
            </w:ins>
          </w:p>
          <w:p w:rsidR="007F0D23" w:rsidRPr="002807AB" w:rsidRDefault="007F0D23" w:rsidP="002807AB">
            <w:pPr>
              <w:jc w:val="both"/>
              <w:rPr>
                <w:szCs w:val="19"/>
                <w:lang w:eastAsia="en-US"/>
              </w:rPr>
            </w:pPr>
            <w:r w:rsidRPr="002807AB">
              <w:rPr>
                <w:szCs w:val="19"/>
                <w:lang w:eastAsia="en-US"/>
              </w:rPr>
              <w:t xml:space="preserve">Materiální didaktické prostředky </w:t>
            </w:r>
            <w:del w:id="117" w:author="Zuzana Hrnčiříková" w:date="2018-05-26T16:15:00Z">
              <w:r w:rsidRPr="002807AB" w:rsidDel="007708AE">
                <w:rPr>
                  <w:szCs w:val="19"/>
                  <w:lang w:eastAsia="en-US"/>
                </w:rPr>
                <w:delText>ve výuce.</w:delText>
              </w:r>
            </w:del>
            <w:ins w:id="118" w:author="Zuzana Hrnčiříková" w:date="2018-05-26T16:15:00Z">
              <w:r w:rsidR="007708AE">
                <w:rPr>
                  <w:szCs w:val="19"/>
                  <w:lang w:eastAsia="en-US"/>
                </w:rPr>
                <w:t xml:space="preserve"> a </w:t>
              </w:r>
            </w:ins>
            <w:ins w:id="119" w:author="Zuzana Hrnčiříková" w:date="2018-05-26T16:16:00Z">
              <w:r w:rsidR="007708AE">
                <w:rPr>
                  <w:szCs w:val="19"/>
                  <w:lang w:eastAsia="en-US"/>
                </w:rPr>
                <w:t>jejich využití ve vzdělávání.</w:t>
              </w:r>
            </w:ins>
            <w:r w:rsidRPr="002807AB">
              <w:rPr>
                <w:szCs w:val="19"/>
                <w:lang w:eastAsia="en-US"/>
              </w:rPr>
              <w:t xml:space="preserve"> </w:t>
            </w:r>
          </w:p>
          <w:p w:rsidR="007F0D23" w:rsidRPr="002807AB" w:rsidRDefault="007F0D23" w:rsidP="002807AB">
            <w:pPr>
              <w:jc w:val="both"/>
              <w:rPr>
                <w:b/>
                <w:szCs w:val="19"/>
                <w:lang w:eastAsia="en-US"/>
              </w:rPr>
            </w:pPr>
            <w:r w:rsidRPr="002807AB">
              <w:rPr>
                <w:b/>
                <w:szCs w:val="19"/>
                <w:lang w:eastAsia="en-US"/>
              </w:rPr>
              <w:t>Výstupní kompetence</w:t>
            </w:r>
          </w:p>
          <w:p w:rsidR="007F0D23" w:rsidRDefault="007F0D23" w:rsidP="002807AB">
            <w:pPr>
              <w:jc w:val="both"/>
              <w:rPr>
                <w:lang w:eastAsia="en-US"/>
              </w:rPr>
            </w:pPr>
            <w:r w:rsidRPr="002807AB">
              <w:rPr>
                <w:szCs w:val="19"/>
                <w:lang w:eastAsia="en-US"/>
              </w:rPr>
              <w:t>Po absolvování předmětu bude student schopen: - vymezit pojmy vztahující se ke vzděláván</w:t>
            </w:r>
            <w:r w:rsidR="002807AB" w:rsidRPr="002807AB">
              <w:rPr>
                <w:szCs w:val="19"/>
                <w:lang w:eastAsia="en-US"/>
              </w:rPr>
              <w:t xml:space="preserve">í - popsat teorii cílů výuky, </w:t>
            </w:r>
            <w:r w:rsidRPr="002807AB">
              <w:rPr>
                <w:szCs w:val="19"/>
                <w:lang w:eastAsia="en-US"/>
              </w:rPr>
              <w:t xml:space="preserve">vymezí a popíše výukové metody, prostředky a formy, </w:t>
            </w:r>
            <w:del w:id="120" w:author="*" w:date="2018-05-21T07:40:00Z">
              <w:r w:rsidRPr="002807AB" w:rsidDel="00CF16EF">
                <w:rPr>
                  <w:szCs w:val="19"/>
                  <w:lang w:eastAsia="en-US"/>
                </w:rPr>
                <w:delText xml:space="preserve"> </w:delText>
              </w:r>
            </w:del>
            <w:r w:rsidRPr="002807AB">
              <w:rPr>
                <w:szCs w:val="19"/>
                <w:lang w:eastAsia="en-US"/>
              </w:rPr>
              <w:t xml:space="preserve">bude chápat podmínky jejich  užití a jejich vzájemného vztahu. Student objasní didaktické principy a jejich význam ve výukovém procesu. Je schopen analyzovat video </w:t>
            </w:r>
            <w:r w:rsidR="002807AB" w:rsidRPr="002807AB">
              <w:rPr>
                <w:szCs w:val="19"/>
                <w:lang w:eastAsia="en-US"/>
              </w:rPr>
              <w:t>ukázky z virtuálních</w:t>
            </w:r>
            <w:r w:rsidRPr="002807AB">
              <w:rPr>
                <w:szCs w:val="19"/>
                <w:lang w:eastAsia="en-US"/>
              </w:rPr>
              <w:t xml:space="preserve"> hospitací.</w:t>
            </w:r>
          </w:p>
        </w:tc>
      </w:tr>
      <w:tr w:rsidR="007F0D23" w:rsidTr="00527D6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7F0D23" w:rsidRDefault="007F0D23" w:rsidP="00527D68">
            <w:pPr>
              <w:spacing w:line="276" w:lineRule="auto"/>
              <w:jc w:val="both"/>
              <w:rPr>
                <w:lang w:eastAsia="en-US"/>
              </w:rPr>
            </w:pPr>
          </w:p>
        </w:tc>
      </w:tr>
      <w:tr w:rsidR="007F0D23" w:rsidRPr="00E07D14" w:rsidTr="00527D68">
        <w:trPr>
          <w:trHeight w:val="558"/>
        </w:trPr>
        <w:tc>
          <w:tcPr>
            <w:tcW w:w="9855" w:type="dxa"/>
            <w:gridSpan w:val="8"/>
            <w:tcBorders>
              <w:top w:val="nil"/>
              <w:left w:val="single" w:sz="4" w:space="0" w:color="auto"/>
              <w:bottom w:val="single" w:sz="4" w:space="0" w:color="auto"/>
              <w:right w:val="single" w:sz="4" w:space="0" w:color="auto"/>
            </w:tcBorders>
          </w:tcPr>
          <w:p w:rsidR="007F0D23" w:rsidRPr="002807AB" w:rsidRDefault="007F0D23" w:rsidP="002807AB">
            <w:pPr>
              <w:jc w:val="both"/>
              <w:rPr>
                <w:b/>
                <w:szCs w:val="19"/>
                <w:lang w:eastAsia="en-US"/>
              </w:rPr>
            </w:pPr>
            <w:r w:rsidRPr="002807AB">
              <w:rPr>
                <w:b/>
                <w:szCs w:val="19"/>
                <w:lang w:eastAsia="en-US"/>
              </w:rPr>
              <w:t>Povinná literatura</w:t>
            </w:r>
          </w:p>
          <w:p w:rsidR="007F0D23" w:rsidRPr="002807AB" w:rsidRDefault="007F0D23" w:rsidP="002807AB">
            <w:pPr>
              <w:jc w:val="both"/>
              <w:rPr>
                <w:szCs w:val="19"/>
                <w:lang w:eastAsia="en-US"/>
              </w:rPr>
            </w:pPr>
            <w:r w:rsidRPr="002807AB">
              <w:rPr>
                <w:szCs w:val="19"/>
                <w:lang w:eastAsia="en-US"/>
              </w:rPr>
              <w:t xml:space="preserve">Kolář, Z., Vališová, A. </w:t>
            </w:r>
            <w:r w:rsidRPr="002807AB">
              <w:rPr>
                <w:i/>
                <w:szCs w:val="19"/>
                <w:lang w:eastAsia="en-US"/>
              </w:rPr>
              <w:t>Analýza vyučování</w:t>
            </w:r>
            <w:r w:rsidRPr="002807AB">
              <w:rPr>
                <w:szCs w:val="19"/>
                <w:lang w:eastAsia="en-US"/>
              </w:rPr>
              <w:t>. Praha: Grada, 2009.</w:t>
            </w:r>
          </w:p>
          <w:p w:rsidR="007F0D23" w:rsidRPr="002807AB" w:rsidRDefault="007F0D23" w:rsidP="002807AB">
            <w:pPr>
              <w:jc w:val="both"/>
              <w:rPr>
                <w:szCs w:val="19"/>
                <w:lang w:eastAsia="en-US"/>
              </w:rPr>
            </w:pPr>
            <w:r w:rsidRPr="002807AB">
              <w:rPr>
                <w:szCs w:val="19"/>
                <w:lang w:eastAsia="en-US"/>
              </w:rPr>
              <w:t xml:space="preserve">Kotrba, T., Lacina, L. </w:t>
            </w:r>
            <w:r w:rsidRPr="002807AB">
              <w:rPr>
                <w:i/>
                <w:szCs w:val="19"/>
                <w:lang w:eastAsia="en-US"/>
              </w:rPr>
              <w:t>Praktické využití aktivizačních metod ve výuce</w:t>
            </w:r>
            <w:r w:rsidRPr="002807AB">
              <w:rPr>
                <w:szCs w:val="19"/>
                <w:lang w:eastAsia="en-US"/>
              </w:rPr>
              <w:t xml:space="preserve">. Brno: Společnost pro odbornou literaturu, 2007. </w:t>
            </w:r>
          </w:p>
          <w:p w:rsidR="007F0D23" w:rsidRPr="002807AB" w:rsidRDefault="007F0D23" w:rsidP="002807AB">
            <w:pPr>
              <w:jc w:val="both"/>
              <w:rPr>
                <w:szCs w:val="19"/>
                <w:lang w:eastAsia="en-US"/>
              </w:rPr>
            </w:pPr>
            <w:r w:rsidRPr="002807AB">
              <w:rPr>
                <w:szCs w:val="19"/>
                <w:lang w:eastAsia="en-US"/>
              </w:rPr>
              <w:t xml:space="preserve">Kyriacou, Ch. </w:t>
            </w:r>
            <w:r w:rsidRPr="002807AB">
              <w:rPr>
                <w:i/>
                <w:szCs w:val="19"/>
                <w:lang w:eastAsia="en-US"/>
              </w:rPr>
              <w:t>Klíčové dovednosti učitele: cesty k lepšímu vyučování.</w:t>
            </w:r>
            <w:r w:rsidRPr="002807AB">
              <w:rPr>
                <w:szCs w:val="19"/>
                <w:lang w:eastAsia="en-US"/>
              </w:rPr>
              <w:t xml:space="preserve"> Praha: Portál, 2012.</w:t>
            </w:r>
          </w:p>
          <w:p w:rsidR="007F0D23" w:rsidRPr="002807AB" w:rsidRDefault="007F0D23" w:rsidP="002807AB">
            <w:pPr>
              <w:jc w:val="both"/>
              <w:rPr>
                <w:szCs w:val="19"/>
                <w:lang w:eastAsia="en-US"/>
              </w:rPr>
            </w:pPr>
            <w:r w:rsidRPr="002807AB">
              <w:rPr>
                <w:szCs w:val="19"/>
                <w:lang w:eastAsia="en-US"/>
              </w:rPr>
              <w:t xml:space="preserve">Obst, O. </w:t>
            </w:r>
            <w:r w:rsidRPr="002807AB">
              <w:rPr>
                <w:i/>
                <w:szCs w:val="19"/>
                <w:lang w:eastAsia="en-US"/>
              </w:rPr>
              <w:t>Obecná didaktika</w:t>
            </w:r>
            <w:r w:rsidRPr="002807AB">
              <w:rPr>
                <w:szCs w:val="19"/>
                <w:lang w:eastAsia="en-US"/>
              </w:rPr>
              <w:t>. Olomouc: Vydavatelství Univerzity Palackého v Olomouci, 2017.</w:t>
            </w:r>
          </w:p>
          <w:p w:rsidR="007F0D23" w:rsidRPr="002807AB" w:rsidRDefault="007F0D23" w:rsidP="002807AB">
            <w:pPr>
              <w:jc w:val="both"/>
              <w:rPr>
                <w:szCs w:val="19"/>
                <w:lang w:eastAsia="en-US"/>
              </w:rPr>
            </w:pPr>
            <w:r w:rsidRPr="002807AB">
              <w:rPr>
                <w:szCs w:val="19"/>
                <w:lang w:eastAsia="en-US"/>
              </w:rPr>
              <w:t xml:space="preserve">Podlahová, L. </w:t>
            </w:r>
            <w:r w:rsidRPr="002807AB">
              <w:rPr>
                <w:i/>
                <w:szCs w:val="19"/>
                <w:lang w:eastAsia="en-US"/>
              </w:rPr>
              <w:t>Didaktika pro vysokoškolské učitele: vybrané kapitoly</w:t>
            </w:r>
            <w:r w:rsidRPr="002807AB">
              <w:rPr>
                <w:szCs w:val="19"/>
                <w:lang w:eastAsia="en-US"/>
              </w:rPr>
              <w:t>. Praha: Grada, 2012.</w:t>
            </w:r>
          </w:p>
          <w:p w:rsidR="007F0D23" w:rsidRPr="002807AB" w:rsidRDefault="007F0D23" w:rsidP="002807AB">
            <w:pPr>
              <w:jc w:val="both"/>
              <w:rPr>
                <w:szCs w:val="19"/>
                <w:lang w:eastAsia="en-US"/>
              </w:rPr>
            </w:pPr>
            <w:r w:rsidRPr="002807AB">
              <w:rPr>
                <w:szCs w:val="19"/>
                <w:lang w:eastAsia="en-US"/>
              </w:rPr>
              <w:t xml:space="preserve">Zormanová, L. </w:t>
            </w:r>
            <w:r w:rsidRPr="002807AB">
              <w:rPr>
                <w:i/>
                <w:szCs w:val="19"/>
                <w:lang w:eastAsia="en-US"/>
              </w:rPr>
              <w:t>Obecná didaktika: pro studium a praxi</w:t>
            </w:r>
            <w:r w:rsidRPr="002807AB">
              <w:rPr>
                <w:szCs w:val="19"/>
                <w:lang w:eastAsia="en-US"/>
              </w:rPr>
              <w:t>. Praha: Grada, 2014.</w:t>
            </w:r>
          </w:p>
          <w:p w:rsidR="007F0D23" w:rsidRPr="002807AB" w:rsidRDefault="007F0D23" w:rsidP="002807AB">
            <w:pPr>
              <w:jc w:val="both"/>
              <w:rPr>
                <w:b/>
                <w:szCs w:val="19"/>
                <w:lang w:eastAsia="en-US"/>
              </w:rPr>
            </w:pPr>
            <w:r w:rsidRPr="002807AB">
              <w:rPr>
                <w:b/>
                <w:szCs w:val="19"/>
                <w:lang w:eastAsia="en-US"/>
              </w:rPr>
              <w:t>Doporučená literatura</w:t>
            </w:r>
          </w:p>
          <w:p w:rsidR="007F0D23" w:rsidRPr="002807AB" w:rsidRDefault="007F0D23" w:rsidP="002807AB">
            <w:pPr>
              <w:jc w:val="both"/>
              <w:rPr>
                <w:szCs w:val="19"/>
                <w:lang w:eastAsia="en-US"/>
              </w:rPr>
            </w:pPr>
            <w:r w:rsidRPr="002807AB">
              <w:rPr>
                <w:szCs w:val="19"/>
                <w:lang w:eastAsia="en-US"/>
              </w:rPr>
              <w:t xml:space="preserve">Hladílek, M. </w:t>
            </w:r>
            <w:r w:rsidRPr="002807AB">
              <w:rPr>
                <w:i/>
                <w:szCs w:val="19"/>
                <w:lang w:eastAsia="en-US"/>
              </w:rPr>
              <w:t>Úvod do didaktiky</w:t>
            </w:r>
            <w:r w:rsidRPr="002807AB">
              <w:rPr>
                <w:szCs w:val="19"/>
                <w:lang w:eastAsia="en-US"/>
              </w:rPr>
              <w:t>. Praha: Vysoká škola J.A. Komenského, 2004.</w:t>
            </w:r>
          </w:p>
          <w:p w:rsidR="007F0D23" w:rsidRPr="002807AB" w:rsidRDefault="007F0D23" w:rsidP="002807AB">
            <w:pPr>
              <w:jc w:val="both"/>
              <w:rPr>
                <w:szCs w:val="19"/>
                <w:lang w:eastAsia="en-US"/>
              </w:rPr>
            </w:pPr>
            <w:r w:rsidRPr="002807AB">
              <w:rPr>
                <w:szCs w:val="19"/>
                <w:lang w:eastAsia="en-US"/>
              </w:rPr>
              <w:t xml:space="preserve">Košťálová, H., Miková, Š., Stang., J. </w:t>
            </w:r>
            <w:r w:rsidRPr="002807AB">
              <w:rPr>
                <w:i/>
                <w:szCs w:val="19"/>
                <w:lang w:eastAsia="en-US"/>
              </w:rPr>
              <w:t>Školní hodnocení žáků a studentů se zaměřením na slovní hodnocení</w:t>
            </w:r>
            <w:r w:rsidRPr="002807AB">
              <w:rPr>
                <w:szCs w:val="19"/>
                <w:lang w:eastAsia="en-US"/>
              </w:rPr>
              <w:t>. Praha: Portál, 2012.</w:t>
            </w:r>
          </w:p>
          <w:p w:rsidR="007F0D23" w:rsidRPr="002807AB" w:rsidRDefault="007F0D23" w:rsidP="002807AB">
            <w:pPr>
              <w:jc w:val="both"/>
              <w:rPr>
                <w:szCs w:val="19"/>
                <w:lang w:eastAsia="en-US"/>
              </w:rPr>
            </w:pPr>
            <w:r w:rsidRPr="002807AB">
              <w:rPr>
                <w:szCs w:val="19"/>
                <w:lang w:eastAsia="en-US"/>
              </w:rPr>
              <w:t xml:space="preserve">Kyriacou, Ch. </w:t>
            </w:r>
            <w:r w:rsidRPr="002807AB">
              <w:rPr>
                <w:i/>
                <w:szCs w:val="19"/>
                <w:lang w:eastAsia="en-US"/>
              </w:rPr>
              <w:t>Klíčové dovednosti učitele: cesty k lepšímu vyučování.</w:t>
            </w:r>
            <w:r w:rsidRPr="002807AB">
              <w:rPr>
                <w:szCs w:val="19"/>
                <w:lang w:eastAsia="en-US"/>
              </w:rPr>
              <w:t xml:space="preserve"> Praha: Portál, 1996.</w:t>
            </w:r>
          </w:p>
          <w:p w:rsidR="007F0D23" w:rsidRPr="002807AB" w:rsidRDefault="007F0D23" w:rsidP="002807AB">
            <w:pPr>
              <w:jc w:val="both"/>
              <w:rPr>
                <w:sz w:val="19"/>
                <w:szCs w:val="19"/>
                <w:lang w:eastAsia="en-US"/>
              </w:rPr>
            </w:pPr>
            <w:r w:rsidRPr="002807AB">
              <w:rPr>
                <w:szCs w:val="19"/>
                <w:lang w:eastAsia="en-US"/>
              </w:rPr>
              <w:t xml:space="preserve">Pasch, M. </w:t>
            </w:r>
            <w:r w:rsidRPr="002807AB">
              <w:rPr>
                <w:i/>
                <w:szCs w:val="19"/>
                <w:lang w:eastAsia="en-US"/>
              </w:rPr>
              <w:t>Od vzdělávacího programu k vyučovací hodině</w:t>
            </w:r>
            <w:r w:rsidRPr="002807AB">
              <w:rPr>
                <w:szCs w:val="19"/>
                <w:lang w:eastAsia="en-US"/>
              </w:rPr>
              <w:t>. Praha: Portál, 2005</w:t>
            </w:r>
            <w:r w:rsidRPr="00161848">
              <w:rPr>
                <w:sz w:val="19"/>
                <w:szCs w:val="19"/>
                <w:lang w:eastAsia="en-US"/>
              </w:rPr>
              <w:t>.</w:t>
            </w:r>
          </w:p>
        </w:tc>
      </w:tr>
    </w:tbl>
    <w:p w:rsidR="002807AB" w:rsidRDefault="002807AB" w:rsidP="002807AB">
      <w:pPr>
        <w:spacing w:line="27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Informační technologie</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Zp</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130D97">
            <w:pPr>
              <w:jc w:val="both"/>
            </w:pPr>
            <w:r>
              <w:t xml:space="preserve">Zápočet písemnou formou. Portfolio splněných úkolů zadávaných během semináře. </w:t>
            </w:r>
            <w:r w:rsidR="00130D97">
              <w:t>V</w:t>
            </w:r>
            <w:r>
              <w:t>ypracování seminární prác</w:t>
            </w:r>
            <w:r w:rsidR="002807AB">
              <w:t xml:space="preserve">e a </w:t>
            </w:r>
            <w:r>
              <w:t>její prezentace.</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r>
              <w:t>Ing. Jan Kolek</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D82981" w:rsidRDefault="007F0D23" w:rsidP="00527D68">
            <w:pPr>
              <w:jc w:val="both"/>
            </w:pPr>
            <w:r>
              <w:t>Cílem předmětu je získání základních vědomostí a dovedností potřebných ke každodennímu užívání PC. Studenti jsou seznámeni se základním kancelářským softwarem, získají základní znalosti z oblasti využití statistiky, využití databází k ukládání dat a používáním multimédií (zachytávání a další zpracování zvuku a obrazu v digitální podobě, vypalování CD/DVD).</w:t>
            </w:r>
          </w:p>
          <w:p w:rsidR="007F0D23" w:rsidRPr="00447D7F" w:rsidRDefault="007F0D23" w:rsidP="00527D68">
            <w:pPr>
              <w:jc w:val="both"/>
            </w:pPr>
            <w:r w:rsidRPr="00447D7F">
              <w:rPr>
                <w:b/>
              </w:rPr>
              <w:t>Obsah předmětu</w:t>
            </w:r>
          </w:p>
          <w:p w:rsidR="007F0D23" w:rsidRDefault="007F0D23" w:rsidP="00527D68">
            <w:pPr>
              <w:jc w:val="both"/>
            </w:pPr>
            <w:r>
              <w:t>Základní pojmy z oblasti informačních a komunikačních technologií.</w:t>
            </w:r>
          </w:p>
          <w:p w:rsidR="007F0D23" w:rsidRDefault="007F0D23" w:rsidP="00527D68">
            <w:pPr>
              <w:jc w:val="both"/>
            </w:pPr>
            <w:r>
              <w:t>Práce s PC a správa souborů.</w:t>
            </w:r>
          </w:p>
          <w:p w:rsidR="007F0D23" w:rsidRDefault="007F0D23" w:rsidP="00527D68">
            <w:pPr>
              <w:jc w:val="both"/>
            </w:pPr>
            <w:r>
              <w:t>Internet a jeho služby.</w:t>
            </w:r>
          </w:p>
          <w:p w:rsidR="007F0D23" w:rsidRDefault="007F0D23" w:rsidP="00527D68">
            <w:pPr>
              <w:jc w:val="both"/>
            </w:pPr>
            <w:r>
              <w:t>Textový editor.</w:t>
            </w:r>
          </w:p>
          <w:p w:rsidR="007F0D23" w:rsidRDefault="007F0D23" w:rsidP="00527D68">
            <w:pPr>
              <w:jc w:val="both"/>
            </w:pPr>
            <w:r>
              <w:t>Tabulkový editor a jeho využití pro základní statistické výpočty.</w:t>
            </w:r>
          </w:p>
          <w:p w:rsidR="007F0D23" w:rsidRDefault="007F0D23" w:rsidP="00527D68">
            <w:pPr>
              <w:jc w:val="both"/>
            </w:pPr>
            <w:r>
              <w:t>Tvorba prezentací.</w:t>
            </w:r>
          </w:p>
          <w:p w:rsidR="007F0D23" w:rsidRDefault="007F0D23" w:rsidP="00527D68">
            <w:pPr>
              <w:jc w:val="both"/>
            </w:pPr>
            <w:r>
              <w:t>Multimédia, e-learning a videokonference.</w:t>
            </w:r>
          </w:p>
          <w:p w:rsidR="007F0D23" w:rsidRDefault="007F0D23" w:rsidP="00527D68">
            <w:pPr>
              <w:jc w:val="both"/>
            </w:pPr>
            <w:r>
              <w:t>Zachytávání a zpracování zvuku a obrazu.</w:t>
            </w:r>
          </w:p>
          <w:p w:rsidR="007F0D23" w:rsidRPr="00D82981" w:rsidRDefault="007F0D23" w:rsidP="00527D68">
            <w:pPr>
              <w:jc w:val="both"/>
            </w:pPr>
            <w:r>
              <w:t>Vytváření CD/DVD.</w:t>
            </w:r>
          </w:p>
          <w:p w:rsidR="007F0D23" w:rsidRPr="00AB0288" w:rsidRDefault="007F0D23" w:rsidP="00527D68">
            <w:pPr>
              <w:jc w:val="both"/>
              <w:rPr>
                <w:b/>
              </w:rPr>
            </w:pPr>
            <w:r w:rsidRPr="00AB0288">
              <w:rPr>
                <w:b/>
              </w:rPr>
              <w:t>Výstupní kompetence</w:t>
            </w:r>
          </w:p>
          <w:p w:rsidR="007F0D23" w:rsidRDefault="007F0D23" w:rsidP="00527D68">
            <w:pPr>
              <w:jc w:val="both"/>
            </w:pPr>
            <w:r>
              <w:t>Studenti jsou schopni pracovat s PC na uživatelské úrovni, zvládají běžné kancelářské aplikace – práce s textem, tvorba grafů, tabulek a prezentací. Také mají znalost o základech statistiky, umí využívat služeb na Internetu, pracovat s multimédii využívat E-learning</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C13A68" w:rsidRDefault="007F0D23" w:rsidP="00527D68">
            <w:pPr>
              <w:jc w:val="both"/>
              <w:rPr>
                <w:b/>
              </w:rPr>
            </w:pPr>
            <w:r w:rsidRPr="00C13A68">
              <w:rPr>
                <w:b/>
              </w:rPr>
              <w:t>Povinná literatura</w:t>
            </w:r>
          </w:p>
          <w:p w:rsidR="007F0D23" w:rsidRPr="00F5001C" w:rsidRDefault="007F0D23" w:rsidP="00527D68">
            <w:r>
              <w:t xml:space="preserve">Gála, L., Pour, J., Šedivá, Z. </w:t>
            </w:r>
            <w:r w:rsidRPr="000224A1">
              <w:rPr>
                <w:i/>
              </w:rPr>
              <w:t>Podniková informatika</w:t>
            </w:r>
            <w:r>
              <w:t xml:space="preserve">. Praha: Grada, 2015. </w:t>
            </w:r>
          </w:p>
          <w:p w:rsidR="007F0D23" w:rsidRDefault="007F0D23" w:rsidP="00527D68">
            <w:r>
              <w:t xml:space="preserve">Pecinovský, J. </w:t>
            </w:r>
            <w:r w:rsidRPr="000224A1">
              <w:rPr>
                <w:i/>
              </w:rPr>
              <w:t>Digitální video natáčíme, upravujeme, vypalujeme.</w:t>
            </w:r>
            <w:r>
              <w:t xml:space="preserve">  Praha: Grada, 2009. </w:t>
            </w:r>
          </w:p>
          <w:p w:rsidR="007F0D23" w:rsidRDefault="00D40AB8" w:rsidP="00527D68">
            <w:hyperlink r:id="rId16" w:history="1">
              <w:r w:rsidR="007F0D23">
                <w:t xml:space="preserve">Pecinovský, J., </w:t>
              </w:r>
            </w:hyperlink>
            <w:r w:rsidR="007F0D23">
              <w:t xml:space="preserve">Pecinovský, R. </w:t>
            </w:r>
            <w:r w:rsidR="007F0D23" w:rsidRPr="000224A1">
              <w:rPr>
                <w:i/>
              </w:rPr>
              <w:t>Windows 10: Snadno a rychle</w:t>
            </w:r>
            <w:r w:rsidR="007F0D23">
              <w:t>. Praha: Grada, 2016.</w:t>
            </w:r>
          </w:p>
          <w:p w:rsidR="007F0D23" w:rsidRPr="000224A1" w:rsidRDefault="007F0D23" w:rsidP="00527D68">
            <w:pPr>
              <w:jc w:val="both"/>
            </w:pPr>
            <w:r w:rsidRPr="000224A1">
              <w:t xml:space="preserve">Zounek, J. </w:t>
            </w:r>
            <w:r w:rsidRPr="000224A1">
              <w:rPr>
                <w:i/>
              </w:rPr>
              <w:t>Internet pro pedagogy</w:t>
            </w:r>
            <w:r w:rsidRPr="000224A1">
              <w:t>. Praha: Grada, 2001.</w:t>
            </w:r>
          </w:p>
          <w:p w:rsidR="007F0D23" w:rsidRPr="000224A1" w:rsidRDefault="007F0D23" w:rsidP="00527D68">
            <w:pPr>
              <w:jc w:val="both"/>
              <w:rPr>
                <w:b/>
              </w:rPr>
            </w:pPr>
            <w:r w:rsidRPr="00C13A68">
              <w:rPr>
                <w:b/>
              </w:rPr>
              <w:t>Doporučená literatura</w:t>
            </w:r>
          </w:p>
          <w:p w:rsidR="007F0D23" w:rsidRDefault="007F0D23" w:rsidP="00527D68">
            <w:pPr>
              <w:jc w:val="both"/>
            </w:pPr>
            <w:r>
              <w:t xml:space="preserve">Burian, P. </w:t>
            </w:r>
            <w:r w:rsidRPr="000224A1">
              <w:rPr>
                <w:i/>
              </w:rPr>
              <w:t>Internet inteligentních aktivit</w:t>
            </w:r>
            <w:r>
              <w:t xml:space="preserve">. Praha: Grada, 2014. </w:t>
            </w:r>
          </w:p>
          <w:p w:rsidR="007F0D23" w:rsidRDefault="007F0D23" w:rsidP="00527D68">
            <w:pPr>
              <w:jc w:val="both"/>
            </w:pPr>
            <w:r>
              <w:t xml:space="preserve">Pecinovský, J. </w:t>
            </w:r>
            <w:r w:rsidRPr="000224A1">
              <w:rPr>
                <w:i/>
              </w:rPr>
              <w:t>1001 tipů a triků pro Microsoft Windows 10.</w:t>
            </w:r>
            <w:r>
              <w:t xml:space="preserve"> Praha: ComputerPress, 2016.</w:t>
            </w:r>
          </w:p>
          <w:p w:rsidR="007F0D23" w:rsidRDefault="007F0D23" w:rsidP="00527D68">
            <w:r>
              <w:t xml:space="preserve">Soukup, R. </w:t>
            </w:r>
            <w:r w:rsidRPr="000224A1">
              <w:rPr>
                <w:i/>
              </w:rPr>
              <w:t>Začínáme fotografovat digitálně. Rady, tipy triky a návody</w:t>
            </w:r>
            <w:r>
              <w:t>. Praha: Grada, 2004.</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Pr="00130D97" w:rsidRDefault="007F0D23" w:rsidP="00130D97">
      <w:pPr>
        <w:spacing w:after="200" w:line="27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Základy psychologie</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5</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 xml:space="preserve">Zkouška </w:t>
            </w:r>
            <w:del w:id="121" w:author="*" w:date="2018-05-28T13:30:00Z">
              <w:r w:rsidDel="006F62E0">
                <w:delText xml:space="preserve">ústní nebo </w:delText>
              </w:r>
            </w:del>
            <w:r>
              <w:t>písemnou formou. Aktivní zapoje</w:t>
            </w:r>
            <w:r w:rsidR="00D75411">
              <w:t xml:space="preserve">ní do týmové práce </w:t>
            </w:r>
            <w:r w:rsidR="005936EC">
              <w:br/>
            </w:r>
            <w:r w:rsidR="00D75411">
              <w:t xml:space="preserve">na hodinách. </w:t>
            </w:r>
            <w:r>
              <w:t xml:space="preserve">Portfolio splněných úkolů zadávaných během semináře. Vypracování skupinové závěrečné práce a její prezentace. </w:t>
            </w:r>
          </w:p>
          <w:p w:rsidR="007F0D23" w:rsidRDefault="007F0D23" w:rsidP="00527D68">
            <w:pPr>
              <w:jc w:val="both"/>
            </w:pP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5936EC" w:rsidP="005936EC">
            <w:pPr>
              <w:jc w:val="both"/>
            </w:pPr>
            <w:r>
              <w:t>PhDr. Soňa Lemrová,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130D97" w:rsidP="00527D68">
            <w:pPr>
              <w:jc w:val="both"/>
            </w:pPr>
            <w:r>
              <w:t>Konzultace obsahu zadání závěrečné písemné a ústní zkoušky. 40% přednášky</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5936EC" w:rsidP="00527D68">
            <w:pPr>
              <w:jc w:val="both"/>
            </w:pPr>
            <w:r>
              <w:t>PhDr. Hana Včelařová (60 % přednášky); PhDr. Soňa Lemrová, Ph.D. (40 % přednášky)</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D75411" w:rsidRPr="00EE2E11" w:rsidRDefault="00D75411" w:rsidP="00D75411">
            <w:pPr>
              <w:jc w:val="both"/>
              <w:rPr>
                <w:b/>
              </w:rPr>
            </w:pPr>
            <w:r w:rsidRPr="00EE2E11">
              <w:rPr>
                <w:b/>
              </w:rPr>
              <w:t>Cíl předmětu</w:t>
            </w:r>
          </w:p>
          <w:p w:rsidR="00D75411" w:rsidRPr="001805C4" w:rsidRDefault="00D75411" w:rsidP="00D75411">
            <w:pPr>
              <w:jc w:val="both"/>
            </w:pPr>
            <w:r>
              <w:t xml:space="preserve">Cílem je poskytnout studujícím základní teoretické poznatky a vymezení odborných pojmů z psychologie, </w:t>
            </w:r>
            <w:r>
              <w:br/>
              <w:t xml:space="preserve">a to především z oblasti psychologie obecné a psychologie osobnosti, včetně informací z historie a metodologie psychologie. Studenti se seznamují se současnou vědeckou psychologií, jejími možnostmi a limity. Důraz je kladen </w:t>
            </w:r>
            <w:r>
              <w:br/>
              <w:t>na praktické využití psychologie v každodenním životě a v pomáhajících profesích.</w:t>
            </w:r>
          </w:p>
          <w:p w:rsidR="00D75411" w:rsidRDefault="00D75411" w:rsidP="00D75411">
            <w:pPr>
              <w:jc w:val="both"/>
              <w:rPr>
                <w:b/>
              </w:rPr>
            </w:pPr>
            <w:r w:rsidRPr="00EE2E11">
              <w:rPr>
                <w:b/>
              </w:rPr>
              <w:t>Obsah předmětu</w:t>
            </w:r>
          </w:p>
          <w:p w:rsidR="00D75411" w:rsidRDefault="00D75411" w:rsidP="00D75411">
            <w:r>
              <w:t>Historie vzniku psychologie jako vědy. Podstata psychologie (předmět, paradigma, cíle a přístupy).</w:t>
            </w:r>
            <w:r>
              <w:br/>
              <w:t>Charakteristika hlavních směrů současné psychologie.</w:t>
            </w:r>
            <w:r>
              <w:br/>
              <w:t>Ontogeneze lidské psychiky - přehled a charakteristika jednotlivých životních období. Modely vývoje.</w:t>
            </w:r>
          </w:p>
          <w:p w:rsidR="00D75411" w:rsidRPr="00EE2E11" w:rsidRDefault="00D75411" w:rsidP="00D75411">
            <w:r>
              <w:t>Základní psychické procesy a funkce, jejich zákonitosti a aplikace v praxi.</w:t>
            </w:r>
            <w:r>
              <w:br/>
              <w:t>Vnímání, pozornost, představy a fantazie.</w:t>
            </w:r>
            <w:r>
              <w:br/>
              <w:t xml:space="preserve">Paměť. </w:t>
            </w:r>
            <w:r>
              <w:br/>
              <w:t xml:space="preserve">Učení. </w:t>
            </w:r>
            <w:r>
              <w:br/>
              <w:t xml:space="preserve">Myšlení. </w:t>
            </w:r>
            <w:r>
              <w:br/>
              <w:t xml:space="preserve">Motivace. </w:t>
            </w:r>
            <w:r>
              <w:br/>
              <w:t>Emoce.</w:t>
            </w:r>
            <w:r>
              <w:br/>
              <w:t>Inteligence a tvořivost.</w:t>
            </w:r>
            <w:r>
              <w:br/>
              <w:t xml:space="preserve">Psychologické pojetí osobnosti: osobnost a individualita. Teorie osobnosti. Socializace osobnosti. </w:t>
            </w:r>
            <w:r>
              <w:br/>
              <w:t>Poznávání osobnosti, sebepoznávání, sebepojetí.</w:t>
            </w:r>
            <w:r>
              <w:br/>
              <w:t>Vybrané pojmy sociální psychologie. Sociální chování: sociální kognice a</w:t>
            </w:r>
            <w:r w:rsidR="009A2862">
              <w:t xml:space="preserve"> postoje, sociální interakce.</w:t>
            </w:r>
            <w:r>
              <w:br/>
              <w:t>Základy mezilidské komunikace.</w:t>
            </w:r>
          </w:p>
          <w:p w:rsidR="00D75411" w:rsidRPr="00EE2E11" w:rsidRDefault="00D75411" w:rsidP="00D75411">
            <w:pPr>
              <w:jc w:val="both"/>
              <w:rPr>
                <w:b/>
              </w:rPr>
            </w:pPr>
            <w:r w:rsidRPr="00EE2E11">
              <w:rPr>
                <w:b/>
              </w:rPr>
              <w:t>Výstupní kompetence</w:t>
            </w:r>
          </w:p>
          <w:p w:rsidR="007F0D23" w:rsidRDefault="00D75411" w:rsidP="00527D68">
            <w:pPr>
              <w:jc w:val="both"/>
            </w:pPr>
            <w:r>
              <w:t>Student zná soustavu současných psychologických poznatků a pojmů; zná mechanismy a zákonitosti fungování lidské psychiky; uvědomuje si význam psychologie pro život člověka a společnosti a je schopen aplikovat získané poznatky v praxi; rozumí vztahu mezi teorií a praxí a je schopen odkrývat dané souvislosti.</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D75411" w:rsidRPr="006E3876" w:rsidRDefault="00D75411" w:rsidP="00D75411">
            <w:pPr>
              <w:jc w:val="both"/>
              <w:rPr>
                <w:b/>
                <w:szCs w:val="18"/>
              </w:rPr>
            </w:pPr>
            <w:r w:rsidRPr="006E3876">
              <w:rPr>
                <w:b/>
                <w:szCs w:val="18"/>
              </w:rPr>
              <w:t>Povinná literatura</w:t>
            </w:r>
          </w:p>
          <w:p w:rsidR="00D75411" w:rsidRPr="006E3876" w:rsidRDefault="00D75411" w:rsidP="00D75411">
            <w:pPr>
              <w:jc w:val="both"/>
              <w:rPr>
                <w:szCs w:val="18"/>
              </w:rPr>
            </w:pPr>
            <w:r w:rsidRPr="006E3876">
              <w:rPr>
                <w:szCs w:val="18"/>
              </w:rPr>
              <w:t xml:space="preserve">Honzák, R. </w:t>
            </w:r>
            <w:r w:rsidRPr="006E3876">
              <w:rPr>
                <w:i/>
                <w:szCs w:val="18"/>
              </w:rPr>
              <w:t>Základy psychologie</w:t>
            </w:r>
            <w:r w:rsidRPr="006E3876">
              <w:rPr>
                <w:szCs w:val="18"/>
              </w:rPr>
              <w:t>. Praha: Galén, 2006.</w:t>
            </w:r>
          </w:p>
          <w:p w:rsidR="00D75411" w:rsidRPr="006E3876" w:rsidRDefault="00D75411" w:rsidP="00D75411">
            <w:pPr>
              <w:jc w:val="both"/>
              <w:rPr>
                <w:szCs w:val="18"/>
              </w:rPr>
            </w:pPr>
            <w:r w:rsidRPr="006E3876">
              <w:rPr>
                <w:szCs w:val="18"/>
              </w:rPr>
              <w:t xml:space="preserve">Nakonečný, M. </w:t>
            </w:r>
            <w:r w:rsidRPr="006E3876">
              <w:rPr>
                <w:i/>
                <w:szCs w:val="18"/>
              </w:rPr>
              <w:t>Obecná psychologie</w:t>
            </w:r>
            <w:r w:rsidRPr="006E3876">
              <w:rPr>
                <w:szCs w:val="18"/>
              </w:rPr>
              <w:t>. Praha: Triton, 2016.</w:t>
            </w:r>
          </w:p>
          <w:p w:rsidR="00D75411" w:rsidRPr="006E3876" w:rsidRDefault="00D75411" w:rsidP="00D75411">
            <w:pPr>
              <w:jc w:val="both"/>
              <w:rPr>
                <w:szCs w:val="18"/>
              </w:rPr>
            </w:pPr>
            <w:r w:rsidRPr="006E3876">
              <w:rPr>
                <w:szCs w:val="18"/>
              </w:rPr>
              <w:t xml:space="preserve">Říčan, P. </w:t>
            </w:r>
            <w:r w:rsidRPr="006E3876">
              <w:rPr>
                <w:i/>
                <w:iCs/>
                <w:szCs w:val="18"/>
              </w:rPr>
              <w:t>Psychologie</w:t>
            </w:r>
            <w:r w:rsidRPr="006E3876">
              <w:rPr>
                <w:szCs w:val="18"/>
              </w:rPr>
              <w:t>. Praha: Portál, 2005.</w:t>
            </w:r>
          </w:p>
          <w:p w:rsidR="00D75411" w:rsidRPr="006E3876" w:rsidRDefault="00D75411" w:rsidP="00D75411">
            <w:pPr>
              <w:jc w:val="both"/>
              <w:rPr>
                <w:szCs w:val="18"/>
              </w:rPr>
            </w:pPr>
            <w:r w:rsidRPr="006E3876">
              <w:rPr>
                <w:bCs/>
                <w:color w:val="333333"/>
                <w:szCs w:val="18"/>
              </w:rPr>
              <w:t xml:space="preserve">Nick, N., Rob, L. </w:t>
            </w:r>
            <w:r w:rsidRPr="006E3876">
              <w:rPr>
                <w:i/>
                <w:szCs w:val="18"/>
              </w:rPr>
              <w:t>Inteligence a učení</w:t>
            </w:r>
            <w:r w:rsidRPr="006E3876">
              <w:rPr>
                <w:szCs w:val="18"/>
              </w:rPr>
              <w:t>. Praha: Grada, 2012.</w:t>
            </w:r>
          </w:p>
          <w:p w:rsidR="00D75411" w:rsidRPr="006E3876" w:rsidRDefault="00D75411" w:rsidP="00D75411">
            <w:pPr>
              <w:jc w:val="both"/>
              <w:rPr>
                <w:b/>
                <w:szCs w:val="18"/>
              </w:rPr>
            </w:pPr>
            <w:r w:rsidRPr="006E3876">
              <w:rPr>
                <w:b/>
                <w:szCs w:val="18"/>
              </w:rPr>
              <w:t>Doporučená literatura</w:t>
            </w:r>
          </w:p>
          <w:p w:rsidR="00D75411" w:rsidRPr="006E3876" w:rsidRDefault="00D75411" w:rsidP="00D75411">
            <w:pPr>
              <w:jc w:val="both"/>
              <w:rPr>
                <w:szCs w:val="18"/>
              </w:rPr>
            </w:pPr>
            <w:r w:rsidRPr="006E3876">
              <w:rPr>
                <w:szCs w:val="18"/>
              </w:rPr>
              <w:t xml:space="preserve">Atkinson, R. L. et al. </w:t>
            </w:r>
            <w:r w:rsidRPr="006E3876">
              <w:rPr>
                <w:i/>
                <w:szCs w:val="18"/>
              </w:rPr>
              <w:t>Psychologie Atkinsonové a Hilgarda</w:t>
            </w:r>
            <w:r w:rsidRPr="006E3876">
              <w:rPr>
                <w:szCs w:val="18"/>
              </w:rPr>
              <w:t>. Praha: Portál, 2012.</w:t>
            </w:r>
          </w:p>
          <w:p w:rsidR="00D75411" w:rsidRPr="006E3876" w:rsidRDefault="00D75411" w:rsidP="00D75411">
            <w:pPr>
              <w:jc w:val="both"/>
              <w:rPr>
                <w:color w:val="000000"/>
                <w:szCs w:val="18"/>
              </w:rPr>
            </w:pPr>
            <w:r w:rsidRPr="006E3876">
              <w:rPr>
                <w:szCs w:val="18"/>
              </w:rPr>
              <w:t xml:space="preserve">Claire, U. </w:t>
            </w:r>
            <w:r w:rsidRPr="006E3876">
              <w:rPr>
                <w:i/>
                <w:color w:val="000000"/>
                <w:szCs w:val="18"/>
              </w:rPr>
              <w:t>Cognitive Development: The Learning Brain</w:t>
            </w:r>
            <w:r w:rsidRPr="006E3876">
              <w:rPr>
                <w:color w:val="000000"/>
                <w:szCs w:val="18"/>
              </w:rPr>
              <w:t>. Psychology Press, 2008.</w:t>
            </w:r>
          </w:p>
          <w:p w:rsidR="007F0D23" w:rsidRDefault="00D75411" w:rsidP="00D75411">
            <w:r w:rsidRPr="006E3876">
              <w:rPr>
                <w:szCs w:val="18"/>
              </w:rPr>
              <w:t xml:space="preserve">Říčan, P. </w:t>
            </w:r>
            <w:r w:rsidRPr="006E3876">
              <w:rPr>
                <w:i/>
                <w:iCs/>
                <w:szCs w:val="18"/>
              </w:rPr>
              <w:t>Psychologie osobnosti</w:t>
            </w:r>
            <w:r w:rsidRPr="006E3876">
              <w:rPr>
                <w:szCs w:val="18"/>
              </w:rPr>
              <w:t>. Praha: Grada, 2007.</w:t>
            </w:r>
          </w:p>
        </w:tc>
      </w:tr>
    </w:tbl>
    <w:p w:rsidR="007F0D23" w:rsidRDefault="007F0D23" w:rsidP="007F0D23"/>
    <w:p w:rsidR="007F0D23" w:rsidRDefault="007F0D23" w:rsidP="007F0D23"/>
    <w:p w:rsidR="007F0D23" w:rsidRDefault="007F0D23" w:rsidP="00D75411"/>
    <w:p w:rsidR="00D75411" w:rsidRDefault="00D75411" w:rsidP="00D7541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Základy sociologie</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ZT</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rsidRPr="005E7DF2">
              <w:t>14p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5</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6F62E0">
            <w:pPr>
              <w:jc w:val="both"/>
            </w:pPr>
            <w:r>
              <w:t xml:space="preserve">Zkouška </w:t>
            </w:r>
            <w:del w:id="122" w:author="*" w:date="2018-05-28T13:30:00Z">
              <w:r w:rsidDel="006F62E0">
                <w:delText xml:space="preserve">ústní nebo </w:delText>
              </w:r>
            </w:del>
            <w:r>
              <w:t>písemnou formou. Portfolio splněných úkolů zadávaných během semináře. Zpracování a prezentace zadaného tématu či textu.</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rsidRPr="008C1FF7">
              <w:t>Mgr. Tomáš Karger,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rsidRPr="008C1FF7">
              <w:t>Mgr. Tomáš Karger,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D82981" w:rsidRDefault="007F0D23" w:rsidP="00527D68">
            <w:pPr>
              <w:jc w:val="both"/>
            </w:pPr>
            <w:r w:rsidRPr="003E4C35">
              <w:t>Cílem předmětu je předsta</w:t>
            </w:r>
            <w:r>
              <w:t>vit sociologii jako společensko-</w:t>
            </w:r>
            <w:r w:rsidRPr="003E4C35">
              <w:t xml:space="preserve">vědní obor, který se zabývá sociálním životem jednotlivců, skupin a společností, a to v určitém historickém, prostorovém, kulturním a sociálním kontextu. Studující si osvojí základní sociologickou terminologii, způsoby sociologického uvažování a možnosti využití sociologických poznatků </w:t>
            </w:r>
            <w:r w:rsidR="00D75411">
              <w:br/>
            </w:r>
            <w:r w:rsidRPr="003E4C35">
              <w:t xml:space="preserve">v profesní praxi. </w:t>
            </w:r>
          </w:p>
          <w:p w:rsidR="007F0D23" w:rsidRPr="00447D7F" w:rsidRDefault="007F0D23" w:rsidP="00527D68">
            <w:pPr>
              <w:jc w:val="both"/>
            </w:pPr>
            <w:r w:rsidRPr="00447D7F">
              <w:rPr>
                <w:b/>
              </w:rPr>
              <w:t>Obsah předmětu</w:t>
            </w:r>
          </w:p>
          <w:p w:rsidR="007F0D23" w:rsidRDefault="007F0D23" w:rsidP="00527D68">
            <w:pPr>
              <w:jc w:val="both"/>
            </w:pPr>
            <w:r>
              <w:t>Sociologie jako vědecká disciplína.</w:t>
            </w:r>
          </w:p>
          <w:p w:rsidR="007F0D23" w:rsidRDefault="007F0D23" w:rsidP="00527D68">
            <w:pPr>
              <w:jc w:val="both"/>
            </w:pPr>
            <w:r>
              <w:t>Vznik sociologie jako vědy, její počátky a využití.</w:t>
            </w:r>
          </w:p>
          <w:p w:rsidR="007F0D23" w:rsidRDefault="007F0D23" w:rsidP="00527D68">
            <w:pPr>
              <w:jc w:val="both"/>
            </w:pPr>
            <w:r>
              <w:t>Předmět sociologie a její postavení v systému věd.</w:t>
            </w:r>
          </w:p>
          <w:p w:rsidR="007F0D23" w:rsidRDefault="007F0D23" w:rsidP="00527D68">
            <w:pPr>
              <w:jc w:val="both"/>
            </w:pPr>
            <w:r>
              <w:t>Vybraní představitelé sociologického myšlení.</w:t>
            </w:r>
          </w:p>
          <w:p w:rsidR="007F0D23" w:rsidRDefault="007F0D23" w:rsidP="00527D68">
            <w:pPr>
              <w:jc w:val="both"/>
            </w:pPr>
            <w:r>
              <w:t>Společnost a jedinec, sociální interakce v běžném životě.</w:t>
            </w:r>
          </w:p>
          <w:p w:rsidR="007F0D23" w:rsidRDefault="007F0D23" w:rsidP="00527D68">
            <w:pPr>
              <w:jc w:val="both"/>
            </w:pPr>
            <w:r>
              <w:t>Typy společností (tradiční, moderní a postmoderní společnost).</w:t>
            </w:r>
          </w:p>
          <w:p w:rsidR="007F0D23" w:rsidRDefault="007F0D23" w:rsidP="00527D68">
            <w:pPr>
              <w:jc w:val="both"/>
            </w:pPr>
            <w:r>
              <w:t>Proces socializace a enkulturace, kultura, subkultura, hodnoty a normy.</w:t>
            </w:r>
          </w:p>
          <w:p w:rsidR="007F0D23" w:rsidRDefault="007F0D23" w:rsidP="00527D68">
            <w:pPr>
              <w:jc w:val="both"/>
            </w:pPr>
            <w:r>
              <w:t>Rodina a manželství.</w:t>
            </w:r>
          </w:p>
          <w:p w:rsidR="007F0D23" w:rsidRDefault="007F0D23" w:rsidP="00527D68">
            <w:pPr>
              <w:jc w:val="both"/>
            </w:pPr>
            <w:r>
              <w:t>Konformní a nonkonformní chování, anomie jako stav společnosti, kdy přestávají platit sdílené hodnoty a normy.</w:t>
            </w:r>
          </w:p>
          <w:p w:rsidR="007F0D23" w:rsidRDefault="007F0D23" w:rsidP="00527D68">
            <w:pPr>
              <w:jc w:val="both"/>
            </w:pPr>
            <w:r>
              <w:t>Sociální stratifikace, systémy sociální stratifikace, vzdělání jako jeden ze stratifikačních činitelů.</w:t>
            </w:r>
          </w:p>
          <w:p w:rsidR="007F0D23" w:rsidRDefault="007F0D23" w:rsidP="00527D68">
            <w:pPr>
              <w:jc w:val="both"/>
            </w:pPr>
            <w:r>
              <w:t>Status, sociální mobilita a sociální role.</w:t>
            </w:r>
          </w:p>
          <w:p w:rsidR="007F0D23" w:rsidRDefault="007F0D23" w:rsidP="00527D68">
            <w:pPr>
              <w:jc w:val="both"/>
            </w:pPr>
            <w:r>
              <w:t>Moderní organizace a moderní život, byrokratické organizace, instituce jako ustavené, stereotypizované, rutinní způsoby jednání běžné v určité skupině či kultuře.</w:t>
            </w:r>
          </w:p>
          <w:p w:rsidR="007F0D23" w:rsidRDefault="007F0D23" w:rsidP="00527D68">
            <w:pPr>
              <w:jc w:val="both"/>
            </w:pPr>
            <w:r>
              <w:t>Masová média, regulace masových médií, vliv televize na každodenní život.</w:t>
            </w:r>
          </w:p>
          <w:p w:rsidR="007F0D23" w:rsidRDefault="007F0D23" w:rsidP="00527D68">
            <w:pPr>
              <w:jc w:val="both"/>
            </w:pPr>
            <w:r>
              <w:t>Globální změny a ekologická krize, životní prostředí jako sociologický problémem.</w:t>
            </w:r>
          </w:p>
          <w:p w:rsidR="007F0D23" w:rsidRPr="00D82981" w:rsidRDefault="007F0D23" w:rsidP="00527D68">
            <w:pPr>
              <w:jc w:val="both"/>
            </w:pPr>
            <w:r>
              <w:t xml:space="preserve">Základy sociologického výzkumu, cíle výzkumu, předmět a objekt sociologického výzkumu, kvalitativní, kvantitativní </w:t>
            </w:r>
            <w:r w:rsidR="00D75411">
              <w:br/>
            </w:r>
            <w:r>
              <w:t>a integrované výzkumné strategie, metody a techniky sociologického výzkumu.</w:t>
            </w:r>
          </w:p>
          <w:p w:rsidR="007F0D23" w:rsidRPr="00AB0288" w:rsidRDefault="007F0D23" w:rsidP="00527D68">
            <w:pPr>
              <w:jc w:val="both"/>
              <w:rPr>
                <w:b/>
              </w:rPr>
            </w:pPr>
            <w:r w:rsidRPr="00AB0288">
              <w:rPr>
                <w:b/>
              </w:rPr>
              <w:t>Výstupní kompetence</w:t>
            </w:r>
          </w:p>
          <w:p w:rsidR="007F0D23" w:rsidRDefault="007F0D23" w:rsidP="00527D68">
            <w:pPr>
              <w:jc w:val="both"/>
            </w:pPr>
            <w:r w:rsidRPr="00286614">
              <w:t>Studující se orientují v historickém vývoji sociologického myšlení, v sociologické terminologii a vybraných sociologických teoriích. Umí popsat a interpretova</w:t>
            </w:r>
            <w:r w:rsidR="00D75411">
              <w:t>t důležité sociální jevy. Dokážou</w:t>
            </w:r>
            <w:r w:rsidRPr="00286614">
              <w:t xml:space="preserve"> identifikovat faktory ovlivňující každodenní sociální realitu. Sociologické poznatky jsou schopni využít v profesní praxi i každodenním životě.</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D75411" w:rsidRDefault="007F0D23" w:rsidP="00527D68">
            <w:pPr>
              <w:jc w:val="both"/>
              <w:rPr>
                <w:b/>
                <w:szCs w:val="19"/>
              </w:rPr>
            </w:pPr>
            <w:r w:rsidRPr="00D75411">
              <w:rPr>
                <w:b/>
                <w:szCs w:val="19"/>
              </w:rPr>
              <w:t>Povinná literatura</w:t>
            </w:r>
          </w:p>
          <w:p w:rsidR="007F0D23" w:rsidRPr="00D75411" w:rsidRDefault="007F0D23" w:rsidP="00527D68">
            <w:pPr>
              <w:jc w:val="both"/>
              <w:rPr>
                <w:szCs w:val="19"/>
              </w:rPr>
            </w:pPr>
            <w:r w:rsidRPr="00D75411">
              <w:rPr>
                <w:szCs w:val="19"/>
              </w:rPr>
              <w:t xml:space="preserve">Disman, M. </w:t>
            </w:r>
            <w:r w:rsidRPr="00D75411">
              <w:rPr>
                <w:i/>
                <w:szCs w:val="19"/>
              </w:rPr>
              <w:t>Jak se vyrábí sociologická znalost: příručka pro uživatele</w:t>
            </w:r>
            <w:r w:rsidRPr="00D75411">
              <w:rPr>
                <w:szCs w:val="19"/>
              </w:rPr>
              <w:t>. Praha: Karolinum, 2011.</w:t>
            </w:r>
          </w:p>
          <w:p w:rsidR="007F0D23" w:rsidRPr="00D75411" w:rsidRDefault="007F0D23" w:rsidP="00527D68">
            <w:pPr>
              <w:jc w:val="both"/>
              <w:rPr>
                <w:szCs w:val="19"/>
              </w:rPr>
            </w:pPr>
            <w:r w:rsidRPr="00D75411">
              <w:rPr>
                <w:szCs w:val="19"/>
              </w:rPr>
              <w:t xml:space="preserve">Jandourek, J. </w:t>
            </w:r>
            <w:r w:rsidRPr="00D75411">
              <w:rPr>
                <w:i/>
                <w:szCs w:val="19"/>
              </w:rPr>
              <w:t>Čítanka sociologických klasiků</w:t>
            </w:r>
            <w:r w:rsidRPr="00D75411">
              <w:rPr>
                <w:szCs w:val="19"/>
              </w:rPr>
              <w:t>. Praha: Grada, 2010.</w:t>
            </w:r>
          </w:p>
          <w:p w:rsidR="007F0D23" w:rsidRPr="00D75411" w:rsidRDefault="007F0D23" w:rsidP="00527D68">
            <w:pPr>
              <w:jc w:val="both"/>
              <w:rPr>
                <w:szCs w:val="19"/>
              </w:rPr>
            </w:pPr>
            <w:r w:rsidRPr="00D75411">
              <w:rPr>
                <w:szCs w:val="19"/>
              </w:rPr>
              <w:t xml:space="preserve">Jandourek, J. </w:t>
            </w:r>
            <w:r w:rsidRPr="00D75411">
              <w:rPr>
                <w:i/>
                <w:szCs w:val="19"/>
              </w:rPr>
              <w:t>Sociologický slovník</w:t>
            </w:r>
            <w:r w:rsidRPr="00D75411">
              <w:rPr>
                <w:szCs w:val="19"/>
              </w:rPr>
              <w:t>. Praha: Portál, 2007.</w:t>
            </w:r>
          </w:p>
          <w:p w:rsidR="007F0D23" w:rsidRPr="00D75411" w:rsidRDefault="007F0D23" w:rsidP="00527D68">
            <w:pPr>
              <w:jc w:val="both"/>
              <w:rPr>
                <w:szCs w:val="19"/>
              </w:rPr>
            </w:pPr>
            <w:r w:rsidRPr="00D75411">
              <w:rPr>
                <w:szCs w:val="19"/>
              </w:rPr>
              <w:t xml:space="preserve">Keller, J. </w:t>
            </w:r>
            <w:r w:rsidRPr="00D75411">
              <w:rPr>
                <w:i/>
                <w:szCs w:val="19"/>
              </w:rPr>
              <w:t>Dějiny klasické sociologie</w:t>
            </w:r>
            <w:r w:rsidRPr="00D75411">
              <w:rPr>
                <w:szCs w:val="19"/>
              </w:rPr>
              <w:t>. Praha: Sociologické nakladatelství, 2005.</w:t>
            </w:r>
          </w:p>
          <w:p w:rsidR="007F0D23" w:rsidRPr="00D75411" w:rsidRDefault="007F0D23" w:rsidP="00527D68">
            <w:pPr>
              <w:jc w:val="both"/>
              <w:rPr>
                <w:szCs w:val="19"/>
              </w:rPr>
            </w:pPr>
            <w:r w:rsidRPr="00D75411">
              <w:rPr>
                <w:szCs w:val="19"/>
              </w:rPr>
              <w:t xml:space="preserve">Keller, J. </w:t>
            </w:r>
            <w:r w:rsidRPr="00D75411">
              <w:rPr>
                <w:i/>
                <w:szCs w:val="19"/>
              </w:rPr>
              <w:t>Úvod do sociologie</w:t>
            </w:r>
            <w:r w:rsidRPr="00D75411">
              <w:rPr>
                <w:szCs w:val="19"/>
              </w:rPr>
              <w:t>. Praha: Sociologické nakladatelství, 2004.</w:t>
            </w:r>
          </w:p>
          <w:p w:rsidR="007F0D23" w:rsidRPr="00D75411" w:rsidRDefault="007F0D23" w:rsidP="00527D68">
            <w:pPr>
              <w:jc w:val="both"/>
              <w:rPr>
                <w:b/>
                <w:szCs w:val="19"/>
              </w:rPr>
            </w:pPr>
            <w:r w:rsidRPr="00D75411">
              <w:rPr>
                <w:b/>
                <w:szCs w:val="19"/>
              </w:rPr>
              <w:t>Doporučená literatura</w:t>
            </w:r>
          </w:p>
          <w:p w:rsidR="007F0D23" w:rsidRPr="00D75411" w:rsidRDefault="007F0D23" w:rsidP="00527D68">
            <w:pPr>
              <w:jc w:val="both"/>
              <w:rPr>
                <w:szCs w:val="19"/>
              </w:rPr>
            </w:pPr>
            <w:r w:rsidRPr="00D75411">
              <w:rPr>
                <w:szCs w:val="19"/>
              </w:rPr>
              <w:t xml:space="preserve">Bauman, Z., May, T. </w:t>
            </w:r>
            <w:r w:rsidRPr="00D75411">
              <w:rPr>
                <w:i/>
                <w:szCs w:val="19"/>
              </w:rPr>
              <w:t>Myslet sociologicky: netradiční uvedení do sociologie</w:t>
            </w:r>
            <w:r w:rsidRPr="00D75411">
              <w:rPr>
                <w:szCs w:val="19"/>
              </w:rPr>
              <w:t>. Praha: Sociologické nakladatelství, 2004.</w:t>
            </w:r>
          </w:p>
          <w:p w:rsidR="007F0D23" w:rsidRPr="00D75411" w:rsidRDefault="007F0D23" w:rsidP="00527D68">
            <w:pPr>
              <w:jc w:val="both"/>
              <w:rPr>
                <w:szCs w:val="19"/>
              </w:rPr>
            </w:pPr>
            <w:r w:rsidRPr="00D75411">
              <w:rPr>
                <w:szCs w:val="19"/>
              </w:rPr>
              <w:t xml:space="preserve">Berger, P. L. </w:t>
            </w:r>
            <w:r w:rsidRPr="00D75411">
              <w:rPr>
                <w:i/>
                <w:szCs w:val="19"/>
              </w:rPr>
              <w:t>Pozvání do sociologie: humanistická perspektiva</w:t>
            </w:r>
            <w:r w:rsidRPr="00D75411">
              <w:rPr>
                <w:szCs w:val="19"/>
              </w:rPr>
              <w:t>. Brno: Barrister&amp;Principal, 2007.</w:t>
            </w:r>
          </w:p>
          <w:p w:rsidR="007F0D23" w:rsidRPr="00D75411" w:rsidRDefault="007F0D23" w:rsidP="00527D68">
            <w:pPr>
              <w:jc w:val="both"/>
              <w:rPr>
                <w:szCs w:val="19"/>
              </w:rPr>
            </w:pPr>
            <w:r w:rsidRPr="00D75411">
              <w:rPr>
                <w:szCs w:val="19"/>
              </w:rPr>
              <w:t xml:space="preserve">Keller, J., Tvrdý, L. </w:t>
            </w:r>
            <w:r w:rsidRPr="00D75411">
              <w:rPr>
                <w:i/>
                <w:szCs w:val="19"/>
              </w:rPr>
              <w:t>Vzdělanostní společnost?: chrám, výtah a pojišťovna</w:t>
            </w:r>
            <w:r w:rsidRPr="00D75411">
              <w:rPr>
                <w:szCs w:val="19"/>
              </w:rPr>
              <w:t>. Praha: Sociologické nakladatelství, 2008.</w:t>
            </w:r>
          </w:p>
          <w:p w:rsidR="007F0D23" w:rsidRPr="005D7142" w:rsidRDefault="007F0D23" w:rsidP="00527D68">
            <w:pPr>
              <w:jc w:val="both"/>
              <w:rPr>
                <w:sz w:val="19"/>
                <w:szCs w:val="19"/>
              </w:rPr>
            </w:pPr>
            <w:r w:rsidRPr="00D75411">
              <w:rPr>
                <w:szCs w:val="19"/>
              </w:rPr>
              <w:t xml:space="preserve">Petrusek, M. </w:t>
            </w:r>
            <w:r w:rsidRPr="00D75411">
              <w:rPr>
                <w:i/>
                <w:szCs w:val="19"/>
              </w:rPr>
              <w:t>Společnosti pozdní doby</w:t>
            </w:r>
            <w:r w:rsidRPr="00D75411">
              <w:rPr>
                <w:szCs w:val="19"/>
              </w:rPr>
              <w:t>. Praha: Slon, 2006.</w:t>
            </w:r>
          </w:p>
        </w:tc>
      </w:tr>
    </w:tbl>
    <w:p w:rsidR="007F0D23" w:rsidRDefault="007F0D23" w:rsidP="00D75411">
      <w:pPr>
        <w:spacing w:line="27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Základy zdravotnických nauk</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Klasifikovaný zápočet. Praktické ověření znalostí a dovedností z předlékařské první pomoci, písemný test (min. 60 % úspěšnost).</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 xml:space="preserve"> </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D75411">
        <w:trPr>
          <w:trHeight w:val="182"/>
        </w:trPr>
        <w:tc>
          <w:tcPr>
            <w:tcW w:w="9855" w:type="dxa"/>
            <w:gridSpan w:val="8"/>
            <w:tcBorders>
              <w:top w:val="nil"/>
            </w:tcBorders>
          </w:tcPr>
          <w:p w:rsidR="007F0D23" w:rsidRDefault="007F0D23" w:rsidP="00527D68">
            <w:pPr>
              <w:jc w:val="both"/>
            </w:pPr>
            <w:r>
              <w:t xml:space="preserve"> </w:t>
            </w:r>
            <w:r w:rsidRPr="008C1FF7">
              <w:t xml:space="preserve">Mgr. </w:t>
            </w:r>
            <w:r>
              <w:t>Silvie Treterová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Default="007F0D23" w:rsidP="00527D68">
            <w:pPr>
              <w:jc w:val="both"/>
            </w:pPr>
            <w:r w:rsidRPr="00EE2E11">
              <w:t xml:space="preserve">Cílem předmětu je seznámit studenty </w:t>
            </w:r>
            <w:r>
              <w:t>se stavbou a funkcí orgánů lidského těla. Studenti se naučí postupy a zásady při poskytování první pomoci a budou schopni zvládnout možné reálné modelové situace.</w:t>
            </w:r>
          </w:p>
          <w:p w:rsidR="007F0D23" w:rsidRDefault="007F0D23" w:rsidP="00527D68">
            <w:r w:rsidRPr="00EE2E11">
              <w:rPr>
                <w:b/>
              </w:rPr>
              <w:t>Obsah předmětu</w:t>
            </w:r>
            <w:r>
              <w:rPr>
                <w:b/>
              </w:rPr>
              <w:t>:</w:t>
            </w:r>
            <w:r>
              <w:br/>
              <w:t xml:space="preserve">Základy anatomie a fyziologie - soustava kosterní a svalová. </w:t>
            </w:r>
            <w:r>
              <w:br/>
              <w:t xml:space="preserve">Základy anatomie a fyziologie - soustava dýchací. </w:t>
            </w:r>
            <w:r>
              <w:br/>
              <w:t xml:space="preserve">Základy anatomie a fyziologie - soustava oběhová, krev. </w:t>
            </w:r>
            <w:r>
              <w:br/>
              <w:t>Základy anatomie a fyziologie - soustava trávicí a vylučovací.</w:t>
            </w:r>
            <w:r>
              <w:br/>
              <w:t xml:space="preserve">Základy anatomie a fyziologie - soustava žláz s vnitřní sekrecí. </w:t>
            </w:r>
            <w:r>
              <w:br/>
              <w:t xml:space="preserve">Základy anatomie a fyziologie - soustava pohlavní. </w:t>
            </w:r>
            <w:r>
              <w:br/>
              <w:t xml:space="preserve">Základy anatomie a fyziologie - soustava kožní, smysly. </w:t>
            </w:r>
          </w:p>
          <w:p w:rsidR="007F0D23" w:rsidRDefault="007F0D23" w:rsidP="00527D68">
            <w:r>
              <w:t xml:space="preserve"> Základy anatomie a fyziologie - soustava nervová. </w:t>
            </w:r>
          </w:p>
          <w:p w:rsidR="007F0D23" w:rsidRPr="00EE2E11" w:rsidRDefault="007F0D23" w:rsidP="00527D68">
            <w:r>
              <w:t>Integrovaný záchranný systém a jeho složky, polohování a transport postižených, poranění pohybového ústrojí, šokové stavy, úrazy elektrickým proudem.</w:t>
            </w:r>
            <w:r>
              <w:br/>
              <w:t>Kardiopulmonální resuscitace (KPR), zástava krvácení, tepenná poranění, akutní otravy –</w:t>
            </w:r>
            <w:r w:rsidR="00D75411">
              <w:t xml:space="preserve"> </w:t>
            </w:r>
            <w:r>
              <w:t>intoxikace, naléhavé stavy při cukrovce.</w:t>
            </w:r>
          </w:p>
          <w:p w:rsidR="007F0D23" w:rsidRPr="00EE2E11" w:rsidRDefault="007F0D23" w:rsidP="00527D68">
            <w:pPr>
              <w:jc w:val="both"/>
              <w:rPr>
                <w:b/>
              </w:rPr>
            </w:pPr>
            <w:r w:rsidRPr="00EE2E11">
              <w:rPr>
                <w:b/>
              </w:rPr>
              <w:t>Výstupní kompetence</w:t>
            </w:r>
          </w:p>
          <w:p w:rsidR="007F0D23" w:rsidRDefault="007F0D23" w:rsidP="00527D68">
            <w:pPr>
              <w:jc w:val="both"/>
            </w:pPr>
            <w:r>
              <w:t>Student zná základy z anatomie a fyziologie jednotlivých soustav lidského těla. Má teoretické vědomosti z oblasti první pomoci a je schopen v reálné situaci poskytnout laickou první pomoc.</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D75411" w:rsidRDefault="007F0D23" w:rsidP="00527D68">
            <w:pPr>
              <w:jc w:val="both"/>
              <w:rPr>
                <w:b/>
                <w:szCs w:val="19"/>
              </w:rPr>
            </w:pPr>
            <w:r w:rsidRPr="00D75411">
              <w:rPr>
                <w:b/>
                <w:szCs w:val="19"/>
              </w:rPr>
              <w:t>Povinná literatura</w:t>
            </w:r>
          </w:p>
          <w:p w:rsidR="007F0D23" w:rsidRPr="00D75411" w:rsidRDefault="007F0D23" w:rsidP="00527D68">
            <w:pPr>
              <w:jc w:val="both"/>
              <w:rPr>
                <w:szCs w:val="19"/>
              </w:rPr>
            </w:pPr>
            <w:r w:rsidRPr="00D75411">
              <w:rPr>
                <w:szCs w:val="19"/>
              </w:rPr>
              <w:t xml:space="preserve">Fiala, P., Valenta, J., Eberlová, L. </w:t>
            </w:r>
            <w:r w:rsidRPr="00D75411">
              <w:rPr>
                <w:i/>
                <w:szCs w:val="19"/>
              </w:rPr>
              <w:t>Stručná anatomie člověka</w:t>
            </w:r>
            <w:r w:rsidRPr="00D75411">
              <w:rPr>
                <w:szCs w:val="19"/>
              </w:rPr>
              <w:t xml:space="preserve">. Praha: Karolinum, 2015. </w:t>
            </w:r>
          </w:p>
          <w:p w:rsidR="007F0D23" w:rsidRPr="00D75411" w:rsidRDefault="007F0D23" w:rsidP="00527D68">
            <w:pPr>
              <w:jc w:val="both"/>
              <w:rPr>
                <w:szCs w:val="19"/>
              </w:rPr>
            </w:pPr>
            <w:r w:rsidRPr="00D75411">
              <w:rPr>
                <w:szCs w:val="19"/>
              </w:rPr>
              <w:t xml:space="preserve">Málek, J., Dvořák, A., Knor, J. a kol. </w:t>
            </w:r>
            <w:r w:rsidRPr="00D75411">
              <w:rPr>
                <w:i/>
                <w:szCs w:val="19"/>
              </w:rPr>
              <w:t>První pomoc</w:t>
            </w:r>
            <w:r w:rsidRPr="00D75411">
              <w:rPr>
                <w:szCs w:val="19"/>
              </w:rPr>
              <w:t>. Praha: LF UK, 2010.</w:t>
            </w:r>
          </w:p>
          <w:p w:rsidR="007F0D23" w:rsidRPr="00D75411" w:rsidRDefault="007F0D23" w:rsidP="00527D68">
            <w:pPr>
              <w:jc w:val="both"/>
              <w:rPr>
                <w:szCs w:val="19"/>
              </w:rPr>
            </w:pPr>
            <w:r w:rsidRPr="00D75411">
              <w:rPr>
                <w:szCs w:val="19"/>
              </w:rPr>
              <w:t xml:space="preserve">Merkunová, A. </w:t>
            </w:r>
            <w:r w:rsidRPr="00D75411">
              <w:rPr>
                <w:i/>
                <w:szCs w:val="19"/>
              </w:rPr>
              <w:t>Anatomie a fyziologie člověka pro humanitní obory</w:t>
            </w:r>
            <w:r w:rsidRPr="00D75411">
              <w:rPr>
                <w:szCs w:val="19"/>
              </w:rPr>
              <w:t>. Praha: Grada, 2008.</w:t>
            </w:r>
          </w:p>
          <w:p w:rsidR="007F0D23" w:rsidRPr="00D75411" w:rsidRDefault="007F0D23" w:rsidP="00527D68">
            <w:pPr>
              <w:jc w:val="both"/>
              <w:rPr>
                <w:szCs w:val="19"/>
              </w:rPr>
            </w:pPr>
            <w:r w:rsidRPr="00D75411">
              <w:rPr>
                <w:szCs w:val="19"/>
              </w:rPr>
              <w:t xml:space="preserve">Rokyta, R. </w:t>
            </w:r>
            <w:r w:rsidRPr="00D75411">
              <w:rPr>
                <w:i/>
                <w:szCs w:val="19"/>
              </w:rPr>
              <w:t>Fyziologie.</w:t>
            </w:r>
            <w:r w:rsidRPr="00D75411">
              <w:rPr>
                <w:szCs w:val="19"/>
              </w:rPr>
              <w:t xml:space="preserve"> Praha: Galén, 2016.</w:t>
            </w:r>
          </w:p>
          <w:p w:rsidR="007F0D23" w:rsidRPr="00D75411" w:rsidRDefault="007F0D23" w:rsidP="00527D68">
            <w:pPr>
              <w:jc w:val="both"/>
              <w:rPr>
                <w:szCs w:val="19"/>
              </w:rPr>
            </w:pPr>
            <w:r w:rsidRPr="00D75411">
              <w:rPr>
                <w:szCs w:val="19"/>
              </w:rPr>
              <w:t xml:space="preserve">Rokyta, R., Marešová, D., Turková, Z. </w:t>
            </w:r>
            <w:r w:rsidRPr="00D75411">
              <w:rPr>
                <w:i/>
                <w:szCs w:val="19"/>
              </w:rPr>
              <w:t>Somatologie: učebnice.</w:t>
            </w:r>
            <w:r w:rsidRPr="00D75411">
              <w:rPr>
                <w:szCs w:val="19"/>
              </w:rPr>
              <w:t xml:space="preserve"> Praha: Wolters Kluwer, 2016.</w:t>
            </w:r>
          </w:p>
          <w:p w:rsidR="007F0D23" w:rsidRPr="00D75411" w:rsidRDefault="007F0D23" w:rsidP="00527D68">
            <w:pPr>
              <w:jc w:val="both"/>
              <w:rPr>
                <w:b/>
                <w:szCs w:val="19"/>
              </w:rPr>
            </w:pPr>
            <w:r w:rsidRPr="00D75411">
              <w:rPr>
                <w:b/>
                <w:szCs w:val="19"/>
              </w:rPr>
              <w:t>Doporučená literatura:</w:t>
            </w:r>
          </w:p>
          <w:p w:rsidR="007F0D23" w:rsidRPr="00D75411" w:rsidRDefault="007F0D23" w:rsidP="00527D68">
            <w:pPr>
              <w:jc w:val="both"/>
              <w:rPr>
                <w:szCs w:val="19"/>
              </w:rPr>
            </w:pPr>
            <w:r w:rsidRPr="00D75411">
              <w:rPr>
                <w:szCs w:val="19"/>
              </w:rPr>
              <w:t xml:space="preserve">Hansen, J. T. </w:t>
            </w:r>
            <w:r w:rsidRPr="00D75411">
              <w:rPr>
                <w:i/>
                <w:szCs w:val="19"/>
              </w:rPr>
              <w:t>Netterův vybarvovací anatomický atlas</w:t>
            </w:r>
            <w:r w:rsidRPr="00D75411">
              <w:rPr>
                <w:szCs w:val="19"/>
              </w:rPr>
              <w:t>. Brno: CPress, 2013.</w:t>
            </w:r>
          </w:p>
          <w:p w:rsidR="007F0D23" w:rsidRPr="00D75411" w:rsidRDefault="007F0D23" w:rsidP="00527D68">
            <w:pPr>
              <w:jc w:val="both"/>
              <w:rPr>
                <w:szCs w:val="19"/>
              </w:rPr>
            </w:pPr>
            <w:r w:rsidRPr="00D75411">
              <w:rPr>
                <w:szCs w:val="19"/>
              </w:rPr>
              <w:t xml:space="preserve">Machová, J. </w:t>
            </w:r>
            <w:r w:rsidRPr="00D75411">
              <w:rPr>
                <w:i/>
                <w:szCs w:val="19"/>
              </w:rPr>
              <w:t>Biologie člověka pro učitele</w:t>
            </w:r>
            <w:r w:rsidRPr="00D75411">
              <w:rPr>
                <w:szCs w:val="19"/>
              </w:rPr>
              <w:t>. Praha: Karolinum, 2002.</w:t>
            </w:r>
          </w:p>
          <w:p w:rsidR="007F0D23" w:rsidRPr="00D75411" w:rsidRDefault="007F0D23" w:rsidP="00527D68">
            <w:pPr>
              <w:jc w:val="both"/>
              <w:rPr>
                <w:szCs w:val="19"/>
              </w:rPr>
            </w:pPr>
            <w:r w:rsidRPr="00D75411">
              <w:rPr>
                <w:szCs w:val="19"/>
              </w:rPr>
              <w:t xml:space="preserve">Srnský, P. </w:t>
            </w:r>
            <w:r w:rsidRPr="00D75411">
              <w:rPr>
                <w:i/>
                <w:szCs w:val="19"/>
              </w:rPr>
              <w:t>První pomoc</w:t>
            </w:r>
            <w:r w:rsidRPr="00D75411">
              <w:rPr>
                <w:szCs w:val="19"/>
              </w:rPr>
              <w:t>. Praha: Grada, 2008.</w:t>
            </w:r>
          </w:p>
          <w:p w:rsidR="007F0D23" w:rsidRPr="00D75411" w:rsidRDefault="007F0D23" w:rsidP="00527D68">
            <w:pPr>
              <w:rPr>
                <w:sz w:val="19"/>
                <w:szCs w:val="19"/>
              </w:rPr>
            </w:pPr>
            <w:r w:rsidRPr="00D75411">
              <w:rPr>
                <w:szCs w:val="19"/>
              </w:rPr>
              <w:t xml:space="preserve">Šmarda, J. </w:t>
            </w:r>
            <w:r w:rsidRPr="00D75411">
              <w:rPr>
                <w:i/>
                <w:szCs w:val="19"/>
              </w:rPr>
              <w:t>Biologie pro psychology a pedagogy</w:t>
            </w:r>
            <w:r w:rsidRPr="00D75411">
              <w:rPr>
                <w:szCs w:val="19"/>
              </w:rPr>
              <w:t>. Praha: Portál, 2007</w:t>
            </w:r>
            <w:r>
              <w:rPr>
                <w:sz w:val="19"/>
                <w:szCs w:val="19"/>
              </w:rPr>
              <w:t>.</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Pr>
        <w:spacing w:after="200" w:line="27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Anglický jazyk 2</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w:t>
            </w:r>
            <w:r w:rsidRPr="001C43AC">
              <w:t>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D75411">
            <w:pPr>
              <w:jc w:val="both"/>
            </w:pPr>
            <w:r>
              <w:t>Zkouška, aktivní účast na semináři, prezence 80%, plnění zadaných</w:t>
            </w:r>
            <w:r w:rsidR="00D75411">
              <w:t xml:space="preserve"> úkolů </w:t>
            </w:r>
            <w:r>
              <w:t>v MOODLE.</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 xml:space="preserve"> </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et Mgr. Kristýna Kozubíková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Default="007F0D23" w:rsidP="00527D68">
            <w:pPr>
              <w:jc w:val="both"/>
            </w:pPr>
            <w:r>
              <w:t xml:space="preserve">Kurz je koncipován tak, aby prohloubil znalosti studentů získané na střední škole a zároveň došlo k osvojení nových jazykových kompetencí na úrovni středně pokročilý. Důraz je kladen na praktické komunikativní situace a funkční jazyk. </w:t>
            </w:r>
          </w:p>
          <w:p w:rsidR="007F0D23" w:rsidRDefault="007F0D23" w:rsidP="00527D68">
            <w:pPr>
              <w:jc w:val="both"/>
            </w:pPr>
            <w:r>
              <w:t>Kurz rozvíjí dané jazykové dovednosti: poslech, mluvení, čtení a psaní. Obecný jazyk je rozvíjen na základě probíraných učebnic, je však rozšiřován různými doplňujícími materiály. Studenti jsou systematicky vedeni k</w:t>
            </w:r>
            <w:r w:rsidR="00D75411">
              <w:t xml:space="preserve"> domácí práci </w:t>
            </w:r>
            <w:r w:rsidR="00D75411">
              <w:br/>
              <w:t>a samostudiu. Předmět</w:t>
            </w:r>
            <w:r>
              <w:t xml:space="preserve"> je </w:t>
            </w:r>
            <w:r w:rsidR="00D75411">
              <w:t>doplněn o e-learningový kurze</w:t>
            </w:r>
            <w:r>
              <w:t xml:space="preserve"> v Moodle. </w:t>
            </w:r>
          </w:p>
          <w:p w:rsidR="007F0D23" w:rsidRPr="00D82981" w:rsidRDefault="007F0D23" w:rsidP="00527D68">
            <w:pPr>
              <w:jc w:val="both"/>
            </w:pPr>
            <w:r>
              <w:t xml:space="preserve">Výstupní úroveň B1+. </w:t>
            </w:r>
          </w:p>
          <w:p w:rsidR="007F0D23" w:rsidRPr="00447D7F" w:rsidRDefault="007F0D23" w:rsidP="00527D68">
            <w:pPr>
              <w:jc w:val="both"/>
            </w:pPr>
            <w:r w:rsidRPr="00447D7F">
              <w:rPr>
                <w:b/>
              </w:rPr>
              <w:t>Obsah předmětu</w:t>
            </w:r>
          </w:p>
          <w:p w:rsidR="007F0D23" w:rsidRDefault="007F0D23" w:rsidP="00527D68">
            <w:pPr>
              <w:jc w:val="both"/>
            </w:pPr>
            <w:r w:rsidRPr="00A505DD">
              <w:t>Obsahová náplň předmětu vychází z učebnice</w:t>
            </w:r>
            <w:r>
              <w:t xml:space="preserve"> Oxford Navigate B1+ lekcí 4-6</w:t>
            </w:r>
          </w:p>
          <w:p w:rsidR="007F0D23" w:rsidRDefault="007F0D23" w:rsidP="00527D68">
            <w:pPr>
              <w:jc w:val="both"/>
            </w:pPr>
            <w:r>
              <w:t>Gramatické jevy:</w:t>
            </w:r>
          </w:p>
          <w:p w:rsidR="007F0D23" w:rsidRDefault="007F0D23" w:rsidP="00527D68">
            <w:pPr>
              <w:jc w:val="both"/>
            </w:pPr>
            <w:r>
              <w:t>Vyjadřování budoucnosti s "will" a "going to".</w:t>
            </w:r>
          </w:p>
          <w:p w:rsidR="007F0D23" w:rsidRDefault="007F0D23" w:rsidP="00527D68">
            <w:pPr>
              <w:jc w:val="both"/>
            </w:pPr>
            <w:r>
              <w:t>Pravděpodobnost.</w:t>
            </w:r>
          </w:p>
          <w:p w:rsidR="007F0D23" w:rsidRDefault="007F0D23" w:rsidP="00527D68">
            <w:pPr>
              <w:jc w:val="both"/>
            </w:pPr>
            <w:r>
              <w:t>Slovesa s "-ing" nebo s infinitive s "to".</w:t>
            </w:r>
          </w:p>
          <w:p w:rsidR="007F0D23" w:rsidRDefault="007F0D23" w:rsidP="00527D68">
            <w:pPr>
              <w:jc w:val="both"/>
            </w:pPr>
            <w:r>
              <w:t>Rozdíl mezi předpřítomným časem a minulým prostým.</w:t>
            </w:r>
          </w:p>
          <w:p w:rsidR="007F0D23" w:rsidRDefault="007F0D23" w:rsidP="00527D68">
            <w:pPr>
              <w:jc w:val="both"/>
            </w:pPr>
            <w:r>
              <w:t>Vztažné věty.</w:t>
            </w:r>
          </w:p>
          <w:p w:rsidR="007F0D23" w:rsidRDefault="007F0D23" w:rsidP="00527D68">
            <w:pPr>
              <w:jc w:val="both"/>
            </w:pPr>
            <w:r>
              <w:t>Předpřítomný čas prostý a průběhový.</w:t>
            </w:r>
          </w:p>
          <w:p w:rsidR="007F0D23" w:rsidRDefault="007F0D23" w:rsidP="00527D68">
            <w:pPr>
              <w:jc w:val="both"/>
            </w:pPr>
            <w:r>
              <w:t>Slovní zásoba:</w:t>
            </w:r>
          </w:p>
          <w:p w:rsidR="007F0D23" w:rsidRPr="00D82981" w:rsidRDefault="007F0D23" w:rsidP="00527D68">
            <w:pPr>
              <w:jc w:val="both"/>
            </w:pPr>
            <w:r>
              <w:t>Příroda, idiomické fráze o místech, filmy, stroje, podnebí a extrémní počasí</w:t>
            </w:r>
          </w:p>
          <w:p w:rsidR="007F0D23" w:rsidRPr="00AB0288" w:rsidRDefault="007F0D23" w:rsidP="00527D68">
            <w:pPr>
              <w:jc w:val="both"/>
              <w:rPr>
                <w:b/>
              </w:rPr>
            </w:pPr>
            <w:r w:rsidRPr="00AB0288">
              <w:rPr>
                <w:b/>
              </w:rPr>
              <w:t>Výstupní kompetence</w:t>
            </w:r>
          </w:p>
          <w:p w:rsidR="007F0D23" w:rsidRDefault="007F0D23" w:rsidP="00D75411">
            <w:pPr>
              <w:jc w:val="both"/>
            </w:pPr>
            <w:r>
              <w:t>S</w:t>
            </w:r>
            <w:r w:rsidR="00D75411">
              <w:t>tudent je schopen používa</w:t>
            </w:r>
            <w:r w:rsidRPr="00070414">
              <w:t>t získané jazykové kompetence v situacích</w:t>
            </w:r>
            <w:r>
              <w:t>: příroda, filmy, počasí, at</w:t>
            </w:r>
            <w:r w:rsidRPr="00070414">
              <w:t>d. Chápe jazykové zákonitosti a umí pracovat s autentickými materiály (např. text, poslech, mluvené slovo) dané úrovně a na ně adekvátně reagovat</w:t>
            </w:r>
            <w:ins w:id="123" w:author="*" w:date="2018-05-21T07:40:00Z">
              <w:r w:rsidR="00CF16EF">
                <w:t xml:space="preserve"> dle B1+ SERR/ CEFR.</w:t>
              </w:r>
            </w:ins>
            <w:del w:id="124" w:author="*" w:date="2018-05-21T07:40:00Z">
              <w:r w:rsidRPr="00070414" w:rsidDel="00CF16EF">
                <w:delText>.</w:delText>
              </w:r>
            </w:del>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D75411" w:rsidRDefault="007F0D23" w:rsidP="00527D68">
            <w:pPr>
              <w:jc w:val="both"/>
              <w:rPr>
                <w:b/>
              </w:rPr>
            </w:pPr>
            <w:r w:rsidRPr="00D75411">
              <w:rPr>
                <w:b/>
              </w:rPr>
              <w:t>Povinná literatura</w:t>
            </w:r>
          </w:p>
          <w:p w:rsidR="007F0D23" w:rsidRPr="00D75411" w:rsidRDefault="007F0D23" w:rsidP="00527D68">
            <w:pPr>
              <w:jc w:val="both"/>
            </w:pPr>
            <w:r w:rsidRPr="00D75411">
              <w:t xml:space="preserve">Alden, E. </w:t>
            </w:r>
            <w:r w:rsidRPr="00D75411">
              <w:rPr>
                <w:i/>
              </w:rPr>
              <w:t>NavigateB1+ Intermediate Workbook with Key.</w:t>
            </w:r>
            <w:r w:rsidRPr="00D75411">
              <w:t xml:space="preserve"> Oxford: Oxford University press, 2015.</w:t>
            </w:r>
          </w:p>
          <w:p w:rsidR="007F0D23" w:rsidRPr="00D75411" w:rsidRDefault="007F0D23" w:rsidP="00527D68">
            <w:pPr>
              <w:jc w:val="both"/>
            </w:pPr>
            <w:r w:rsidRPr="00D75411">
              <w:t xml:space="preserve">Cough, C. </w:t>
            </w:r>
            <w:r w:rsidRPr="00D75411">
              <w:rPr>
                <w:i/>
              </w:rPr>
              <w:t>English Vocabulary Organizer</w:t>
            </w:r>
            <w:r w:rsidRPr="00D75411">
              <w:t>. Hove: Language Teaching Publications, 2001.</w:t>
            </w:r>
          </w:p>
          <w:p w:rsidR="007F0D23" w:rsidRPr="00D75411" w:rsidRDefault="007F0D23" w:rsidP="00527D68">
            <w:pPr>
              <w:jc w:val="both"/>
            </w:pPr>
            <w:r w:rsidRPr="00D75411">
              <w:t xml:space="preserve">Hewings, M. </w:t>
            </w:r>
            <w:r w:rsidRPr="00D75411">
              <w:rPr>
                <w:i/>
              </w:rPr>
              <w:t>Advanced Grammar in Use Third Edition</w:t>
            </w:r>
            <w:r w:rsidRPr="00D75411">
              <w:t>. Cambridge: Cambridge University Press, 2013.</w:t>
            </w:r>
          </w:p>
          <w:p w:rsidR="007F0D23" w:rsidRPr="00D75411" w:rsidRDefault="007F0D23" w:rsidP="00527D68">
            <w:pPr>
              <w:jc w:val="both"/>
            </w:pPr>
            <w:r w:rsidRPr="00D75411">
              <w:t>McCarthy, M. English Vocabulary in Use Upper-Intermediate 2nd Edition. Cambridge: Cambridge University press, 1994.</w:t>
            </w:r>
          </w:p>
          <w:p w:rsidR="007F0D23" w:rsidRPr="00D75411" w:rsidRDefault="007F0D23" w:rsidP="00527D68">
            <w:pPr>
              <w:jc w:val="both"/>
            </w:pPr>
            <w:r w:rsidRPr="00D75411">
              <w:t xml:space="preserve">Murphy, R. </w:t>
            </w:r>
            <w:r w:rsidRPr="00D75411">
              <w:rPr>
                <w:i/>
              </w:rPr>
              <w:t>English Grammar in Use 4th Edition</w:t>
            </w:r>
            <w:r w:rsidRPr="00D75411">
              <w:t>. Cambridge: Cambridge university press, 2012.</w:t>
            </w:r>
          </w:p>
          <w:p w:rsidR="007F0D23" w:rsidRPr="00D75411" w:rsidRDefault="007F0D23" w:rsidP="00527D68">
            <w:pPr>
              <w:jc w:val="both"/>
            </w:pPr>
            <w:r w:rsidRPr="00D75411">
              <w:t xml:space="preserve">Roberts R. </w:t>
            </w:r>
            <w:r w:rsidRPr="00D75411">
              <w:rPr>
                <w:i/>
              </w:rPr>
              <w:t>Navigate B1+ Intermediate Coursebook with video</w:t>
            </w:r>
            <w:r w:rsidRPr="00D75411">
              <w:t>. Oxford: Oxford University press, 2015.</w:t>
            </w:r>
          </w:p>
          <w:p w:rsidR="007F0D23" w:rsidRPr="00D75411" w:rsidRDefault="007F0D23" w:rsidP="00527D68">
            <w:pPr>
              <w:jc w:val="both"/>
              <w:rPr>
                <w:b/>
              </w:rPr>
            </w:pPr>
            <w:r w:rsidRPr="00D75411">
              <w:rPr>
                <w:b/>
              </w:rPr>
              <w:t>Doporučená literatura</w:t>
            </w:r>
          </w:p>
          <w:p w:rsidR="007F0D23" w:rsidRPr="00D75411" w:rsidRDefault="007F0D23" w:rsidP="00527D68">
            <w:pPr>
              <w:jc w:val="both"/>
            </w:pPr>
            <w:r w:rsidRPr="00D75411">
              <w:t xml:space="preserve">Flower, J. </w:t>
            </w:r>
            <w:r w:rsidRPr="00D75411">
              <w:rPr>
                <w:i/>
              </w:rPr>
              <w:t>Phrasal Verb Organizer with Mini-Dictionary</w:t>
            </w:r>
            <w:r w:rsidRPr="00D75411">
              <w:t>. Hove: Language Teaching Publications, 1998.</w:t>
            </w:r>
          </w:p>
          <w:p w:rsidR="007F0D23" w:rsidRPr="00D75411" w:rsidRDefault="007F0D23" w:rsidP="00527D68">
            <w:pPr>
              <w:jc w:val="both"/>
            </w:pPr>
            <w:r w:rsidRPr="00D75411">
              <w:t xml:space="preserve">Mann, M. </w:t>
            </w:r>
            <w:r w:rsidRPr="00D75411">
              <w:rPr>
                <w:i/>
              </w:rPr>
              <w:t>Destination B1 Grammar &amp; Vocabulary with Answer Key</w:t>
            </w:r>
            <w:r w:rsidRPr="00D75411">
              <w:t>. MacMillan, 2007.</w:t>
            </w:r>
          </w:p>
          <w:p w:rsidR="007F0D23" w:rsidRPr="00D75411" w:rsidRDefault="007F0D23" w:rsidP="00527D68">
            <w:pPr>
              <w:jc w:val="both"/>
            </w:pPr>
            <w:r w:rsidRPr="00D75411">
              <w:t xml:space="preserve">Sparling, D. </w:t>
            </w:r>
            <w:r w:rsidRPr="00D75411">
              <w:rPr>
                <w:i/>
              </w:rPr>
              <w:t>English or Czenglish</w:t>
            </w:r>
            <w:r w:rsidRPr="00D75411">
              <w:t>. Praha: Státní pedagogické nakladatelství, 1990.</w:t>
            </w:r>
          </w:p>
          <w:p w:rsidR="007F0D23" w:rsidRPr="00D75411" w:rsidRDefault="007F0D23" w:rsidP="00527D68">
            <w:r w:rsidRPr="00D75411">
              <w:t xml:space="preserve">Wyatt, R. </w:t>
            </w:r>
            <w:r w:rsidRPr="00D75411">
              <w:rPr>
                <w:i/>
              </w:rPr>
              <w:t>Check Your English Vocabulary For FCE+.</w:t>
            </w:r>
            <w:r w:rsidRPr="00D75411">
              <w:t xml:space="preserve"> London: Bloomsbury, 2004.</w:t>
            </w:r>
          </w:p>
          <w:p w:rsidR="007F0D23" w:rsidRDefault="007F0D23" w:rsidP="00527D68">
            <w:r w:rsidRPr="00D75411">
              <w:t xml:space="preserve">Wright, J. </w:t>
            </w:r>
            <w:r w:rsidRPr="00D75411">
              <w:rPr>
                <w:i/>
              </w:rPr>
              <w:t>Idioms Organizer</w:t>
            </w:r>
            <w:r w:rsidRPr="00D75411">
              <w:t>. Boston: Heinle, 2002.</w:t>
            </w:r>
          </w:p>
        </w:tc>
      </w:tr>
    </w:tbl>
    <w:p w:rsidR="007F0D23" w:rsidRDefault="007F0D23" w:rsidP="007F0D23"/>
    <w:p w:rsidR="007F0D23" w:rsidRDefault="007F0D23" w:rsidP="007F0D23"/>
    <w:p w:rsidR="007F0D23" w:rsidRDefault="007F0D23" w:rsidP="00D75411">
      <w:pPr>
        <w:rPr>
          <w:ins w:id="125" w:author="Zuzana Hrnčiříková" w:date="2018-05-26T16:18:00Z"/>
        </w:rPr>
      </w:pPr>
    </w:p>
    <w:p w:rsidR="007708AE" w:rsidRPr="00D75411" w:rsidRDefault="007708AE" w:rsidP="00D7541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Základy práva</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28p + 0s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D75411">
            <w:pPr>
              <w:jc w:val="both"/>
            </w:pPr>
            <w:r>
              <w:t>Zkouška písemnou formou.</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15BF3">
              <w:t>JUDr. Jiří Zicha,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D75411">
        <w:trPr>
          <w:trHeight w:val="182"/>
        </w:trPr>
        <w:tc>
          <w:tcPr>
            <w:tcW w:w="9855" w:type="dxa"/>
            <w:gridSpan w:val="8"/>
            <w:tcBorders>
              <w:top w:val="nil"/>
            </w:tcBorders>
          </w:tcPr>
          <w:p w:rsidR="007F0D23" w:rsidRDefault="007F0D23" w:rsidP="00D75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15BF3">
              <w:t>JUDr. Jiří Zicha,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D75411" w:rsidRDefault="007F0D23" w:rsidP="00527D68">
            <w:pPr>
              <w:jc w:val="both"/>
              <w:rPr>
                <w:b/>
                <w:szCs w:val="19"/>
              </w:rPr>
            </w:pPr>
            <w:r w:rsidRPr="00D75411">
              <w:rPr>
                <w:b/>
                <w:szCs w:val="19"/>
              </w:rPr>
              <w:t>Cíl předmětu</w:t>
            </w:r>
          </w:p>
          <w:p w:rsidR="007F0D23" w:rsidRPr="00D75411" w:rsidRDefault="007F0D23" w:rsidP="00527D68">
            <w:pPr>
              <w:jc w:val="both"/>
              <w:rPr>
                <w:szCs w:val="19"/>
              </w:rPr>
            </w:pPr>
            <w:r w:rsidRPr="00D75411">
              <w:rPr>
                <w:szCs w:val="19"/>
              </w:rPr>
              <w:t xml:space="preserve">Cílem předmětu je různými formami výuky (přednášky, diskuse, příklady z praxe) seznámit posluchače se základy teorie práva a vybraných oborů práva. Konkrétně se jedná o vybrané kapitoly práva ústavního, správního, občanského, pracovního a trestního. Předmět zohledňuje význam těchto právních oborů v systému práva a právní vědy a rozvíjí schopnost u studentů vytvářet si takové právní povědomí, které by odpovídalo jejich vysokoškolské kvalifikaci. </w:t>
            </w:r>
          </w:p>
          <w:p w:rsidR="007F0D23" w:rsidRPr="00D75411" w:rsidRDefault="007F0D23" w:rsidP="00527D68">
            <w:pPr>
              <w:jc w:val="both"/>
              <w:rPr>
                <w:b/>
                <w:szCs w:val="19"/>
              </w:rPr>
            </w:pPr>
            <w:r w:rsidRPr="00D75411">
              <w:rPr>
                <w:b/>
                <w:szCs w:val="19"/>
              </w:rPr>
              <w:t>Obsah předmětu</w:t>
            </w:r>
          </w:p>
          <w:p w:rsidR="007F0D23" w:rsidRPr="00D75411" w:rsidRDefault="007F0D23" w:rsidP="00527D68">
            <w:pPr>
              <w:jc w:val="both"/>
              <w:rPr>
                <w:szCs w:val="19"/>
              </w:rPr>
            </w:pPr>
            <w:r w:rsidRPr="00D75411">
              <w:rPr>
                <w:szCs w:val="19"/>
              </w:rPr>
              <w:t xml:space="preserve">Základy teorie práva. </w:t>
            </w:r>
          </w:p>
          <w:p w:rsidR="007F0D23" w:rsidRPr="00D75411" w:rsidRDefault="007F0D23" w:rsidP="00527D68">
            <w:pPr>
              <w:jc w:val="both"/>
              <w:rPr>
                <w:szCs w:val="19"/>
              </w:rPr>
            </w:pPr>
            <w:r w:rsidRPr="00D75411">
              <w:rPr>
                <w:szCs w:val="19"/>
              </w:rPr>
              <w:t xml:space="preserve">Člověk, občan a lidská práva. </w:t>
            </w:r>
          </w:p>
          <w:p w:rsidR="007F0D23" w:rsidRPr="00D75411" w:rsidRDefault="007F0D23" w:rsidP="00527D68">
            <w:pPr>
              <w:jc w:val="both"/>
              <w:rPr>
                <w:szCs w:val="19"/>
              </w:rPr>
            </w:pPr>
            <w:r w:rsidRPr="00D75411">
              <w:rPr>
                <w:szCs w:val="19"/>
              </w:rPr>
              <w:t xml:space="preserve">Ústavní právo. </w:t>
            </w:r>
          </w:p>
          <w:p w:rsidR="007F0D23" w:rsidRPr="00D75411" w:rsidRDefault="007F0D23" w:rsidP="00527D68">
            <w:pPr>
              <w:jc w:val="both"/>
              <w:rPr>
                <w:szCs w:val="19"/>
              </w:rPr>
            </w:pPr>
            <w:r w:rsidRPr="00D75411">
              <w:rPr>
                <w:szCs w:val="19"/>
              </w:rPr>
              <w:t xml:space="preserve">Veřejná správa. </w:t>
            </w:r>
          </w:p>
          <w:p w:rsidR="007F0D23" w:rsidRPr="00D75411" w:rsidRDefault="007F0D23" w:rsidP="00527D68">
            <w:pPr>
              <w:jc w:val="both"/>
              <w:rPr>
                <w:szCs w:val="19"/>
              </w:rPr>
            </w:pPr>
            <w:r w:rsidRPr="00D75411">
              <w:rPr>
                <w:szCs w:val="19"/>
              </w:rPr>
              <w:t xml:space="preserve">Právo životního prostředí a právní vztahy k pozemkům. </w:t>
            </w:r>
          </w:p>
          <w:p w:rsidR="007F0D23" w:rsidRPr="00D75411" w:rsidRDefault="007F0D23" w:rsidP="00527D68">
            <w:pPr>
              <w:jc w:val="both"/>
              <w:rPr>
                <w:szCs w:val="19"/>
              </w:rPr>
            </w:pPr>
            <w:r w:rsidRPr="00D75411">
              <w:rPr>
                <w:szCs w:val="19"/>
              </w:rPr>
              <w:t xml:space="preserve">Občanské právo hmotné. </w:t>
            </w:r>
          </w:p>
          <w:p w:rsidR="007F0D23" w:rsidRPr="00D75411" w:rsidRDefault="007F0D23" w:rsidP="00527D68">
            <w:pPr>
              <w:jc w:val="both"/>
              <w:rPr>
                <w:szCs w:val="19"/>
              </w:rPr>
            </w:pPr>
            <w:r w:rsidRPr="00D75411">
              <w:rPr>
                <w:szCs w:val="19"/>
              </w:rPr>
              <w:t xml:space="preserve">Pracovní a trestní právo. </w:t>
            </w:r>
          </w:p>
          <w:p w:rsidR="007F0D23" w:rsidRPr="00D75411" w:rsidRDefault="007F0D23" w:rsidP="00527D68">
            <w:pPr>
              <w:jc w:val="both"/>
              <w:rPr>
                <w:b/>
                <w:szCs w:val="19"/>
              </w:rPr>
            </w:pPr>
            <w:r w:rsidRPr="00D75411">
              <w:rPr>
                <w:b/>
                <w:szCs w:val="19"/>
              </w:rPr>
              <w:t>Výstupní kompetence</w:t>
            </w:r>
          </w:p>
          <w:p w:rsidR="007F0D23" w:rsidRPr="00D75411" w:rsidRDefault="007F0D23" w:rsidP="00527D68">
            <w:pPr>
              <w:jc w:val="both"/>
              <w:rPr>
                <w:sz w:val="19"/>
                <w:szCs w:val="19"/>
              </w:rPr>
            </w:pPr>
            <w:r w:rsidRPr="00D75411">
              <w:rPr>
                <w:szCs w:val="19"/>
              </w:rPr>
              <w:t xml:space="preserve">Student zná základy teorie práva, systematiku právního řádu a základy vybraných oborů práva. Umí se zejména orientovat </w:t>
            </w:r>
            <w:r w:rsidR="00D75411" w:rsidRPr="00D75411">
              <w:rPr>
                <w:szCs w:val="19"/>
              </w:rPr>
              <w:br/>
            </w:r>
            <w:r w:rsidRPr="00D75411">
              <w:rPr>
                <w:szCs w:val="19"/>
              </w:rPr>
              <w:t xml:space="preserve">ve vybraných právních odvětvích a v právních předpisech souvisejících, včetně schopnosti pracovat se zdroji informací. Dokáže např. uzavírat různé typy smluv, získá představu o právech a povinnostech v budoucím pracovním poměru, zná základní práva občana v právu soukromém, procesní postupy civilního a správního práva a získá určitý přehled o právu trestním. Studiem tohoto předmětu získává všeobecné právní poznatky, které uplatní nejen v dalším studiu, ale také </w:t>
            </w:r>
            <w:r w:rsidR="00D75411">
              <w:rPr>
                <w:szCs w:val="19"/>
              </w:rPr>
              <w:br/>
            </w:r>
            <w:r w:rsidRPr="00D75411">
              <w:rPr>
                <w:szCs w:val="19"/>
              </w:rPr>
              <w:t>v běžném životě.</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D75411" w:rsidRDefault="007F0D23" w:rsidP="00527D68">
            <w:pPr>
              <w:jc w:val="both"/>
              <w:rPr>
                <w:b/>
                <w:szCs w:val="19"/>
              </w:rPr>
            </w:pPr>
            <w:r w:rsidRPr="00D75411">
              <w:rPr>
                <w:b/>
                <w:szCs w:val="19"/>
              </w:rPr>
              <w:t>Povinná literatura</w:t>
            </w:r>
          </w:p>
          <w:p w:rsidR="007F0D23" w:rsidRPr="00D75411" w:rsidRDefault="007F0D23" w:rsidP="00527D68">
            <w:pPr>
              <w:jc w:val="both"/>
              <w:rPr>
                <w:szCs w:val="19"/>
              </w:rPr>
            </w:pPr>
            <w:r w:rsidRPr="00D75411">
              <w:rPr>
                <w:szCs w:val="19"/>
              </w:rPr>
              <w:t xml:space="preserve">Janků, M. </w:t>
            </w:r>
            <w:r w:rsidRPr="00D75411">
              <w:rPr>
                <w:i/>
                <w:szCs w:val="19"/>
              </w:rPr>
              <w:t>Základy práva pro posluchače neprávnických fakult</w:t>
            </w:r>
            <w:r w:rsidRPr="00D75411">
              <w:rPr>
                <w:szCs w:val="19"/>
              </w:rPr>
              <w:t>. Praha: C. H. Beck, 2016.</w:t>
            </w:r>
          </w:p>
          <w:p w:rsidR="007F0D23" w:rsidRPr="00D75411" w:rsidRDefault="007F0D23" w:rsidP="00527D68">
            <w:pPr>
              <w:jc w:val="both"/>
              <w:rPr>
                <w:szCs w:val="19"/>
              </w:rPr>
            </w:pPr>
            <w:r w:rsidRPr="00D75411">
              <w:rPr>
                <w:szCs w:val="19"/>
              </w:rPr>
              <w:t>Zákon č. 89/2012 Sb. občanský zákoník, ve znění pozdějších předpisů.</w:t>
            </w:r>
          </w:p>
          <w:p w:rsidR="007F0D23" w:rsidRPr="00D75411" w:rsidRDefault="007F0D23" w:rsidP="00527D68">
            <w:pPr>
              <w:jc w:val="both"/>
              <w:rPr>
                <w:szCs w:val="19"/>
              </w:rPr>
            </w:pPr>
            <w:r w:rsidRPr="00D75411">
              <w:rPr>
                <w:szCs w:val="19"/>
              </w:rPr>
              <w:t>Zákon č. 500/2004 Sb., správní řád, ve znění pozdějších předpisů.</w:t>
            </w:r>
          </w:p>
          <w:p w:rsidR="007F0D23" w:rsidRPr="00D75411" w:rsidRDefault="007F0D23" w:rsidP="00527D68">
            <w:pPr>
              <w:jc w:val="both"/>
              <w:rPr>
                <w:szCs w:val="19"/>
              </w:rPr>
            </w:pPr>
            <w:r w:rsidRPr="00D75411">
              <w:rPr>
                <w:szCs w:val="19"/>
              </w:rPr>
              <w:t>Zákon č. 262/2006 Sb., zákoník práce, ve znění pozdějších předpisů.</w:t>
            </w:r>
          </w:p>
          <w:p w:rsidR="007F0D23" w:rsidRPr="00D75411" w:rsidRDefault="007F0D23" w:rsidP="00527D68">
            <w:pPr>
              <w:jc w:val="both"/>
              <w:rPr>
                <w:szCs w:val="19"/>
              </w:rPr>
            </w:pPr>
            <w:r w:rsidRPr="00D75411">
              <w:rPr>
                <w:szCs w:val="19"/>
              </w:rPr>
              <w:t>Zákon č. 40/2009 Sb., trestní zákoník, ve znění pozdějších předpisů.</w:t>
            </w:r>
          </w:p>
          <w:p w:rsidR="007F0D23" w:rsidRPr="00D75411" w:rsidRDefault="007F0D23" w:rsidP="00527D68">
            <w:pPr>
              <w:jc w:val="both"/>
              <w:rPr>
                <w:szCs w:val="19"/>
              </w:rPr>
            </w:pPr>
            <w:r w:rsidRPr="00D75411">
              <w:rPr>
                <w:szCs w:val="19"/>
              </w:rPr>
              <w:t>Ústava ČR (ústavní zákon č. 1/1993 Sb.).</w:t>
            </w:r>
          </w:p>
          <w:p w:rsidR="007F0D23" w:rsidRPr="00D75411" w:rsidRDefault="007F0D23" w:rsidP="00527D68">
            <w:pPr>
              <w:jc w:val="both"/>
              <w:rPr>
                <w:szCs w:val="19"/>
              </w:rPr>
            </w:pPr>
            <w:r w:rsidRPr="00D75411">
              <w:rPr>
                <w:szCs w:val="19"/>
              </w:rPr>
              <w:t>Listina základních práv a svobod (vyhlášená pod č. 2/1993 Sb.).</w:t>
            </w:r>
          </w:p>
          <w:p w:rsidR="007F0D23" w:rsidRPr="00D75411" w:rsidRDefault="007F0D23" w:rsidP="00527D68">
            <w:pPr>
              <w:jc w:val="both"/>
              <w:rPr>
                <w:b/>
                <w:szCs w:val="19"/>
              </w:rPr>
            </w:pPr>
            <w:r w:rsidRPr="00D75411">
              <w:rPr>
                <w:b/>
                <w:szCs w:val="19"/>
              </w:rPr>
              <w:t>Doporučená literatura</w:t>
            </w:r>
          </w:p>
          <w:p w:rsidR="007F0D23" w:rsidRPr="00D75411" w:rsidRDefault="007F0D23" w:rsidP="00527D68">
            <w:pPr>
              <w:jc w:val="both"/>
              <w:rPr>
                <w:szCs w:val="19"/>
              </w:rPr>
            </w:pPr>
            <w:r w:rsidRPr="00D75411">
              <w:rPr>
                <w:szCs w:val="19"/>
              </w:rPr>
              <w:t xml:space="preserve">Bahýlová, L. a kol. </w:t>
            </w:r>
            <w:r w:rsidRPr="00D75411">
              <w:rPr>
                <w:i/>
                <w:szCs w:val="19"/>
              </w:rPr>
              <w:t>Ústava České republiky. Komentář</w:t>
            </w:r>
            <w:r w:rsidRPr="00D75411">
              <w:rPr>
                <w:szCs w:val="19"/>
              </w:rPr>
              <w:t>. Praha: Linde. 2010.</w:t>
            </w:r>
          </w:p>
          <w:p w:rsidR="007F0D23" w:rsidRPr="00D75411" w:rsidRDefault="007F0D23" w:rsidP="00527D68">
            <w:pPr>
              <w:jc w:val="both"/>
              <w:rPr>
                <w:szCs w:val="19"/>
              </w:rPr>
            </w:pPr>
            <w:r w:rsidRPr="00D75411">
              <w:rPr>
                <w:szCs w:val="19"/>
              </w:rPr>
              <w:t xml:space="preserve">Gerloch, A. </w:t>
            </w:r>
            <w:r w:rsidRPr="00D75411">
              <w:rPr>
                <w:i/>
                <w:szCs w:val="19"/>
              </w:rPr>
              <w:t>Teorie práva</w:t>
            </w:r>
            <w:r w:rsidRPr="00D75411">
              <w:rPr>
                <w:szCs w:val="19"/>
              </w:rPr>
              <w:t>. Praha: Aleš Čenek. 2013.</w:t>
            </w:r>
          </w:p>
          <w:p w:rsidR="007F0D23" w:rsidRPr="00D75411" w:rsidRDefault="007F0D23" w:rsidP="00527D68">
            <w:pPr>
              <w:jc w:val="both"/>
              <w:rPr>
                <w:szCs w:val="19"/>
              </w:rPr>
            </w:pPr>
            <w:r w:rsidRPr="00D75411">
              <w:rPr>
                <w:szCs w:val="19"/>
              </w:rPr>
              <w:t xml:space="preserve">Hendrych, D. a kol. </w:t>
            </w:r>
            <w:r w:rsidRPr="00D75411">
              <w:rPr>
                <w:i/>
                <w:szCs w:val="19"/>
              </w:rPr>
              <w:t>Správní právo</w:t>
            </w:r>
            <w:r w:rsidRPr="00D75411">
              <w:rPr>
                <w:szCs w:val="19"/>
              </w:rPr>
              <w:t>. Praha: C. H. Beck, 2016.</w:t>
            </w:r>
          </w:p>
          <w:p w:rsidR="007F0D23" w:rsidRPr="00D75411" w:rsidRDefault="007F0D23" w:rsidP="00527D68">
            <w:pPr>
              <w:jc w:val="both"/>
              <w:rPr>
                <w:sz w:val="22"/>
              </w:rPr>
            </w:pPr>
            <w:r w:rsidRPr="00D75411">
              <w:rPr>
                <w:szCs w:val="19"/>
              </w:rPr>
              <w:t xml:space="preserve">Vysokajová a kol. </w:t>
            </w:r>
            <w:r w:rsidRPr="00D75411">
              <w:rPr>
                <w:i/>
                <w:szCs w:val="19"/>
              </w:rPr>
              <w:t>Zákoník práce. Komentář</w:t>
            </w:r>
            <w:r w:rsidRPr="00D75411">
              <w:rPr>
                <w:szCs w:val="19"/>
              </w:rPr>
              <w:t xml:space="preserve">. Praha: Wolters Kluwer. 2015. </w:t>
            </w:r>
          </w:p>
          <w:p w:rsidR="007F0D23" w:rsidRPr="00D75411" w:rsidRDefault="007F0D23" w:rsidP="00527D68">
            <w:pPr>
              <w:rPr>
                <w:sz w:val="19"/>
                <w:szCs w:val="19"/>
              </w:rPr>
            </w:pPr>
            <w:r w:rsidRPr="00D75411">
              <w:rPr>
                <w:szCs w:val="19"/>
              </w:rPr>
              <w:t xml:space="preserve">Wagnerová, E. a kol. </w:t>
            </w:r>
            <w:r w:rsidRPr="00D75411">
              <w:rPr>
                <w:i/>
                <w:szCs w:val="19"/>
              </w:rPr>
              <w:t>Listina základních práv a svobod. Komentář</w:t>
            </w:r>
            <w:r w:rsidRPr="00D75411">
              <w:rPr>
                <w:szCs w:val="19"/>
              </w:rPr>
              <w:t>. Praha: Wolters Kluwer. 2011.</w:t>
            </w:r>
          </w:p>
        </w:tc>
      </w:tr>
    </w:tbl>
    <w:p w:rsidR="007F0D23" w:rsidDel="007708AE" w:rsidRDefault="007F0D23" w:rsidP="007F0D23">
      <w:pPr>
        <w:rPr>
          <w:del w:id="126" w:author="Zuzana Hrnčiříková" w:date="2018-05-26T16:16:00Z"/>
        </w:rPr>
      </w:pPr>
    </w:p>
    <w:p w:rsidR="007F0D23" w:rsidDel="007708AE" w:rsidRDefault="007F0D23" w:rsidP="007F0D23">
      <w:pPr>
        <w:rPr>
          <w:del w:id="127" w:author="Zuzana Hrnčiříková" w:date="2018-05-26T16:16:00Z"/>
        </w:rPr>
      </w:pPr>
    </w:p>
    <w:p w:rsidR="007F0D23" w:rsidRDefault="007F0D23" w:rsidP="00D75411">
      <w:pPr>
        <w:spacing w:after="200" w:line="276" w:lineRule="auto"/>
        <w:rPr>
          <w:ins w:id="128" w:author="Zuzana Hrnčiříková" w:date="2018-05-26T16:16:00Z"/>
        </w:rPr>
      </w:pPr>
      <w:del w:id="129" w:author="Zuzana Hrnčiříková" w:date="2018-05-26T16:16:00Z">
        <w:r w:rsidDel="007708AE">
          <w:tab/>
        </w:r>
      </w:del>
    </w:p>
    <w:p w:rsidR="007708AE" w:rsidRDefault="007708AE" w:rsidP="00D75411">
      <w:pPr>
        <w:spacing w:after="200" w:line="276" w:lineRule="auto"/>
        <w:rPr>
          <w:ins w:id="130" w:author="Zuzana Hrnčiříková" w:date="2018-05-26T16:16:00Z"/>
        </w:rPr>
      </w:pPr>
    </w:p>
    <w:p w:rsidR="007708AE" w:rsidRPr="00D75411" w:rsidRDefault="007708AE" w:rsidP="00D75411">
      <w:pPr>
        <w:spacing w:after="200" w:line="27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Pr="004E7D36" w:rsidRDefault="007F0D23" w:rsidP="00527D68">
            <w:pPr>
              <w:jc w:val="both"/>
            </w:pPr>
            <w:r>
              <w:t>Inovativní přístupy ve vzdělávání</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15p + 5</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5</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708AE" w:rsidP="00527D68">
            <w:pPr>
              <w:jc w:val="both"/>
            </w:pPr>
            <w:ins w:id="131" w:author="Zuzana Hrnčiříková" w:date="2018-05-26T16:16:00Z">
              <w:r>
                <w:t>Prerekvizita: Základy pedagogiky</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6F62E0">
            <w:pPr>
              <w:jc w:val="both"/>
            </w:pPr>
            <w:r>
              <w:t xml:space="preserve">Zkouška ústní </w:t>
            </w:r>
            <w:del w:id="132" w:author="*" w:date="2018-05-28T13:31:00Z">
              <w:r w:rsidDel="006F62E0">
                <w:delText xml:space="preserve">nebo písemnou </w:delText>
              </w:r>
            </w:del>
            <w:r>
              <w:t>formou. P</w:t>
            </w:r>
            <w:r w:rsidRPr="00CA17C9">
              <w:t>rakti</w:t>
            </w:r>
            <w:r>
              <w:t xml:space="preserve">cká zkouška a odborná diskuse, </w:t>
            </w:r>
            <w:r w:rsidR="00D75411">
              <w:br/>
            </w:r>
            <w:r>
              <w:t xml:space="preserve">ve které student </w:t>
            </w:r>
            <w:r w:rsidRPr="00CA17C9">
              <w:t>prokazuje rozhled v oblasti inovativních přístupů ve vzdělávání.</w:t>
            </w:r>
            <w:r>
              <w:t xml:space="preserve"> P</w:t>
            </w:r>
            <w:r w:rsidRPr="00CA17C9">
              <w:t>ortfolio, do kterého si student zakládá práce ze seminářů (např. písemnou přípravu na microteaching, recenzi odborné publikace z pedagogické oblasti apod.).</w:t>
            </w:r>
          </w:p>
        </w:tc>
      </w:tr>
      <w:tr w:rsidR="007F0D23" w:rsidTr="00527D68">
        <w:trPr>
          <w:trHeight w:val="264"/>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Mgr. Karla Hrbáčková,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296"/>
        </w:trPr>
        <w:tc>
          <w:tcPr>
            <w:tcW w:w="9855" w:type="dxa"/>
            <w:gridSpan w:val="8"/>
            <w:tcBorders>
              <w:top w:val="nil"/>
            </w:tcBorders>
          </w:tcPr>
          <w:p w:rsidR="007F0D23" w:rsidRDefault="007F0D23" w:rsidP="00527D68">
            <w:pPr>
              <w:jc w:val="both"/>
            </w:pPr>
            <w:r>
              <w:t>Mgr. Karla Hrbáčková,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D75411">
        <w:trPr>
          <w:trHeight w:val="3415"/>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465F3E" w:rsidRDefault="007F0D23" w:rsidP="00527D68">
            <w:pPr>
              <w:jc w:val="both"/>
              <w:rPr>
                <w:rPrChange w:id="133" w:author="Marek Libor" w:date="2018-05-30T14:26:00Z">
                  <w:rPr>
                    <w:lang w:val="en-US"/>
                  </w:rPr>
                </w:rPrChange>
              </w:rPr>
            </w:pPr>
            <w:r w:rsidRPr="00FA569D">
              <w:t xml:space="preserve">Předmět poskytuje studentům informace o inovativních pedagogických přístupech a metodách. Cílem je, aby studenti pochopili podstatu inovativních přístupů ve vzdělávání, dokázali popsat jednotlivé směry s uvedením jejich kladů </w:t>
            </w:r>
            <w:r w:rsidR="00D75411">
              <w:br/>
            </w:r>
            <w:r w:rsidRPr="00FA569D">
              <w:t>a záporů. Orientovali se v současných trendech ve vzdělávání a dokázali diskutovat o aktuálních pedagogických problémech a dokázali je kriticky zhodnotit na základě nových zjištění neurologie a pedagogické psychologie.</w:t>
            </w:r>
          </w:p>
          <w:p w:rsidR="007F0D23" w:rsidRPr="00447D7F" w:rsidRDefault="007F0D23" w:rsidP="00527D68">
            <w:pPr>
              <w:jc w:val="both"/>
            </w:pPr>
            <w:r w:rsidRPr="00447D7F">
              <w:rPr>
                <w:b/>
              </w:rPr>
              <w:t>Obsah předmětu</w:t>
            </w:r>
          </w:p>
          <w:p w:rsidR="007F0D23" w:rsidRPr="008B0600" w:rsidRDefault="007F0D23" w:rsidP="00527D68">
            <w:pPr>
              <w:jc w:val="both"/>
            </w:pPr>
            <w:r w:rsidRPr="008B0600">
              <w:t>Inovativní a alternativní pedagogické směry a přístupy.</w:t>
            </w:r>
          </w:p>
          <w:p w:rsidR="007F0D23" w:rsidRPr="008B0600" w:rsidRDefault="007F0D23" w:rsidP="00527D68">
            <w:pPr>
              <w:jc w:val="both"/>
            </w:pPr>
            <w:r w:rsidRPr="008B0600">
              <w:t>Současné trendy ve vzdělávání.</w:t>
            </w:r>
          </w:p>
          <w:p w:rsidR="007F0D23" w:rsidRPr="008B0600" w:rsidRDefault="007F0D23" w:rsidP="00527D68">
            <w:pPr>
              <w:jc w:val="both"/>
            </w:pPr>
            <w:r w:rsidRPr="008B0600">
              <w:t>Aktuální pedagogické problémy a otázky.</w:t>
            </w:r>
          </w:p>
          <w:p w:rsidR="007F0D23" w:rsidRPr="008B0600" w:rsidRDefault="007F0D23" w:rsidP="00527D68">
            <w:pPr>
              <w:jc w:val="both"/>
            </w:pPr>
            <w:r w:rsidRPr="008B0600">
              <w:t>Kurikulární reforma.</w:t>
            </w:r>
          </w:p>
          <w:p w:rsidR="007F0D23" w:rsidRPr="008B0600" w:rsidRDefault="007F0D23" w:rsidP="00527D68">
            <w:pPr>
              <w:jc w:val="both"/>
            </w:pPr>
            <w:r w:rsidRPr="008B0600">
              <w:t>Tradice a modernizace ve výchově.</w:t>
            </w:r>
          </w:p>
          <w:p w:rsidR="007F0D23" w:rsidRPr="00D82981" w:rsidRDefault="007F0D23" w:rsidP="00527D68">
            <w:pPr>
              <w:jc w:val="both"/>
            </w:pPr>
            <w:r w:rsidRPr="008B0600">
              <w:t>Pedagogická prognostika.</w:t>
            </w:r>
          </w:p>
          <w:p w:rsidR="007F0D23" w:rsidRPr="00AB0288" w:rsidRDefault="007F0D23" w:rsidP="00527D68">
            <w:pPr>
              <w:jc w:val="both"/>
              <w:rPr>
                <w:b/>
              </w:rPr>
            </w:pPr>
            <w:r w:rsidRPr="00AB0288">
              <w:rPr>
                <w:b/>
              </w:rPr>
              <w:t>Výstupní kompetence</w:t>
            </w:r>
          </w:p>
          <w:p w:rsidR="007F0D23" w:rsidRDefault="007F0D23" w:rsidP="00527D68">
            <w:pPr>
              <w:jc w:val="both"/>
            </w:pPr>
            <w:r w:rsidRPr="008B0600">
              <w:t xml:space="preserve">Student dokáže vysvětlit pojmy alternativní a inovativní přístupy ve vzdělávání. Dokáže je posoudit a zaujmout k nim stanovisko. Orientuje se v současných pedagogických trendech. Získané poznatky aplikuje do praxe. </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1497"/>
        </w:trPr>
        <w:tc>
          <w:tcPr>
            <w:tcW w:w="9855" w:type="dxa"/>
            <w:gridSpan w:val="8"/>
            <w:tcBorders>
              <w:top w:val="nil"/>
            </w:tcBorders>
          </w:tcPr>
          <w:p w:rsidR="007F0D23" w:rsidRPr="00C13A68" w:rsidRDefault="007F0D23" w:rsidP="00527D68">
            <w:pPr>
              <w:jc w:val="both"/>
              <w:rPr>
                <w:b/>
              </w:rPr>
            </w:pPr>
            <w:r w:rsidRPr="00C13A68">
              <w:rPr>
                <w:b/>
              </w:rPr>
              <w:t>Povinná literatura</w:t>
            </w:r>
          </w:p>
          <w:p w:rsidR="007F0D23" w:rsidRDefault="007F0D23" w:rsidP="00527D68">
            <w:pPr>
              <w:jc w:val="both"/>
              <w:rPr>
                <w:sz w:val="19"/>
                <w:szCs w:val="19"/>
              </w:rPr>
            </w:pPr>
            <w:r>
              <w:t xml:space="preserve">Carey, B. </w:t>
            </w:r>
            <w:r w:rsidRPr="00A354B5">
              <w:rPr>
                <w:i/>
              </w:rPr>
              <w:t>Jak se učíme</w:t>
            </w:r>
            <w:r>
              <w:t>. Brno: BizBooks, 2015.</w:t>
            </w:r>
          </w:p>
          <w:p w:rsidR="007F0D23" w:rsidRPr="00D87533" w:rsidRDefault="007F0D23" w:rsidP="00527D68">
            <w:pPr>
              <w:jc w:val="both"/>
              <w:rPr>
                <w:b/>
              </w:rPr>
            </w:pPr>
            <w:r w:rsidRPr="008B0600">
              <w:rPr>
                <w:sz w:val="19"/>
                <w:szCs w:val="19"/>
              </w:rPr>
              <w:t>G</w:t>
            </w:r>
            <w:r>
              <w:rPr>
                <w:sz w:val="19"/>
                <w:szCs w:val="19"/>
              </w:rPr>
              <w:t>recmanová</w:t>
            </w:r>
            <w:r w:rsidRPr="008B0600">
              <w:rPr>
                <w:sz w:val="19"/>
                <w:szCs w:val="19"/>
              </w:rPr>
              <w:t xml:space="preserve">, H., </w:t>
            </w:r>
            <w:r>
              <w:rPr>
                <w:sz w:val="19"/>
                <w:szCs w:val="19"/>
              </w:rPr>
              <w:t>Urbanovská</w:t>
            </w:r>
            <w:r w:rsidRPr="008B0600">
              <w:rPr>
                <w:sz w:val="19"/>
                <w:szCs w:val="19"/>
              </w:rPr>
              <w:t xml:space="preserve">, E., </w:t>
            </w:r>
            <w:r>
              <w:rPr>
                <w:sz w:val="19"/>
                <w:szCs w:val="19"/>
              </w:rPr>
              <w:t>Novotný</w:t>
            </w:r>
            <w:r w:rsidRPr="008B0600">
              <w:rPr>
                <w:sz w:val="19"/>
                <w:szCs w:val="19"/>
              </w:rPr>
              <w:t xml:space="preserve">, P. </w:t>
            </w:r>
            <w:r w:rsidRPr="008B0600">
              <w:rPr>
                <w:i/>
                <w:sz w:val="19"/>
                <w:szCs w:val="19"/>
              </w:rPr>
              <w:t>Podporujeme aktivní myšlení a samostatné učení žáků</w:t>
            </w:r>
            <w:r>
              <w:rPr>
                <w:sz w:val="19"/>
                <w:szCs w:val="19"/>
              </w:rPr>
              <w:t>. Olomouc: Hanex</w:t>
            </w:r>
            <w:r w:rsidRPr="008B0600">
              <w:rPr>
                <w:sz w:val="19"/>
                <w:szCs w:val="19"/>
              </w:rPr>
              <w:t xml:space="preserve">, 2000. </w:t>
            </w:r>
          </w:p>
          <w:p w:rsidR="007F0D23" w:rsidRDefault="007F0D23" w:rsidP="00527D68">
            <w:pPr>
              <w:jc w:val="both"/>
              <w:rPr>
                <w:sz w:val="19"/>
                <w:szCs w:val="19"/>
              </w:rPr>
            </w:pPr>
            <w:r>
              <w:rPr>
                <w:sz w:val="19"/>
                <w:szCs w:val="19"/>
              </w:rPr>
              <w:t>Helus,</w:t>
            </w:r>
            <w:r w:rsidRPr="008B0600">
              <w:rPr>
                <w:sz w:val="19"/>
                <w:szCs w:val="19"/>
              </w:rPr>
              <w:t xml:space="preserve"> Z. </w:t>
            </w:r>
            <w:r w:rsidRPr="008B0600">
              <w:rPr>
                <w:i/>
                <w:sz w:val="19"/>
                <w:szCs w:val="19"/>
              </w:rPr>
              <w:t>Dítě v osobnostním pojetí</w:t>
            </w:r>
            <w:r w:rsidRPr="008B0600">
              <w:rPr>
                <w:sz w:val="19"/>
                <w:szCs w:val="19"/>
              </w:rPr>
              <w:t>. Praha, Portál, 2009</w:t>
            </w:r>
            <w:r>
              <w:rPr>
                <w:sz w:val="19"/>
                <w:szCs w:val="19"/>
              </w:rPr>
              <w:t>.</w:t>
            </w:r>
          </w:p>
          <w:p w:rsidR="007F0D23" w:rsidRPr="008B0600" w:rsidRDefault="007F0D23" w:rsidP="00527D68">
            <w:pPr>
              <w:jc w:val="both"/>
              <w:rPr>
                <w:sz w:val="19"/>
                <w:szCs w:val="19"/>
              </w:rPr>
            </w:pPr>
            <w:r>
              <w:rPr>
                <w:sz w:val="19"/>
                <w:szCs w:val="19"/>
              </w:rPr>
              <w:t xml:space="preserve">Kolektiv autorů. </w:t>
            </w:r>
            <w:r w:rsidRPr="00912018">
              <w:rPr>
                <w:i/>
                <w:sz w:val="19"/>
                <w:szCs w:val="19"/>
              </w:rPr>
              <w:t>Efektivní učení ve škole</w:t>
            </w:r>
            <w:r>
              <w:rPr>
                <w:sz w:val="19"/>
                <w:szCs w:val="19"/>
              </w:rPr>
              <w:t xml:space="preserve">. Praha: Portál, 2005. </w:t>
            </w:r>
          </w:p>
          <w:p w:rsidR="007F0D23" w:rsidRPr="008B0600" w:rsidRDefault="007F0D23" w:rsidP="00527D68">
            <w:pPr>
              <w:jc w:val="both"/>
              <w:rPr>
                <w:sz w:val="19"/>
                <w:szCs w:val="19"/>
              </w:rPr>
            </w:pPr>
            <w:r>
              <w:rPr>
                <w:sz w:val="19"/>
                <w:szCs w:val="19"/>
              </w:rPr>
              <w:t>Průcha, J</w:t>
            </w:r>
            <w:r w:rsidRPr="008B0600">
              <w:rPr>
                <w:sz w:val="19"/>
                <w:szCs w:val="19"/>
              </w:rPr>
              <w:t xml:space="preserve">. </w:t>
            </w:r>
            <w:r w:rsidRPr="008B0600">
              <w:rPr>
                <w:i/>
                <w:sz w:val="19"/>
                <w:szCs w:val="19"/>
              </w:rPr>
              <w:t>Alternativní školy a inovace ve vzdělávání</w:t>
            </w:r>
            <w:r w:rsidRPr="008B0600">
              <w:rPr>
                <w:sz w:val="19"/>
                <w:szCs w:val="19"/>
              </w:rPr>
              <w:t xml:space="preserve">. Praha: Portál, 2012. </w:t>
            </w:r>
          </w:p>
          <w:p w:rsidR="007F0D23" w:rsidRPr="00C13A68" w:rsidRDefault="007F0D23" w:rsidP="00527D68">
            <w:pPr>
              <w:jc w:val="both"/>
              <w:rPr>
                <w:b/>
              </w:rPr>
            </w:pPr>
            <w:r w:rsidRPr="00C13A68">
              <w:rPr>
                <w:b/>
              </w:rPr>
              <w:t>Doporučená literatura</w:t>
            </w:r>
          </w:p>
          <w:p w:rsidR="007F0D23" w:rsidRDefault="007F0D23" w:rsidP="00527D68">
            <w:r w:rsidRPr="008772F8">
              <w:t xml:space="preserve">Fisher, R. </w:t>
            </w:r>
            <w:r w:rsidRPr="00A354B5">
              <w:rPr>
                <w:i/>
              </w:rPr>
              <w:t>Učíme děti myslet a učit se</w:t>
            </w:r>
            <w:r>
              <w:t>. Praha: Portál, 2011.</w:t>
            </w:r>
          </w:p>
          <w:p w:rsidR="007F0D23" w:rsidRDefault="007F0D23" w:rsidP="00527D68">
            <w:r w:rsidRPr="008772F8">
              <w:t xml:space="preserve">Gray, P. </w:t>
            </w:r>
            <w:r w:rsidRPr="00A354B5">
              <w:rPr>
                <w:i/>
              </w:rPr>
              <w:t>Svoboda učení</w:t>
            </w:r>
            <w:r>
              <w:t>. Praha: Scio, 2012.</w:t>
            </w:r>
          </w:p>
          <w:p w:rsidR="007F0D23" w:rsidRPr="008772F8" w:rsidRDefault="007F0D23" w:rsidP="00527D68">
            <w:r w:rsidRPr="008772F8">
              <w:t xml:space="preserve">Holt, J. </w:t>
            </w:r>
            <w:r w:rsidRPr="00A354B5">
              <w:rPr>
                <w:i/>
              </w:rPr>
              <w:t>Proč děti neprospívají.</w:t>
            </w:r>
            <w:r>
              <w:t xml:space="preserve"> Praha: Nakladatelství Stehlík, 2003.</w:t>
            </w:r>
          </w:p>
          <w:p w:rsidR="007F0D23" w:rsidRPr="00EE2E11" w:rsidRDefault="007F0D23" w:rsidP="00D75411">
            <w:r w:rsidRPr="008772F8">
              <w:t>Kopřiva, P., Nováčková, J., Nevolová, D.,</w:t>
            </w:r>
            <w:r>
              <w:t xml:space="preserve"> </w:t>
            </w:r>
            <w:r w:rsidRPr="008772F8">
              <w:t xml:space="preserve">Kopřivová, T. </w:t>
            </w:r>
            <w:r w:rsidRPr="00A354B5">
              <w:rPr>
                <w:i/>
              </w:rPr>
              <w:t>Respektovat a být respektován</w:t>
            </w:r>
            <w:r w:rsidRPr="008772F8">
              <w:t>.</w:t>
            </w:r>
            <w:r>
              <w:t xml:space="preserve"> Kroměříž: Spirála, 2008.</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D75411">
      <w:pPr>
        <w:spacing w:after="200" w:line="27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 xml:space="preserve">Sociální </w:t>
            </w:r>
            <w:del w:id="134" w:author="Zuzana Hrnčiříková" w:date="2018-05-26T17:19:00Z">
              <w:r w:rsidDel="003927B8">
                <w:delText>psychologie</w:delText>
              </w:r>
            </w:del>
            <w:ins w:id="135" w:author="Zuzana Hrnčiříková" w:date="2018-05-26T17:19:00Z">
              <w:r w:rsidR="003927B8">
                <w:t xml:space="preserve"> patologie</w:t>
              </w:r>
            </w:ins>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2./LS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+ 14s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 xml:space="preserve">Zkouška </w:t>
            </w:r>
            <w:del w:id="136" w:author="*" w:date="2018-05-28T13:31:00Z">
              <w:r w:rsidDel="006F62E0">
                <w:delText xml:space="preserve">ústní nebo </w:delText>
              </w:r>
            </w:del>
            <w:r>
              <w:t>písemnou formou. Seminární práce a esej na zadané téma, zpracování prezentace.</w:t>
            </w:r>
          </w:p>
          <w:p w:rsidR="007F0D23" w:rsidRDefault="007F0D23" w:rsidP="00527D68">
            <w:pPr>
              <w:jc w:val="both"/>
            </w:pP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r>
              <w:t>Konzultace obsahu zadání písemné nebo ústní zkoušky.</w:t>
            </w:r>
            <w:r w:rsidR="00D75411">
              <w:t xml:space="preserve"> 40% přednášky.</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D75411">
        <w:trPr>
          <w:trHeight w:val="228"/>
        </w:trPr>
        <w:tc>
          <w:tcPr>
            <w:tcW w:w="9855" w:type="dxa"/>
            <w:gridSpan w:val="8"/>
            <w:tcBorders>
              <w:top w:val="nil"/>
            </w:tcBorders>
          </w:tcPr>
          <w:p w:rsidR="007F0D23" w:rsidRDefault="007F0D23" w:rsidP="00527D68">
            <w:pPr>
              <w:jc w:val="both"/>
            </w:pPr>
            <w:r>
              <w:t>PhDr. Hana Včelařová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Pr="0026422E" w:rsidRDefault="007F0D23" w:rsidP="00527D68">
            <w:pPr>
              <w:jc w:val="both"/>
            </w:pPr>
            <w:r w:rsidRPr="00CB6E52">
              <w:t xml:space="preserve">Cílem předmětu je poskytnutí teoretických i praktických poznatků o příčinách vzniku, vývoji a preventivních faktorech sociálně-rizikových (patologických) jevů z perspektivy vybraných historických období a současné společnosti. Studenti získají </w:t>
            </w:r>
            <w:del w:id="137" w:author="Zuzana Hrnčiříková" w:date="2018-05-26T17:28:00Z">
              <w:r w:rsidRPr="00CB6E52" w:rsidDel="003927B8">
                <w:delText>základní p</w:delText>
              </w:r>
            </w:del>
            <w:r w:rsidRPr="00CB6E52">
              <w:t>řehled o vybraných teoriích sociálních deviací</w:t>
            </w:r>
            <w:ins w:id="138" w:author="Zuzana Hrnčiříková" w:date="2018-05-26T17:28:00Z">
              <w:r w:rsidR="003927B8">
                <w:t xml:space="preserve">, důraz bude kladen na propojení prevence a řešení sociálně rizikových (patologických) </w:t>
              </w:r>
            </w:ins>
            <w:ins w:id="139" w:author="Zuzana Hrnčiříková" w:date="2018-05-26T17:29:00Z">
              <w:r w:rsidR="003927B8">
                <w:t xml:space="preserve">jevů </w:t>
              </w:r>
            </w:ins>
            <w:del w:id="140" w:author="Zuzana Hrnčiříková" w:date="2018-05-26T17:29:00Z">
              <w:r w:rsidRPr="00CB6E52" w:rsidDel="003927B8">
                <w:delText xml:space="preserve"> s důrazem na zasazení sociálně rizikových (patologických) jevů</w:delText>
              </w:r>
            </w:del>
            <w:ins w:id="141" w:author="Zuzana Hrnčiříková" w:date="2018-05-26T17:29:00Z">
              <w:r w:rsidR="003927B8">
                <w:t xml:space="preserve"> s teorií a praxí </w:t>
              </w:r>
            </w:ins>
            <w:del w:id="142" w:author="Zuzana Hrnčiříková" w:date="2018-05-26T17:29:00Z">
              <w:r w:rsidRPr="00CB6E52" w:rsidDel="003927B8">
                <w:delText xml:space="preserve"> do praxe</w:delText>
              </w:r>
            </w:del>
            <w:ins w:id="143" w:author="Zuzana Hrnčiříková" w:date="2018-05-26T17:29:00Z">
              <w:r w:rsidR="00701FF7">
                <w:t xml:space="preserve"> současné</w:t>
              </w:r>
            </w:ins>
            <w:r w:rsidRPr="00CB6E52">
              <w:t xml:space="preserve"> sociální pedagogiky. </w:t>
            </w:r>
          </w:p>
          <w:p w:rsidR="007F0D23" w:rsidRPr="00447D7F" w:rsidRDefault="007F0D23" w:rsidP="00527D68">
            <w:pPr>
              <w:jc w:val="both"/>
            </w:pPr>
            <w:r w:rsidRPr="00EE2E11">
              <w:rPr>
                <w:b/>
              </w:rPr>
              <w:t>Obsah předmětu</w:t>
            </w:r>
          </w:p>
          <w:p w:rsidR="007F0D23" w:rsidRDefault="007F0D23" w:rsidP="00527D68">
            <w:pPr>
              <w:jc w:val="both"/>
            </w:pPr>
            <w:del w:id="144" w:author="Zuzana Hrnčiříková" w:date="2018-05-26T17:30:00Z">
              <w:r w:rsidDel="00701FF7">
                <w:delText>Přehled teorií sociálních deviací</w:delText>
              </w:r>
            </w:del>
            <w:r>
              <w:t>.</w:t>
            </w:r>
            <w:ins w:id="145" w:author="Zuzana Hrnčiříková" w:date="2018-05-26T17:30:00Z">
              <w:r w:rsidR="00701FF7">
                <w:t xml:space="preserve"> Vymezení předmětu sociální patologie</w:t>
              </w:r>
            </w:ins>
            <w:r>
              <w:t xml:space="preserve"> Problém vymezení normality životního stylu. Sekty a sektářství.</w:t>
            </w:r>
          </w:p>
          <w:p w:rsidR="007F0D23" w:rsidRDefault="007F0D23" w:rsidP="00527D68">
            <w:pPr>
              <w:jc w:val="both"/>
              <w:rPr>
                <w:ins w:id="146" w:author="Zuzana Hrnčiříková" w:date="2018-05-26T17:31:00Z"/>
              </w:rPr>
            </w:pPr>
            <w:r>
              <w:t xml:space="preserve">Biologické a psychologické teorie. Násilí, zejm. domácí násilí (vůči dětem, seniorům). </w:t>
            </w:r>
            <w:ins w:id="147" w:author="Zuzana Hrnčiříková" w:date="2018-05-26T17:30:00Z">
              <w:r w:rsidR="00701FF7">
                <w:t>Syndrom CAN.</w:t>
              </w:r>
            </w:ins>
          </w:p>
          <w:p w:rsidR="00701FF7" w:rsidRDefault="00701FF7" w:rsidP="00527D68">
            <w:pPr>
              <w:jc w:val="both"/>
            </w:pPr>
            <w:ins w:id="148" w:author="Zuzana Hrnčiříková" w:date="2018-05-26T17:31:00Z">
              <w:r>
                <w:t>Psychologické  teorie. Bezdomovectví</w:t>
              </w:r>
            </w:ins>
          </w:p>
          <w:p w:rsidR="007F0D23" w:rsidRDefault="007F0D23" w:rsidP="00527D68">
            <w:pPr>
              <w:jc w:val="both"/>
            </w:pPr>
            <w:r>
              <w:t>Sociologické teorie sociálních deviací. Záškoláctví. Alkoholová a drogová závislost.</w:t>
            </w:r>
          </w:p>
          <w:p w:rsidR="007F0D23" w:rsidRDefault="007F0D23" w:rsidP="00527D68">
            <w:pPr>
              <w:jc w:val="both"/>
            </w:pPr>
            <w:r>
              <w:t>Chicagská škola. Rasismus, interetnické konflikty.</w:t>
            </w:r>
          </w:p>
          <w:p w:rsidR="007F0D23" w:rsidRDefault="007F0D23" w:rsidP="00527D68">
            <w:pPr>
              <w:jc w:val="both"/>
            </w:pPr>
            <w:r>
              <w:t>Teorie anomie E. Dürkheima a R.</w:t>
            </w:r>
            <w:r w:rsidR="00311871">
              <w:t xml:space="preserve"> </w:t>
            </w:r>
            <w:r>
              <w:t>K.</w:t>
            </w:r>
            <w:r w:rsidR="00311871">
              <w:t xml:space="preserve"> </w:t>
            </w:r>
            <w:r>
              <w:t>Mertona. Sebevražedné jednání. Kriminalita v ekonomické sféře.</w:t>
            </w:r>
          </w:p>
          <w:p w:rsidR="007F0D23" w:rsidRDefault="007F0D23" w:rsidP="00527D68">
            <w:pPr>
              <w:jc w:val="both"/>
            </w:pPr>
            <w:r>
              <w:t xml:space="preserve">Teorie kultur a subkultur. Teorie napětí. Kriminalita mládeže - krádeže, vandalismus. </w:t>
            </w:r>
          </w:p>
          <w:p w:rsidR="007F0D23" w:rsidRDefault="007F0D23" w:rsidP="00527D68">
            <w:pPr>
              <w:jc w:val="both"/>
            </w:pPr>
            <w:r>
              <w:t>Teorie sociální kontroly.  Chudoba, nezaměstnanost.</w:t>
            </w:r>
            <w:ins w:id="149" w:author="Zuzana Hrnčiříková" w:date="2018-05-26T17:31:00Z">
              <w:r w:rsidR="00701FF7">
                <w:t xml:space="preserve"> Dysfunkce rodiny.</w:t>
              </w:r>
            </w:ins>
          </w:p>
          <w:p w:rsidR="007F0D23" w:rsidRDefault="007F0D23" w:rsidP="00527D68">
            <w:pPr>
              <w:jc w:val="both"/>
            </w:pPr>
            <w:r>
              <w:t>Teorie značkování (labelling, etiketizační teorie).</w:t>
            </w:r>
            <w:ins w:id="150" w:author="Zuzana Hrnčiříková" w:date="2018-05-26T17:31:00Z">
              <w:r w:rsidR="00701FF7">
                <w:t xml:space="preserve"> Šikana.</w:t>
              </w:r>
            </w:ins>
          </w:p>
          <w:p w:rsidR="007F0D23" w:rsidRDefault="007F0D23" w:rsidP="00527D68">
            <w:pPr>
              <w:jc w:val="both"/>
            </w:pPr>
            <w:r>
              <w:t>Fenomenologie v oblasti sociálních deviací. Nelátkové závislosti.</w:t>
            </w:r>
          </w:p>
          <w:p w:rsidR="007F0D23" w:rsidRDefault="007F0D23" w:rsidP="00527D68">
            <w:pPr>
              <w:jc w:val="both"/>
            </w:pPr>
            <w:r>
              <w:t>Radikální kriminologie. Terorismus, extremismus, nacionalismus.</w:t>
            </w:r>
          </w:p>
          <w:p w:rsidR="007F0D23" w:rsidRDefault="007F0D23" w:rsidP="00527D68">
            <w:pPr>
              <w:jc w:val="both"/>
            </w:pPr>
            <w:r>
              <w:t xml:space="preserve">Feministická kriminologie. Znásilnění, prostituce a sexuální deviace. </w:t>
            </w:r>
          </w:p>
          <w:p w:rsidR="007F0D23" w:rsidRPr="00EE2E11" w:rsidRDefault="007F0D23" w:rsidP="00527D68">
            <w:pPr>
              <w:jc w:val="both"/>
              <w:rPr>
                <w:b/>
              </w:rPr>
            </w:pPr>
            <w:r w:rsidRPr="00EE2E11">
              <w:rPr>
                <w:b/>
              </w:rPr>
              <w:t>Výstupní kompetence</w:t>
            </w:r>
          </w:p>
          <w:p w:rsidR="007F0D23" w:rsidRDefault="007F0D23" w:rsidP="00527D68">
            <w:pPr>
              <w:jc w:val="both"/>
            </w:pPr>
            <w:r>
              <w:t>Student dokáže definovat základní pojmy, získá základní přehled o vybraných teoriích sociálních deviací, student dokáže vysvětlit probírané teorie autorů sociálních deviací, student dokáže teorie sociálních deviací dávat</w:t>
            </w:r>
            <w:r w:rsidR="00311871">
              <w:t xml:space="preserve"> do souvislostí se </w:t>
            </w:r>
            <w:r>
              <w:t>současnou realitou, popř. identifikuje podstatné změny, které vedly k eliminaci či k nežádoucímu posílení těchto jevů.</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311871" w:rsidRDefault="007F0D23" w:rsidP="00527D68">
            <w:pPr>
              <w:jc w:val="both"/>
              <w:rPr>
                <w:b/>
              </w:rPr>
            </w:pPr>
            <w:r w:rsidRPr="00311871">
              <w:rPr>
                <w:b/>
              </w:rPr>
              <w:t>Povinná literatura</w:t>
            </w:r>
          </w:p>
          <w:p w:rsidR="007F0D23" w:rsidRPr="00311871" w:rsidRDefault="007F0D23" w:rsidP="00527D68">
            <w:pPr>
              <w:jc w:val="both"/>
            </w:pPr>
            <w:r w:rsidRPr="00311871">
              <w:t xml:space="preserve">Fischer, S., Škoda, J. </w:t>
            </w:r>
            <w:r w:rsidRPr="00311871">
              <w:rPr>
                <w:i/>
              </w:rPr>
              <w:t>Sociální patologie</w:t>
            </w:r>
            <w:r w:rsidRPr="00311871">
              <w:t>. Praha: Grada, 2014.</w:t>
            </w:r>
          </w:p>
          <w:p w:rsidR="007F0D23" w:rsidRPr="00311871" w:rsidRDefault="007F0D23" w:rsidP="00527D68">
            <w:pPr>
              <w:jc w:val="both"/>
            </w:pPr>
            <w:r w:rsidRPr="00311871">
              <w:t xml:space="preserve">Harrington, A. </w:t>
            </w:r>
            <w:r w:rsidRPr="00311871">
              <w:rPr>
                <w:i/>
              </w:rPr>
              <w:t>Moderní sociální teorie</w:t>
            </w:r>
            <w:r w:rsidRPr="00311871">
              <w:t>. Praha: Portál, 2006.</w:t>
            </w:r>
          </w:p>
          <w:p w:rsidR="007F0D23" w:rsidRPr="00311871" w:rsidRDefault="007F0D23" w:rsidP="00527D68">
            <w:pPr>
              <w:jc w:val="both"/>
            </w:pPr>
            <w:r w:rsidRPr="00311871">
              <w:t xml:space="preserve">Havlík, R.,  Koťa, J. </w:t>
            </w:r>
            <w:r w:rsidRPr="00311871">
              <w:rPr>
                <w:i/>
              </w:rPr>
              <w:t>Sociologie výchovy a školy</w:t>
            </w:r>
            <w:r w:rsidRPr="00311871">
              <w:t>. Praha: Portál, 2011.</w:t>
            </w:r>
          </w:p>
          <w:p w:rsidR="007F0D23" w:rsidRPr="00311871" w:rsidRDefault="007F0D23" w:rsidP="00527D68">
            <w:pPr>
              <w:jc w:val="both"/>
            </w:pPr>
            <w:r w:rsidRPr="00311871">
              <w:t xml:space="preserve">Jandourek, J. </w:t>
            </w:r>
            <w:r w:rsidRPr="00311871">
              <w:rPr>
                <w:i/>
              </w:rPr>
              <w:t>Úvod do sociologie</w:t>
            </w:r>
            <w:r w:rsidRPr="00311871">
              <w:t>. Praha: Portál, 2009.</w:t>
            </w:r>
          </w:p>
          <w:p w:rsidR="007F0D23" w:rsidRPr="00311871" w:rsidRDefault="007F0D23" w:rsidP="00527D68">
            <w:pPr>
              <w:jc w:val="both"/>
            </w:pPr>
            <w:r w:rsidRPr="00311871">
              <w:t>Kraus, B., Hroncová, J.et al.</w:t>
            </w:r>
            <w:r w:rsidRPr="00311871">
              <w:rPr>
                <w:i/>
              </w:rPr>
              <w:t>Sociální patologie</w:t>
            </w:r>
            <w:r w:rsidRPr="00311871">
              <w:t>. Hradec Králové: Gaudeamus, 2007.</w:t>
            </w:r>
          </w:p>
          <w:p w:rsidR="007F0D23" w:rsidRPr="00311871" w:rsidRDefault="007F0D23" w:rsidP="00527D68">
            <w:pPr>
              <w:jc w:val="both"/>
            </w:pPr>
            <w:r w:rsidRPr="00311871">
              <w:t xml:space="preserve">Mühlpachr, P. </w:t>
            </w:r>
            <w:r w:rsidRPr="00311871">
              <w:rPr>
                <w:i/>
              </w:rPr>
              <w:t>Sociopatologie</w:t>
            </w:r>
            <w:r w:rsidRPr="00311871">
              <w:t>.  Brno - Masarykova univerzita, 2008.</w:t>
            </w:r>
          </w:p>
          <w:p w:rsidR="007F0D23" w:rsidRPr="00311871" w:rsidRDefault="007F0D23" w:rsidP="00527D68">
            <w:pPr>
              <w:jc w:val="both"/>
              <w:rPr>
                <w:b/>
              </w:rPr>
            </w:pPr>
            <w:r w:rsidRPr="00311871">
              <w:rPr>
                <w:b/>
              </w:rPr>
              <w:t>Doporučená literatura</w:t>
            </w:r>
          </w:p>
          <w:p w:rsidR="007F0D23" w:rsidRPr="00311871" w:rsidRDefault="007F0D23" w:rsidP="00527D68">
            <w:pPr>
              <w:jc w:val="both"/>
            </w:pPr>
            <w:r w:rsidRPr="00311871">
              <w:t xml:space="preserve">Halířová, M. </w:t>
            </w:r>
            <w:r w:rsidRPr="00311871">
              <w:rPr>
                <w:i/>
              </w:rPr>
              <w:t>Sociální patologie a ochrana dětství od dob osvícenectví do roku 1914</w:t>
            </w:r>
            <w:r w:rsidRPr="00311871">
              <w:t>. Univerzita Pardubice, 2014.</w:t>
            </w:r>
          </w:p>
          <w:p w:rsidR="007F0D23" w:rsidRPr="00311871" w:rsidRDefault="007F0D23" w:rsidP="00527D68">
            <w:pPr>
              <w:jc w:val="both"/>
            </w:pPr>
            <w:r w:rsidRPr="00311871">
              <w:t xml:space="preserve">Henslin, J., M. </w:t>
            </w:r>
            <w:r w:rsidRPr="00311871">
              <w:rPr>
                <w:i/>
              </w:rPr>
              <w:t>Essentials of Sociology: A Down-to-EarthApproach</w:t>
            </w:r>
            <w:r w:rsidRPr="00311871">
              <w:t>. Pearson, 2015.</w:t>
            </w:r>
          </w:p>
          <w:p w:rsidR="007F0D23" w:rsidRPr="00311871" w:rsidRDefault="007F0D23" w:rsidP="00311871">
            <w:pPr>
              <w:jc w:val="both"/>
              <w:rPr>
                <w:sz w:val="19"/>
                <w:szCs w:val="19"/>
              </w:rPr>
            </w:pPr>
            <w:r w:rsidRPr="00311871">
              <w:t xml:space="preserve">Jedlička, R. a kol. </w:t>
            </w:r>
            <w:r w:rsidRPr="00311871">
              <w:rPr>
                <w:i/>
              </w:rPr>
              <w:t>Poruchy socializace u dětí a dospívajících</w:t>
            </w:r>
            <w:r w:rsidRPr="00311871">
              <w:t>. Praha: Grada, 2015</w:t>
            </w:r>
            <w:r>
              <w:rPr>
                <w:sz w:val="19"/>
                <w:szCs w:val="19"/>
              </w:rPr>
              <w:t>.</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6F62E0">
      <w:pPr>
        <w:spacing w:after="200" w:line="27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Průběžná praxe</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40 hodin</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Zp</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exkurze</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 xml:space="preserve">Zápočet. Student je povinen účastnit se předepsaného počtu exkurzí v organizacích a institucích v oblasti školství a z oblasti sociální. O navštívených zařízeních studenti vypracují krátký popis a budou schopni tato zařízení podrobně charakterizovat z hlediska organizační a personální struktury, skladby klientů </w:t>
            </w:r>
            <w:r>
              <w:br/>
              <w:t>a náplně činnosti každého zařízení zvlášť. Student si vede Deník praxe.</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Pr="001B53E8" w:rsidRDefault="007F0D23" w:rsidP="00527D68">
            <w:pPr>
              <w:jc w:val="both"/>
            </w:pPr>
            <w:r w:rsidRPr="001B53E8">
              <w:t>Mgr. Jakub Hladík,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1B30F2" w:rsidP="00527D68">
            <w:pPr>
              <w:jc w:val="both"/>
            </w:pPr>
            <w:r>
              <w:t>Koncepční vedení praxí, konzultace struktury plánovaných exkurzí.</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Pr="001B53E8" w:rsidRDefault="007F0D23" w:rsidP="00C6693F">
            <w:pPr>
              <w:jc w:val="both"/>
            </w:pPr>
            <w:r w:rsidRPr="001B53E8">
              <w:t xml:space="preserve">Mgr. </w:t>
            </w:r>
            <w:r w:rsidR="00C6693F">
              <w:t>Jana Martincová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1B30F2">
        <w:trPr>
          <w:trHeight w:val="3177"/>
        </w:trPr>
        <w:tc>
          <w:tcPr>
            <w:tcW w:w="9855" w:type="dxa"/>
            <w:gridSpan w:val="8"/>
            <w:tcBorders>
              <w:top w:val="nil"/>
              <w:bottom w:val="single" w:sz="12" w:space="0" w:color="auto"/>
            </w:tcBorders>
          </w:tcPr>
          <w:p w:rsidR="007F0D23" w:rsidRDefault="007F0D23" w:rsidP="00527D68">
            <w:pPr>
              <w:rPr>
                <w:b/>
              </w:rPr>
            </w:pPr>
            <w:r>
              <w:rPr>
                <w:b/>
              </w:rPr>
              <w:t>Cíl předmětu</w:t>
            </w:r>
          </w:p>
          <w:p w:rsidR="007F0D23" w:rsidRDefault="007F0D23" w:rsidP="00527D68">
            <w:pPr>
              <w:jc w:val="both"/>
            </w:pPr>
            <w:r>
              <w:t>Cílem předmětu je umožnit studentům vytvořit si přehled o sociálních a školských organizacích a institucích zlínského regionu a místa jejich bydliště. S některými organizacemi se studenti seznámí formou exkurzí, které absolvují během celého semestru jak s vyučujícím, tak individuálně dle vlastní volby. Po absolvování předmětu budou studenti schopni charakterizovat navštívená zařízení z hlediska provozu, personální struktury, uživatelů služeb a zaměření jednotlivých činností zařízení.</w:t>
            </w:r>
          </w:p>
          <w:p w:rsidR="007F0D23" w:rsidRDefault="007F0D23" w:rsidP="00527D68">
            <w:pPr>
              <w:rPr>
                <w:b/>
              </w:rPr>
            </w:pPr>
            <w:r>
              <w:rPr>
                <w:b/>
              </w:rPr>
              <w:t>Obsah předmětu</w:t>
            </w:r>
          </w:p>
          <w:p w:rsidR="007F0D23" w:rsidRDefault="007F0D23" w:rsidP="00527D68">
            <w:pPr>
              <w:jc w:val="both"/>
              <w:rPr>
                <w:iCs/>
              </w:rPr>
            </w:pPr>
            <w:r>
              <w:rPr>
                <w:iCs/>
              </w:rPr>
              <w:t>Exkurze minimálně čtyř sociální a školských organizací a institucí.</w:t>
            </w:r>
          </w:p>
          <w:p w:rsidR="007F0D23" w:rsidRDefault="007F0D23" w:rsidP="00527D68">
            <w:pPr>
              <w:jc w:val="both"/>
              <w:rPr>
                <w:iCs/>
              </w:rPr>
            </w:pPr>
            <w:r>
              <w:rPr>
                <w:iCs/>
              </w:rPr>
              <w:t>Osobní seznámení s chodem vybraných sociálních zařízení.</w:t>
            </w:r>
          </w:p>
          <w:p w:rsidR="007F0D23" w:rsidRDefault="007F0D23" w:rsidP="00527D68">
            <w:pPr>
              <w:rPr>
                <w:iCs/>
              </w:rPr>
            </w:pPr>
            <w:r>
              <w:rPr>
                <w:iCs/>
              </w:rPr>
              <w:t>Účast na besedách a přednáškách s odborníky ze sociální sféry.</w:t>
            </w:r>
          </w:p>
          <w:p w:rsidR="007F0D23" w:rsidRDefault="007F0D23" w:rsidP="00527D68">
            <w:pPr>
              <w:jc w:val="both"/>
              <w:rPr>
                <w:b/>
              </w:rPr>
            </w:pPr>
            <w:r>
              <w:rPr>
                <w:b/>
              </w:rPr>
              <w:t>Výstupní kompetence</w:t>
            </w:r>
          </w:p>
          <w:p w:rsidR="007F0D23" w:rsidRPr="00A36B7F" w:rsidRDefault="007F0D23" w:rsidP="006807D7">
            <w:pPr>
              <w:jc w:val="both"/>
              <w:rPr>
                <w:rFonts w:eastAsia="Calibri"/>
                <w:lang w:eastAsia="en-US"/>
              </w:rPr>
            </w:pPr>
            <w:r>
              <w:t>Student se orientuje v typech sociálních</w:t>
            </w:r>
            <w:r w:rsidR="006807D7">
              <w:t xml:space="preserve"> a</w:t>
            </w:r>
            <w:r>
              <w:t xml:space="preserve"> </w:t>
            </w:r>
            <w:r w:rsidR="006807D7">
              <w:t xml:space="preserve">školských </w:t>
            </w:r>
            <w:r>
              <w:t>zařízení</w:t>
            </w:r>
            <w:r w:rsidR="006807D7">
              <w:t>ch</w:t>
            </w:r>
            <w:r>
              <w:t xml:space="preserve"> obecně a </w:t>
            </w:r>
            <w:r w:rsidR="006807D7">
              <w:t>v</w:t>
            </w:r>
            <w:r>
              <w:t xml:space="preserve"> sociálních</w:t>
            </w:r>
            <w:r w:rsidR="006807D7">
              <w:t xml:space="preserve"> a školských</w:t>
            </w:r>
            <w:r>
              <w:t xml:space="preserve"> zařízeních ve zlínském regionu či místě svého bydliště. Vybraná zařízení charakterizuje</w:t>
            </w:r>
            <w:r w:rsidR="006807D7">
              <w:t xml:space="preserve"> z </w:t>
            </w:r>
            <w:r>
              <w:t>hlediska organizační a personální struktury, skladby klientů a druhu provozovaných služeb. Zná pracovní náplň některých vybraných pracovních pozic ze sociální</w:t>
            </w:r>
            <w:r w:rsidR="006807D7">
              <w:t xml:space="preserve"> a školské</w:t>
            </w:r>
            <w:r>
              <w:t xml:space="preserve"> sféry.</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F6472E" w:rsidRDefault="007F0D23" w:rsidP="00527D68">
            <w:pPr>
              <w:jc w:val="both"/>
              <w:rPr>
                <w:b/>
                <w:sz w:val="19"/>
                <w:szCs w:val="19"/>
              </w:rPr>
            </w:pPr>
            <w:bookmarkStart w:id="151" w:name="OLE_LINK19"/>
            <w:bookmarkStart w:id="152" w:name="OLE_LINK20"/>
            <w:bookmarkStart w:id="153" w:name="OLE_LINK21"/>
            <w:r w:rsidRPr="002C0D21">
              <w:rPr>
                <w:b/>
                <w:sz w:val="19"/>
                <w:szCs w:val="19"/>
              </w:rPr>
              <w:t>Povinná literatura</w:t>
            </w:r>
            <w:bookmarkStart w:id="154" w:name="OLE_LINK6"/>
            <w:bookmarkStart w:id="155" w:name="OLE_LINK7"/>
          </w:p>
          <w:bookmarkEnd w:id="154"/>
          <w:bookmarkEnd w:id="155"/>
          <w:p w:rsidR="007F0D23" w:rsidRDefault="007F0D23" w:rsidP="00527D68">
            <w:pPr>
              <w:jc w:val="both"/>
            </w:pPr>
            <w:r w:rsidRPr="00F6472E">
              <w:t>Knotová,</w:t>
            </w:r>
            <w:r>
              <w:t xml:space="preserve"> D. a kol. </w:t>
            </w:r>
            <w:r>
              <w:rPr>
                <w:i/>
                <w:iCs/>
              </w:rPr>
              <w:t>Školní poradenství</w:t>
            </w:r>
            <w:r>
              <w:t>. Praha: Grada, 2014.</w:t>
            </w:r>
          </w:p>
          <w:p w:rsidR="007F0D23" w:rsidRDefault="007F0D23" w:rsidP="00527D68">
            <w:pPr>
              <w:jc w:val="both"/>
            </w:pPr>
            <w:r>
              <w:t xml:space="preserve">Kozlová, L. </w:t>
            </w:r>
            <w:r>
              <w:rPr>
                <w:i/>
              </w:rPr>
              <w:t>Sociální služby</w:t>
            </w:r>
            <w:r>
              <w:t xml:space="preserve">. Praha: Triton, 2005. </w:t>
            </w:r>
          </w:p>
          <w:p w:rsidR="007F0D23" w:rsidRDefault="007F0D23" w:rsidP="00527D68">
            <w:pPr>
              <w:jc w:val="both"/>
            </w:pPr>
            <w:r>
              <w:t xml:space="preserve">Matoušek, O., et al. </w:t>
            </w:r>
            <w:r>
              <w:rPr>
                <w:i/>
              </w:rPr>
              <w:t>Sociální práce v praxi</w:t>
            </w:r>
            <w:r>
              <w:t xml:space="preserve">. Praha: Portál, 2009. </w:t>
            </w:r>
          </w:p>
          <w:p w:rsidR="007F0D23" w:rsidRDefault="007F0D23" w:rsidP="00527D68">
            <w:pPr>
              <w:jc w:val="both"/>
            </w:pPr>
            <w:r w:rsidRPr="00F6472E">
              <w:t>Sobková, P</w:t>
            </w:r>
            <w:r>
              <w:t xml:space="preserve">., a kol. </w:t>
            </w:r>
            <w:r>
              <w:rPr>
                <w:i/>
                <w:iCs/>
              </w:rPr>
              <w:t>Sociální pedagogika a její metody</w:t>
            </w:r>
            <w:r>
              <w:t>. Olomouc: Univerzita Palackého v Olomouci, 2015.</w:t>
            </w:r>
          </w:p>
          <w:p w:rsidR="007F0D23" w:rsidRDefault="007F0D23" w:rsidP="00527D68">
            <w:pPr>
              <w:jc w:val="both"/>
              <w:rPr>
                <w:b/>
                <w:sz w:val="19"/>
                <w:szCs w:val="19"/>
              </w:rPr>
            </w:pPr>
            <w:r w:rsidRPr="002C0D21">
              <w:rPr>
                <w:b/>
                <w:sz w:val="19"/>
                <w:szCs w:val="19"/>
              </w:rPr>
              <w:t>Doporučená literatura</w:t>
            </w:r>
          </w:p>
          <w:bookmarkEnd w:id="151"/>
          <w:bookmarkEnd w:id="152"/>
          <w:bookmarkEnd w:id="153"/>
          <w:p w:rsidR="007F0D23" w:rsidRDefault="007F0D23" w:rsidP="00527D68">
            <w:r>
              <w:t>Zákon 108/2006 Sb. o sociálních službách.</w:t>
            </w:r>
          </w:p>
          <w:p w:rsidR="007F0D23" w:rsidRDefault="007F0D23" w:rsidP="00527D68">
            <w:pPr>
              <w:rPr>
                <w:bCs/>
                <w:kern w:val="36"/>
              </w:rPr>
            </w:pPr>
            <w:r>
              <w:t xml:space="preserve">Zákon 109/2002 Sb. </w:t>
            </w:r>
            <w:r>
              <w:rPr>
                <w:bCs/>
                <w:kern w:val="36"/>
              </w:rPr>
              <w:t xml:space="preserve">o výkonu ústavní výchovy nebo ochranné výchovy ve školských zařízeních a o preventivně výchovné péči ve školských zařízeních </w:t>
            </w:r>
          </w:p>
          <w:p w:rsidR="007F0D23" w:rsidRDefault="007F0D23" w:rsidP="00527D68">
            <w:r>
              <w:t>Zákon č. 563/2004 Sb. o pedagogických pracovnících.</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Pr>
        <w:spacing w:after="200" w:line="276" w:lineRule="auto"/>
      </w:pPr>
      <w:r>
        <w:br w:type="page"/>
      </w:r>
    </w:p>
    <w:p w:rsidR="007F0D23" w:rsidRDefault="007F0D23" w:rsidP="007F0D2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rsidRPr="00A920EF">
              <w:t>Speciální peda</w:t>
            </w:r>
            <w:r>
              <w:t>gogika v pomáhajících profesích</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1./LS</w:t>
            </w:r>
          </w:p>
        </w:tc>
      </w:tr>
      <w:tr w:rsidR="007F0D23" w:rsidTr="00527D68">
        <w:trPr>
          <w:trHeight w:val="255"/>
        </w:trPr>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E54FF0" w:rsidP="00E54FF0">
            <w:pPr>
              <w:jc w:val="both"/>
            </w:pPr>
            <w:r>
              <w:t xml:space="preserve">Test. </w:t>
            </w:r>
            <w:r w:rsidR="007F0D23">
              <w:t>Portfolio vypracovaných dílčích úkolů na semináři.</w:t>
            </w:r>
            <w:r>
              <w:t xml:space="preserve"> </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 xml:space="preserve"> </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Radana Kroutilová Nováková,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D82981" w:rsidRDefault="007F0D23" w:rsidP="00527D68">
            <w:pPr>
              <w:jc w:val="both"/>
            </w:pPr>
            <w:r>
              <w:t xml:space="preserve">Cílem předmětu je přinést studentům informace o zdravotním postižení a jeho dopadech na člověka v současné české společnosti. Studenti se seznámí s popisem současných tendencí společenského vývoje ve vztahu k této minoritě obyvatel a získají základní údaje o jednotlivých druzích zdravotních postižení. Informace jsou představovány tak, </w:t>
            </w:r>
            <w:r w:rsidR="00E54FF0">
              <w:br/>
            </w:r>
            <w:r>
              <w:t>aby posloužily širokému okruhu pracovníků pomáhajících profesí, kteří se v rámci své budoucí činnosti setkají s osobami se zdravotním postižením.</w:t>
            </w:r>
          </w:p>
          <w:p w:rsidR="007F0D23" w:rsidRPr="00447D7F" w:rsidRDefault="007F0D23" w:rsidP="00527D68">
            <w:pPr>
              <w:jc w:val="both"/>
            </w:pPr>
            <w:r w:rsidRPr="00447D7F">
              <w:rPr>
                <w:b/>
              </w:rPr>
              <w:t>Obsah předmětu</w:t>
            </w:r>
          </w:p>
          <w:p w:rsidR="007F0D23" w:rsidRDefault="007F0D23" w:rsidP="00527D68">
            <w:pPr>
              <w:jc w:val="both"/>
            </w:pPr>
            <w:r>
              <w:t>Pomáhající profese.</w:t>
            </w:r>
          </w:p>
          <w:p w:rsidR="007F0D23" w:rsidRDefault="007F0D23" w:rsidP="00527D68">
            <w:pPr>
              <w:jc w:val="both"/>
            </w:pPr>
            <w:r>
              <w:t>Druhy zdravotního postižení: mentální postižení, tělesné postižení, zrakové postižení, sluchové postižení, oblast narušených komunikačních schopností.</w:t>
            </w:r>
          </w:p>
          <w:p w:rsidR="007F0D23" w:rsidRDefault="007F0D23" w:rsidP="00527D68">
            <w:pPr>
              <w:jc w:val="both"/>
            </w:pPr>
            <w:r>
              <w:t>Charakteristika osob s příslušným zdravotním postižením, specifické projevy a dopady daného zdravotního postižení.</w:t>
            </w:r>
          </w:p>
          <w:p w:rsidR="007F0D23" w:rsidRDefault="007F0D23" w:rsidP="00527D68">
            <w:pPr>
              <w:jc w:val="both"/>
            </w:pPr>
            <w:r>
              <w:t>Možnosti (a meze) poradenství.</w:t>
            </w:r>
          </w:p>
          <w:p w:rsidR="007F0D23" w:rsidRDefault="007F0D23" w:rsidP="00527D68">
            <w:pPr>
              <w:jc w:val="both"/>
            </w:pPr>
            <w:r>
              <w:t>Pravidla pro jednání, formy (a rizika) komunikace.</w:t>
            </w:r>
          </w:p>
          <w:p w:rsidR="007F0D23" w:rsidRPr="00D82981" w:rsidRDefault="007F0D23" w:rsidP="00527D68">
            <w:pPr>
              <w:jc w:val="both"/>
            </w:pPr>
            <w:r>
              <w:t>Organizace občanů sdružující osoby s daným druhem zdravotního postižení.</w:t>
            </w:r>
          </w:p>
          <w:p w:rsidR="007F0D23" w:rsidRPr="00AB0288" w:rsidRDefault="007F0D23" w:rsidP="00527D68">
            <w:pPr>
              <w:jc w:val="both"/>
              <w:rPr>
                <w:b/>
              </w:rPr>
            </w:pPr>
            <w:r w:rsidRPr="00AB0288">
              <w:rPr>
                <w:b/>
              </w:rPr>
              <w:t>Výstupní kompetence</w:t>
            </w:r>
          </w:p>
          <w:p w:rsidR="007F0D23" w:rsidRDefault="007F0D23" w:rsidP="00527D68">
            <w:pPr>
              <w:jc w:val="both"/>
            </w:pPr>
            <w:r>
              <w:t>Student rozumí pojmu pomáhající profese, dokáže charakterizovat jednotlivá zdravotní postižení, rozumí specifickým projevům a dopadům konkrétních zdravotních postižení, orientuje v systému sociálního a zdravotního poradenství těmto osobám, umí vyhledat organizace, které sdružují osoby se zdravotním postižením.</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E54FF0" w:rsidRDefault="007F0D23" w:rsidP="00527D68">
            <w:pPr>
              <w:jc w:val="both"/>
              <w:rPr>
                <w:b/>
              </w:rPr>
            </w:pPr>
            <w:r w:rsidRPr="00E54FF0">
              <w:rPr>
                <w:b/>
              </w:rPr>
              <w:t>Povinná literatura</w:t>
            </w:r>
          </w:p>
          <w:p w:rsidR="007F0D23" w:rsidRPr="00E54FF0" w:rsidRDefault="007F0D23" w:rsidP="00527D68">
            <w:pPr>
              <w:jc w:val="both"/>
            </w:pPr>
            <w:r w:rsidRPr="00E54FF0">
              <w:t xml:space="preserve">Lečbych, M., Michalík, J., Valenta, M. </w:t>
            </w:r>
            <w:r w:rsidRPr="00E54FF0">
              <w:rPr>
                <w:i/>
              </w:rPr>
              <w:t>Mentální postižení.</w:t>
            </w:r>
            <w:r w:rsidRPr="00E54FF0">
              <w:t xml:space="preserve"> Praha: Grada, 2017.</w:t>
            </w:r>
          </w:p>
          <w:p w:rsidR="007F0D23" w:rsidRPr="00E54FF0" w:rsidRDefault="007F0D23" w:rsidP="00527D68">
            <w:pPr>
              <w:jc w:val="both"/>
            </w:pPr>
            <w:r w:rsidRPr="00E54FF0">
              <w:t xml:space="preserve">Michalík, J. </w:t>
            </w:r>
            <w:r w:rsidRPr="00E54FF0">
              <w:rPr>
                <w:i/>
              </w:rPr>
              <w:t>Zdravotní postižení a pomáhající profese</w:t>
            </w:r>
            <w:r w:rsidRPr="00E54FF0">
              <w:t>. Praha: Portál, 2011.</w:t>
            </w:r>
          </w:p>
          <w:p w:rsidR="007F0D23" w:rsidRPr="00E54FF0" w:rsidRDefault="007F0D23" w:rsidP="00527D68">
            <w:pPr>
              <w:jc w:val="both"/>
            </w:pPr>
            <w:r w:rsidRPr="00E54FF0">
              <w:t xml:space="preserve">Slowik, J. </w:t>
            </w:r>
            <w:r w:rsidRPr="00E54FF0">
              <w:rPr>
                <w:i/>
              </w:rPr>
              <w:t>Speciální pedagogika.</w:t>
            </w:r>
            <w:r w:rsidRPr="00E54FF0">
              <w:t xml:space="preserve"> Praha: Grada, 2017.</w:t>
            </w:r>
          </w:p>
          <w:p w:rsidR="007F0D23" w:rsidRPr="00E54FF0" w:rsidRDefault="007F0D23" w:rsidP="00527D68">
            <w:pPr>
              <w:jc w:val="both"/>
            </w:pPr>
            <w:r w:rsidRPr="00E54FF0">
              <w:t xml:space="preserve">Valenta, M. </w:t>
            </w:r>
            <w:r w:rsidRPr="00E54FF0">
              <w:rPr>
                <w:i/>
              </w:rPr>
              <w:t>Přehled speciální pedagogiky: Rámcové kompendium oboru.</w:t>
            </w:r>
            <w:r w:rsidRPr="00E54FF0">
              <w:t xml:space="preserve"> Praha: Portál, 2014.</w:t>
            </w:r>
          </w:p>
          <w:p w:rsidR="007F0D23" w:rsidRPr="00E54FF0" w:rsidRDefault="007F0D23" w:rsidP="00527D68">
            <w:pPr>
              <w:jc w:val="both"/>
            </w:pPr>
            <w:r w:rsidRPr="00E54FF0">
              <w:t xml:space="preserve">Valenta, M. </w:t>
            </w:r>
            <w:r w:rsidRPr="00E54FF0">
              <w:rPr>
                <w:i/>
              </w:rPr>
              <w:t>Slovník speciální pedagogiky.</w:t>
            </w:r>
            <w:r w:rsidRPr="00E54FF0">
              <w:t xml:space="preserve"> Praha: Portál, 2015.</w:t>
            </w:r>
          </w:p>
          <w:p w:rsidR="007F0D23" w:rsidRPr="00E54FF0" w:rsidRDefault="007F0D23" w:rsidP="00527D68">
            <w:pPr>
              <w:jc w:val="both"/>
            </w:pPr>
            <w:r w:rsidRPr="00E54FF0">
              <w:t xml:space="preserve">Vávrová, S. </w:t>
            </w:r>
            <w:r w:rsidRPr="00E54FF0">
              <w:rPr>
                <w:i/>
              </w:rPr>
              <w:t>Doprovázení v pomáhajících profesích.</w:t>
            </w:r>
            <w:r w:rsidRPr="00E54FF0">
              <w:t xml:space="preserve"> Praha: Portál, 2012.</w:t>
            </w:r>
          </w:p>
          <w:p w:rsidR="007F0D23" w:rsidRPr="00E54FF0" w:rsidRDefault="007F0D23" w:rsidP="00527D68">
            <w:pPr>
              <w:jc w:val="both"/>
              <w:rPr>
                <w:b/>
              </w:rPr>
            </w:pPr>
            <w:r w:rsidRPr="00E54FF0">
              <w:rPr>
                <w:b/>
              </w:rPr>
              <w:t>Doporučená literatura</w:t>
            </w:r>
          </w:p>
          <w:p w:rsidR="007F0D23" w:rsidRPr="00E54FF0" w:rsidRDefault="007F0D23" w:rsidP="00527D68">
            <w:pPr>
              <w:jc w:val="both"/>
            </w:pPr>
            <w:r w:rsidRPr="00E54FF0">
              <w:t xml:space="preserve">Fischer, S., Svoboda, Z., Škoda, J. a kol. </w:t>
            </w:r>
            <w:r w:rsidRPr="00E54FF0">
              <w:rPr>
                <w:i/>
              </w:rPr>
              <w:t xml:space="preserve">Speciální pedagogika: Edukace a rozvoj osob se specifickými potřebami v oblasti somatické, psychické a sociální. </w:t>
            </w:r>
            <w:r w:rsidRPr="00E54FF0">
              <w:t>Praha: Triton, 2014.</w:t>
            </w:r>
          </w:p>
          <w:p w:rsidR="007F0D23" w:rsidRPr="00E54FF0" w:rsidRDefault="007F0D23" w:rsidP="00527D68">
            <w:pPr>
              <w:jc w:val="both"/>
            </w:pPr>
            <w:r w:rsidRPr="00E54FF0">
              <w:t xml:space="preserve">Horáková, R. </w:t>
            </w:r>
            <w:r w:rsidRPr="00E54FF0">
              <w:rPr>
                <w:i/>
              </w:rPr>
              <w:t xml:space="preserve">Sluchové postižení: úvod do surdopedie. </w:t>
            </w:r>
            <w:r w:rsidRPr="00E54FF0">
              <w:t>Praha: Portál, 2012.</w:t>
            </w:r>
          </w:p>
          <w:p w:rsidR="007F0D23" w:rsidRPr="00E54FF0" w:rsidRDefault="007F0D23" w:rsidP="00527D68">
            <w:pPr>
              <w:jc w:val="both"/>
            </w:pPr>
            <w:r w:rsidRPr="00E54FF0">
              <w:t xml:space="preserve">Kelnarová, J., Matějková, E., Vojkovská, G. </w:t>
            </w:r>
            <w:r w:rsidRPr="00E54FF0">
              <w:rPr>
                <w:i/>
              </w:rPr>
              <w:t xml:space="preserve">Speciální pedagogika pro zdravotnické obory. </w:t>
            </w:r>
            <w:r w:rsidRPr="00E54FF0">
              <w:t>Praha: Galén, 2016.</w:t>
            </w:r>
          </w:p>
          <w:p w:rsidR="007F0D23" w:rsidRPr="00E54FF0" w:rsidRDefault="007F0D23" w:rsidP="00527D68">
            <w:pPr>
              <w:jc w:val="both"/>
            </w:pPr>
            <w:r w:rsidRPr="00E54FF0">
              <w:t xml:space="preserve">Novosad, L. </w:t>
            </w:r>
            <w:r w:rsidRPr="00E54FF0">
              <w:rPr>
                <w:i/>
              </w:rPr>
              <w:t xml:space="preserve">Tělesné postižení jako fenomén i životní realita: diskurzivní pohledy na tělo, tělesnost, pohyb, člověka </w:t>
            </w:r>
            <w:r w:rsidR="00E54FF0">
              <w:rPr>
                <w:i/>
              </w:rPr>
              <w:br/>
            </w:r>
            <w:r w:rsidRPr="00E54FF0">
              <w:rPr>
                <w:i/>
              </w:rPr>
              <w:t>a tělesné postižení.</w:t>
            </w:r>
            <w:r w:rsidRPr="00E54FF0">
              <w:t xml:space="preserve"> Praha: Portál, 2011.</w:t>
            </w:r>
          </w:p>
          <w:p w:rsidR="007F0D23" w:rsidRDefault="007F0D23" w:rsidP="00E54FF0">
            <w:pPr>
              <w:jc w:val="both"/>
            </w:pPr>
            <w:r w:rsidRPr="00E54FF0">
              <w:t xml:space="preserve">Uzlová, I. </w:t>
            </w:r>
            <w:r w:rsidRPr="00E54FF0">
              <w:rPr>
                <w:i/>
              </w:rPr>
              <w:t>Asistence lidem s postižením a znevýhodněním.  Praktický průvodce pro osobní a pedagogické asistenty.</w:t>
            </w:r>
            <w:r w:rsidRPr="00E54FF0">
              <w:t xml:space="preserve"> Praha: Portál, 2010.</w:t>
            </w:r>
          </w:p>
        </w:tc>
      </w:tr>
    </w:tbl>
    <w:p w:rsidR="007F0D23" w:rsidRDefault="007F0D23" w:rsidP="007F0D23"/>
    <w:p w:rsidR="007F0D23" w:rsidRDefault="007F0D23" w:rsidP="007F0D23"/>
    <w:p w:rsidR="007F0D23" w:rsidRDefault="007F0D23" w:rsidP="00E54FF0"/>
    <w:p w:rsidR="00E54FF0" w:rsidRDefault="00E54FF0" w:rsidP="00E54FF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E54FF0">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Pr="00DD4E51" w:rsidRDefault="007F0D23" w:rsidP="00527D68">
            <w:pPr>
              <w:jc w:val="both"/>
            </w:pPr>
            <w:r w:rsidRPr="00DD4E51">
              <w:t>Vývojová psychologie</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1./LS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Pr="00DD4E51" w:rsidRDefault="007F0D23" w:rsidP="00527D68">
            <w:pPr>
              <w:jc w:val="both"/>
            </w:pPr>
            <w:r>
              <w:t xml:space="preserve">0p </w:t>
            </w:r>
            <w:r w:rsidRPr="00DD4E51">
              <w:t xml:space="preserve">+ </w:t>
            </w:r>
            <w:r>
              <w:t>28</w:t>
            </w:r>
            <w:r w:rsidRPr="00DD4E51">
              <w:t>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6F62E0" w:rsidP="00527D68">
            <w:pPr>
              <w:jc w:val="both"/>
            </w:pPr>
            <w:ins w:id="156" w:author="*" w:date="2018-05-28T13:33:00Z">
              <w:r>
                <w:t>Prerekvizita: Základy psychologie</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E54FF0">
            <w:pPr>
              <w:jc w:val="both"/>
            </w:pPr>
            <w:r>
              <w:t>Klasifi</w:t>
            </w:r>
            <w:r w:rsidR="00E54FF0">
              <w:t>kovaný zápočet písemnou formou.</w:t>
            </w:r>
            <w:r>
              <w:t xml:space="preserve"> Portfolio splněných úkolů během semináře. Vypracování závěrečné</w:t>
            </w:r>
            <w:r w:rsidR="00E54FF0">
              <w:t xml:space="preserve"> seminární práce. Aktivní účast na modelovém </w:t>
            </w:r>
            <w:r>
              <w:t xml:space="preserve">výzkumu na základních školách. </w:t>
            </w:r>
          </w:p>
        </w:tc>
      </w:tr>
      <w:tr w:rsidR="007F0D23" w:rsidTr="00527D68">
        <w:trPr>
          <w:trHeight w:val="250"/>
        </w:trPr>
        <w:tc>
          <w:tcPr>
            <w:tcW w:w="9855" w:type="dxa"/>
            <w:gridSpan w:val="8"/>
            <w:tcBorders>
              <w:top w:val="nil"/>
            </w:tcBorders>
          </w:tcPr>
          <w:p w:rsidR="007F0D23" w:rsidRDefault="00EF237D" w:rsidP="00527D68">
            <w:pPr>
              <w:jc w:val="both"/>
            </w:pPr>
            <w:r>
              <w:t xml:space="preserve"> </w:t>
            </w: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EF237D" w:rsidP="00527D68">
            <w:pPr>
              <w:jc w:val="both"/>
            </w:pPr>
            <w:r>
              <w:t>PhDr. Soňa Lemrová,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E54FF0">
            <w:pPr>
              <w:jc w:val="both"/>
            </w:pPr>
            <w:r>
              <w:t>Konzultace</w:t>
            </w:r>
            <w:r w:rsidR="00E54FF0">
              <w:t xml:space="preserve"> obsahu předmětu a struktury studentského portfolia.</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PhDr. Hana Včelařová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916EAF" w:rsidRDefault="007F0D23" w:rsidP="00527D68">
            <w:pPr>
              <w:jc w:val="both"/>
              <w:rPr>
                <w:b/>
              </w:rPr>
            </w:pPr>
            <w:r w:rsidRPr="00916EAF">
              <w:rPr>
                <w:b/>
              </w:rPr>
              <w:t>Cíl předmětu</w:t>
            </w:r>
          </w:p>
          <w:p w:rsidR="007F0D23" w:rsidRPr="00916EAF" w:rsidRDefault="007F0D23" w:rsidP="00527D68">
            <w:pPr>
              <w:jc w:val="both"/>
            </w:pPr>
            <w:r w:rsidRPr="00916EAF">
              <w:t xml:space="preserve">Cílem předmětu je poskytnout teoretické a praktické poznatky z vývojové psychologie, popisující ontogenezi člověka </w:t>
            </w:r>
            <w:r w:rsidR="00E54FF0" w:rsidRPr="00916EAF">
              <w:br/>
            </w:r>
            <w:r w:rsidRPr="00916EAF">
              <w:t>od jeho početí do smrti. V tomto širším pojetí jsou charakterizovány obecné zákonitosti vývoje a stěžejní teorie, vztahující se ke kognitivnímu, emočnímu, sociálnímu, motorickému a řečovému vývoji. Student dokáže vymezit jednotlivá vývojová období a popsat podstatné změny, které jsou pro tato období charakteristické.</w:t>
            </w:r>
          </w:p>
          <w:p w:rsidR="007F0D23" w:rsidRPr="00916EAF" w:rsidRDefault="007F0D23" w:rsidP="00527D68">
            <w:pPr>
              <w:jc w:val="both"/>
            </w:pPr>
            <w:r w:rsidRPr="00916EAF">
              <w:rPr>
                <w:b/>
              </w:rPr>
              <w:t>Obsah předmětu</w:t>
            </w:r>
          </w:p>
          <w:p w:rsidR="007F0D23" w:rsidRPr="00916EAF" w:rsidRDefault="007F0D23" w:rsidP="00527D68">
            <w:pPr>
              <w:jc w:val="both"/>
            </w:pPr>
            <w:r w:rsidRPr="00916EAF">
              <w:t>Prenatální vývoj.</w:t>
            </w:r>
          </w:p>
          <w:p w:rsidR="007F0D23" w:rsidRPr="00916EAF" w:rsidRDefault="007F0D23" w:rsidP="00527D68">
            <w:r w:rsidRPr="00916EAF">
              <w:t>Novorozenecké, kojenecké a batolecí období.</w:t>
            </w:r>
          </w:p>
          <w:p w:rsidR="007F0D23" w:rsidRPr="00916EAF" w:rsidRDefault="007F0D23" w:rsidP="00527D68">
            <w:r w:rsidRPr="00916EAF">
              <w:t>Předškolní věk a mladší školní období.</w:t>
            </w:r>
          </w:p>
          <w:p w:rsidR="007F0D23" w:rsidRPr="00916EAF" w:rsidRDefault="007F0D23" w:rsidP="00527D68">
            <w:r w:rsidRPr="00916EAF">
              <w:t>Období adolescence, vynořující se mladá dospělost, krize mladé dospělosti.</w:t>
            </w:r>
          </w:p>
          <w:p w:rsidR="007F0D23" w:rsidRPr="00916EAF" w:rsidRDefault="007F0D23" w:rsidP="00527D68">
            <w:pPr>
              <w:jc w:val="both"/>
            </w:pPr>
            <w:r w:rsidRPr="00916EAF">
              <w:t>Střední dospělost. Perspektivy, z nichž je nahlíženo na krizi středního věku.</w:t>
            </w:r>
          </w:p>
          <w:p w:rsidR="007F0D23" w:rsidRPr="00916EAF" w:rsidRDefault="007F0D23" w:rsidP="00527D68">
            <w:pPr>
              <w:jc w:val="both"/>
            </w:pPr>
            <w:r w:rsidRPr="00916EAF">
              <w:t>Starší dospělost.</w:t>
            </w:r>
          </w:p>
          <w:p w:rsidR="007F0D23" w:rsidRPr="00916EAF" w:rsidRDefault="007F0D23" w:rsidP="00527D68">
            <w:pPr>
              <w:jc w:val="both"/>
            </w:pPr>
            <w:r w:rsidRPr="00916EAF">
              <w:t>Rané stáří.</w:t>
            </w:r>
          </w:p>
          <w:p w:rsidR="007F0D23" w:rsidRPr="00916EAF" w:rsidRDefault="007F0D23" w:rsidP="00527D68">
            <w:pPr>
              <w:jc w:val="both"/>
            </w:pPr>
            <w:r w:rsidRPr="00916EAF">
              <w:t>Stáří a dlouhověkost, adaptační teorie stárnutí.</w:t>
            </w:r>
          </w:p>
          <w:p w:rsidR="007F0D23" w:rsidRPr="00916EAF" w:rsidRDefault="007F0D23" w:rsidP="00527D68">
            <w:pPr>
              <w:jc w:val="both"/>
            </w:pPr>
            <w:r w:rsidRPr="00916EAF">
              <w:t>Umírání a smrt.</w:t>
            </w:r>
          </w:p>
          <w:p w:rsidR="007F0D23" w:rsidRPr="00916EAF" w:rsidRDefault="007F0D23" w:rsidP="00527D68">
            <w:pPr>
              <w:jc w:val="both"/>
              <w:rPr>
                <w:b/>
              </w:rPr>
            </w:pPr>
            <w:r w:rsidRPr="00916EAF">
              <w:rPr>
                <w:b/>
              </w:rPr>
              <w:t>Výstupní kompetence</w:t>
            </w:r>
          </w:p>
          <w:p w:rsidR="007F0D23" w:rsidRDefault="007F0D23" w:rsidP="00527D68">
            <w:pPr>
              <w:jc w:val="both"/>
            </w:pPr>
            <w:r w:rsidRPr="00916EAF">
              <w:t>Student má znalosti o obecných zákonitostech vývoje, orientuje se ve stěžejních vývojových teoriích, dokáže vymezit jednotlivá vývojová období, orientuje se v jednotlivých obdobích z hlediska hlavních oblastí ontogeneze, chápe a dokáže interpretovat některé projevy lidského chování z hlediska vývojové psychologie, na základě získaných poznatků charakterizuje proměny psychických a fyziologických potřeb v jednotlivých obdobích lidské ontogeneze.</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916EAF" w:rsidRDefault="007F0D23" w:rsidP="00527D68">
            <w:pPr>
              <w:jc w:val="both"/>
              <w:rPr>
                <w:b/>
              </w:rPr>
            </w:pPr>
            <w:r w:rsidRPr="00916EAF">
              <w:rPr>
                <w:b/>
              </w:rPr>
              <w:t>Povinná literatura</w:t>
            </w:r>
          </w:p>
          <w:p w:rsidR="007F0D23" w:rsidRPr="00916EAF" w:rsidRDefault="007F0D23" w:rsidP="00527D68">
            <w:pPr>
              <w:jc w:val="both"/>
              <w:rPr>
                <w:color w:val="000000" w:themeColor="text1"/>
              </w:rPr>
            </w:pPr>
            <w:r w:rsidRPr="00916EAF">
              <w:rPr>
                <w:color w:val="000000" w:themeColor="text1"/>
              </w:rPr>
              <w:t xml:space="preserve">Erikson, Erik H. </w:t>
            </w:r>
            <w:r w:rsidRPr="00916EAF">
              <w:rPr>
                <w:i/>
                <w:iCs/>
                <w:color w:val="000000" w:themeColor="text1"/>
              </w:rPr>
              <w:t>Životní cyklus rozšířený a dokončený: devět věků člověka</w:t>
            </w:r>
            <w:r w:rsidRPr="00916EAF">
              <w:rPr>
                <w:color w:val="000000" w:themeColor="text1"/>
              </w:rPr>
              <w:t>. Praha: Portál, 2015.</w:t>
            </w:r>
          </w:p>
          <w:p w:rsidR="007F0D23" w:rsidRPr="00916EAF" w:rsidRDefault="007F0D23" w:rsidP="00527D68">
            <w:pPr>
              <w:jc w:val="both"/>
            </w:pPr>
            <w:r w:rsidRPr="00916EAF">
              <w:t xml:space="preserve">Langmeier, J., Krejčířová, D. </w:t>
            </w:r>
            <w:r w:rsidRPr="00916EAF">
              <w:rPr>
                <w:i/>
              </w:rPr>
              <w:t xml:space="preserve">Vývojová psychologie. </w:t>
            </w:r>
            <w:r w:rsidRPr="00916EAF">
              <w:t>Praha: Grada, 2006.</w:t>
            </w:r>
          </w:p>
          <w:p w:rsidR="007F0D23" w:rsidRPr="00916EAF" w:rsidRDefault="007F0D23" w:rsidP="00527D68">
            <w:pPr>
              <w:jc w:val="both"/>
            </w:pPr>
            <w:r w:rsidRPr="00916EAF">
              <w:t xml:space="preserve">Říčan, P. </w:t>
            </w:r>
            <w:r w:rsidRPr="00916EAF">
              <w:rPr>
                <w:i/>
              </w:rPr>
              <w:t xml:space="preserve">Cesta životem: Vývojová psychologie. </w:t>
            </w:r>
            <w:r w:rsidRPr="00916EAF">
              <w:t>Praha: Portál, 2006.</w:t>
            </w:r>
          </w:p>
          <w:p w:rsidR="007F0D23" w:rsidRPr="00916EAF" w:rsidRDefault="007F0D23" w:rsidP="00527D68">
            <w:pPr>
              <w:jc w:val="both"/>
            </w:pPr>
            <w:r w:rsidRPr="00916EAF">
              <w:t xml:space="preserve">Thorová, K. </w:t>
            </w:r>
            <w:r w:rsidRPr="00916EAF">
              <w:rPr>
                <w:i/>
              </w:rPr>
              <w:t>Vývojová psychologie: proměny lidské psychiky od početí po smrt</w:t>
            </w:r>
            <w:r w:rsidRPr="00916EAF">
              <w:t>. Praha: Portál, 2015.</w:t>
            </w:r>
          </w:p>
          <w:p w:rsidR="007F0D23" w:rsidRPr="00916EAF" w:rsidRDefault="007F0D23" w:rsidP="00527D68">
            <w:pPr>
              <w:jc w:val="both"/>
            </w:pPr>
            <w:r w:rsidRPr="00916EAF">
              <w:t xml:space="preserve">Vágnerová, M. </w:t>
            </w:r>
            <w:r w:rsidRPr="00916EAF">
              <w:rPr>
                <w:i/>
              </w:rPr>
              <w:t>Vývojová psychologie. Dětství, dospělost, stáří</w:t>
            </w:r>
            <w:r w:rsidRPr="00916EAF">
              <w:t>. Praha: Portál, 2000.</w:t>
            </w:r>
          </w:p>
          <w:p w:rsidR="007F0D23" w:rsidRPr="00916EAF" w:rsidRDefault="007F0D23" w:rsidP="00527D68">
            <w:pPr>
              <w:jc w:val="both"/>
              <w:rPr>
                <w:b/>
              </w:rPr>
            </w:pPr>
            <w:r w:rsidRPr="00916EAF">
              <w:rPr>
                <w:b/>
              </w:rPr>
              <w:t>Doporučená literatura</w:t>
            </w:r>
          </w:p>
          <w:p w:rsidR="007F0D23" w:rsidRPr="00916EAF" w:rsidRDefault="007F0D23" w:rsidP="00527D68">
            <w:pPr>
              <w:jc w:val="both"/>
            </w:pPr>
            <w:r w:rsidRPr="00916EAF">
              <w:t xml:space="preserve">Klusák, M. </w:t>
            </w:r>
            <w:r w:rsidRPr="00916EAF">
              <w:rPr>
                <w:i/>
              </w:rPr>
              <w:t>Morální vývoj školáků a předškoláků: paradigmatické výzvy dle Jeana Piageta</w:t>
            </w:r>
            <w:r w:rsidRPr="00916EAF">
              <w:t>. Praha: Karolinum, 2014.</w:t>
            </w:r>
          </w:p>
          <w:p w:rsidR="007F0D23" w:rsidRPr="00916EAF" w:rsidRDefault="007F0D23" w:rsidP="00527D68">
            <w:pPr>
              <w:jc w:val="both"/>
            </w:pPr>
            <w:r w:rsidRPr="00916EAF">
              <w:t>Sobotková, I</w:t>
            </w:r>
            <w:r w:rsidRPr="00916EAF">
              <w:rPr>
                <w:i/>
              </w:rPr>
              <w:t>. Psychologie rodiny</w:t>
            </w:r>
            <w:r w:rsidRPr="00916EAF">
              <w:t>. Praha: Portál, 2007.</w:t>
            </w:r>
          </w:p>
          <w:p w:rsidR="007F0D23" w:rsidRPr="00916EAF" w:rsidRDefault="007F0D23" w:rsidP="00527D68">
            <w:pPr>
              <w:jc w:val="both"/>
            </w:pPr>
            <w:r w:rsidRPr="00916EAF">
              <w:t xml:space="preserve">Steinberg, L., Vandell, D., L. amd Bornstein, M., H. </w:t>
            </w:r>
            <w:r w:rsidRPr="00916EAF">
              <w:rPr>
                <w:i/>
              </w:rPr>
              <w:t xml:space="preserve">Development: Infancy through Adolescence. </w:t>
            </w:r>
            <w:r w:rsidRPr="00916EAF">
              <w:t>Wadsworth: Cengage Learning, 2011.</w:t>
            </w:r>
          </w:p>
          <w:p w:rsidR="007F0D23" w:rsidRPr="00916EAF" w:rsidRDefault="007F0D23" w:rsidP="00527D68">
            <w:pPr>
              <w:jc w:val="both"/>
            </w:pPr>
            <w:r w:rsidRPr="00916EAF">
              <w:t>Šolcová, I</w:t>
            </w:r>
            <w:r w:rsidRPr="00916EAF">
              <w:rPr>
                <w:i/>
              </w:rPr>
              <w:t>. Vývoj resilience v dětství a v dospělosti</w:t>
            </w:r>
            <w:r w:rsidRPr="00916EAF">
              <w:t>. Praha: Psyché, 2009.</w:t>
            </w:r>
          </w:p>
          <w:p w:rsidR="007F0D23" w:rsidRDefault="007F0D23" w:rsidP="00916EAF">
            <w:pPr>
              <w:jc w:val="both"/>
            </w:pPr>
            <w:r w:rsidRPr="00916EAF">
              <w:t xml:space="preserve">Šulová, Lenka. </w:t>
            </w:r>
            <w:r w:rsidRPr="00916EAF">
              <w:rPr>
                <w:i/>
              </w:rPr>
              <w:t>Raný psychický vývoj dítěte</w:t>
            </w:r>
            <w:r w:rsidRPr="00916EAF">
              <w:t>. Praha: Karolinum, 2004.</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Pr>
        <w:spacing w:after="200" w:line="276" w:lineRule="auto"/>
      </w:pPr>
      <w:r>
        <w:br w:type="page"/>
      </w:r>
    </w:p>
    <w:p w:rsidR="007F0D23" w:rsidRDefault="007F0D23" w:rsidP="007F0D23"/>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7F0D23" w:rsidRDefault="007F0D23" w:rsidP="00527D68">
            <w:pPr>
              <w:spacing w:line="276" w:lineRule="auto"/>
              <w:jc w:val="both"/>
              <w:rPr>
                <w:b/>
                <w:sz w:val="28"/>
                <w:lang w:eastAsia="en-US"/>
              </w:rPr>
            </w:pPr>
            <w:r>
              <w:br w:type="page"/>
            </w:r>
            <w:r>
              <w:rPr>
                <w:b/>
                <w:sz w:val="28"/>
                <w:lang w:eastAsia="en-US"/>
              </w:rPr>
              <w:t>B-III – Charakteristika studijního předmětu</w:t>
            </w:r>
          </w:p>
        </w:tc>
      </w:tr>
      <w:tr w:rsidR="007F0D23" w:rsidTr="00527D68">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Vzdělávání dospělých</w:t>
            </w: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1./LS</w:t>
            </w: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14p + 14s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4</w:t>
            </w: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7F0D23" w:rsidRDefault="006F62E0" w:rsidP="00527D68">
            <w:pPr>
              <w:spacing w:line="276" w:lineRule="auto"/>
              <w:jc w:val="both"/>
              <w:rPr>
                <w:lang w:eastAsia="en-US"/>
              </w:rPr>
            </w:pPr>
            <w:ins w:id="157" w:author="*" w:date="2018-05-28T13:34:00Z">
              <w:r>
                <w:rPr>
                  <w:lang w:eastAsia="en-US"/>
                </w:rPr>
                <w:t>Prerekvizita: Základy pedagogiky</w:t>
              </w:r>
            </w:ins>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Zk</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přednáška</w:t>
            </w:r>
          </w:p>
          <w:p w:rsidR="007F0D23" w:rsidRDefault="007F0D23" w:rsidP="00527D68">
            <w:pPr>
              <w:spacing w:line="276" w:lineRule="auto"/>
              <w:jc w:val="both"/>
              <w:rPr>
                <w:lang w:eastAsia="en-US"/>
              </w:rPr>
            </w:pPr>
            <w:r>
              <w:rPr>
                <w:lang w:eastAsia="en-US"/>
              </w:rPr>
              <w:t>seminář</w:t>
            </w: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7F0D23" w:rsidRDefault="007F0D23" w:rsidP="006F62E0">
            <w:pPr>
              <w:jc w:val="both"/>
              <w:rPr>
                <w:lang w:eastAsia="en-US"/>
              </w:rPr>
            </w:pPr>
            <w:r>
              <w:rPr>
                <w:lang w:eastAsia="en-US"/>
              </w:rPr>
              <w:t xml:space="preserve">Zkouška ústní </w:t>
            </w:r>
            <w:del w:id="158" w:author="*" w:date="2018-05-28T13:33:00Z">
              <w:r w:rsidDel="006F62E0">
                <w:rPr>
                  <w:lang w:eastAsia="en-US"/>
                </w:rPr>
                <w:delText xml:space="preserve">nebo písemnou </w:delText>
              </w:r>
            </w:del>
            <w:r>
              <w:rPr>
                <w:lang w:eastAsia="en-US"/>
              </w:rPr>
              <w:t>formou. Portfolio úkolů řešených v průběhu seminářů.</w:t>
            </w:r>
          </w:p>
        </w:tc>
      </w:tr>
      <w:tr w:rsidR="007F0D23" w:rsidTr="00527D68">
        <w:trPr>
          <w:trHeight w:val="250"/>
        </w:trPr>
        <w:tc>
          <w:tcPr>
            <w:tcW w:w="9855" w:type="dxa"/>
            <w:gridSpan w:val="8"/>
            <w:tcBorders>
              <w:top w:val="nil"/>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p>
        </w:tc>
      </w:tr>
      <w:tr w:rsidR="007F0D23" w:rsidTr="00527D6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prof. PaedDr. Miroslav Krystoň, CSc.</w:t>
            </w:r>
          </w:p>
        </w:tc>
      </w:tr>
      <w:tr w:rsidR="007F0D23" w:rsidTr="00527D6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40% přednášky</w:t>
            </w:r>
            <w:r w:rsidR="00FC4677">
              <w:rPr>
                <w:lang w:eastAsia="en-US"/>
              </w:rPr>
              <w:t>.</w:t>
            </w: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7F0D23" w:rsidRDefault="007F0D23" w:rsidP="00527D68">
            <w:pPr>
              <w:spacing w:line="276" w:lineRule="auto"/>
              <w:jc w:val="both"/>
              <w:rPr>
                <w:lang w:eastAsia="en-US"/>
              </w:rPr>
            </w:pPr>
          </w:p>
        </w:tc>
      </w:tr>
      <w:tr w:rsidR="007F0D23" w:rsidTr="00527D68">
        <w:trPr>
          <w:trHeight w:val="324"/>
        </w:trPr>
        <w:tc>
          <w:tcPr>
            <w:tcW w:w="9855" w:type="dxa"/>
            <w:gridSpan w:val="8"/>
            <w:tcBorders>
              <w:top w:val="nil"/>
              <w:left w:val="single" w:sz="4" w:space="0" w:color="auto"/>
              <w:bottom w:val="single" w:sz="4" w:space="0" w:color="auto"/>
              <w:right w:val="single" w:sz="4" w:space="0" w:color="auto"/>
            </w:tcBorders>
          </w:tcPr>
          <w:p w:rsidR="007F0D23" w:rsidRDefault="007F0D23" w:rsidP="00527D68">
            <w:pPr>
              <w:spacing w:line="276" w:lineRule="auto"/>
              <w:jc w:val="both"/>
              <w:rPr>
                <w:lang w:eastAsia="en-US"/>
              </w:rPr>
            </w:pPr>
            <w:r>
              <w:rPr>
                <w:lang w:eastAsia="en-US"/>
              </w:rPr>
              <w:t xml:space="preserve">PhDr. Zuzana Hrnčiříková, Ph.D. </w:t>
            </w:r>
          </w:p>
        </w:tc>
      </w:tr>
      <w:tr w:rsidR="007F0D23" w:rsidTr="00527D68">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7F0D23" w:rsidRDefault="007F0D23" w:rsidP="00527D68">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7F0D23" w:rsidRDefault="007F0D23" w:rsidP="00527D68">
            <w:pPr>
              <w:spacing w:line="276" w:lineRule="auto"/>
              <w:jc w:val="both"/>
              <w:rPr>
                <w:lang w:eastAsia="en-US"/>
              </w:rPr>
            </w:pPr>
          </w:p>
        </w:tc>
      </w:tr>
      <w:tr w:rsidR="007F0D23" w:rsidRPr="00FB4AA8" w:rsidTr="00527D68">
        <w:trPr>
          <w:trHeight w:val="3938"/>
        </w:trPr>
        <w:tc>
          <w:tcPr>
            <w:tcW w:w="9855" w:type="dxa"/>
            <w:gridSpan w:val="8"/>
            <w:tcBorders>
              <w:top w:val="nil"/>
              <w:left w:val="single" w:sz="4" w:space="0" w:color="auto"/>
              <w:bottom w:val="single" w:sz="12" w:space="0" w:color="auto"/>
              <w:right w:val="single" w:sz="4" w:space="0" w:color="auto"/>
            </w:tcBorders>
          </w:tcPr>
          <w:p w:rsidR="007F0D23" w:rsidRPr="00854DDC" w:rsidRDefault="007F0D23" w:rsidP="00FC4677">
            <w:pPr>
              <w:jc w:val="both"/>
              <w:rPr>
                <w:b/>
                <w:lang w:eastAsia="en-US"/>
              </w:rPr>
            </w:pPr>
            <w:r w:rsidRPr="00854DDC">
              <w:rPr>
                <w:b/>
                <w:lang w:eastAsia="en-US"/>
              </w:rPr>
              <w:t>Cíl předmětu</w:t>
            </w:r>
          </w:p>
          <w:p w:rsidR="007F0D23" w:rsidRPr="00854DDC" w:rsidRDefault="007F0D23" w:rsidP="00FC4677">
            <w:pPr>
              <w:jc w:val="both"/>
              <w:rPr>
                <w:lang w:eastAsia="en-US"/>
              </w:rPr>
            </w:pPr>
            <w:r w:rsidRPr="00854DDC">
              <w:rPr>
                <w:lang w:eastAsia="en-US"/>
              </w:rPr>
              <w:t>Cílem předmětu je seznámit studenty se základními pojmy a koncepcemi v oblasti vzdělávání dospělých. Studenti jsou vedeni k porozumění kontextu celoživotního učení ve vztahu ke vzdělávání dospělých. Pozornost je věnována specifikům vzdělávání dospělých a aktuálním trendům a otázkám vztahujícím se k této oblasti.</w:t>
            </w:r>
          </w:p>
          <w:p w:rsidR="007F0D23" w:rsidRPr="00854DDC" w:rsidRDefault="007F0D23" w:rsidP="00FC4677">
            <w:pPr>
              <w:jc w:val="both"/>
              <w:rPr>
                <w:b/>
                <w:lang w:eastAsia="en-US"/>
              </w:rPr>
            </w:pPr>
            <w:r w:rsidRPr="00854DDC">
              <w:rPr>
                <w:b/>
                <w:lang w:eastAsia="en-US"/>
              </w:rPr>
              <w:t>Obsah předmětu</w:t>
            </w:r>
          </w:p>
          <w:p w:rsidR="007F0D23" w:rsidRPr="00854DDC" w:rsidRDefault="007F0D23" w:rsidP="00FC4677">
            <w:pPr>
              <w:jc w:val="both"/>
              <w:rPr>
                <w:lang w:eastAsia="en-US"/>
              </w:rPr>
            </w:pPr>
            <w:r w:rsidRPr="00854DDC">
              <w:rPr>
                <w:lang w:eastAsia="en-US"/>
              </w:rPr>
              <w:t>Vymezení základních pojmů. Celoživotní učení a vzdělávání dospělých.</w:t>
            </w:r>
          </w:p>
          <w:p w:rsidR="007F0D23" w:rsidRPr="00854DDC" w:rsidRDefault="007F0D23" w:rsidP="00FC4677">
            <w:pPr>
              <w:jc w:val="both"/>
              <w:rPr>
                <w:lang w:eastAsia="en-US"/>
              </w:rPr>
            </w:pPr>
            <w:r w:rsidRPr="00854DDC">
              <w:rPr>
                <w:lang w:eastAsia="en-US"/>
              </w:rPr>
              <w:t xml:space="preserve">Dospělost, její periodizace. Dospělí jako cílová skupina vzdělávání. Životní cyklus a jeho vliv na vzdělávání dospělých.  Determinanty vzdělávání a učení dospělých. </w:t>
            </w:r>
          </w:p>
          <w:p w:rsidR="007F0D23" w:rsidRPr="00854DDC" w:rsidRDefault="007F0D23" w:rsidP="00FC4677">
            <w:pPr>
              <w:jc w:val="both"/>
              <w:rPr>
                <w:lang w:eastAsia="en-US"/>
              </w:rPr>
            </w:pPr>
            <w:r w:rsidRPr="00854DDC">
              <w:rPr>
                <w:lang w:eastAsia="en-US"/>
              </w:rPr>
              <w:t xml:space="preserve">Specifika učení dospělých. Podmínky efektivního učení. Přístupy k učení, motivace a kognitivní styly. Bariéry pro učení a vzdělávání dospělých. </w:t>
            </w:r>
          </w:p>
          <w:p w:rsidR="007F0D23" w:rsidRPr="00854DDC" w:rsidRDefault="007F0D23" w:rsidP="00FC4677">
            <w:pPr>
              <w:jc w:val="both"/>
              <w:rPr>
                <w:lang w:eastAsia="en-US"/>
              </w:rPr>
            </w:pPr>
            <w:r w:rsidRPr="00854DDC">
              <w:rPr>
                <w:lang w:eastAsia="en-US"/>
              </w:rPr>
              <w:t xml:space="preserve">Vzdělávací potřeby a jejich analýza. Kultura vzdělávání dospělých. </w:t>
            </w:r>
          </w:p>
          <w:p w:rsidR="007F0D23" w:rsidRPr="00854DDC" w:rsidRDefault="007F0D23" w:rsidP="00FC4677">
            <w:pPr>
              <w:jc w:val="both"/>
              <w:rPr>
                <w:lang w:eastAsia="en-US"/>
              </w:rPr>
            </w:pPr>
            <w:r w:rsidRPr="00854DDC">
              <w:rPr>
                <w:lang w:eastAsia="en-US"/>
              </w:rPr>
              <w:t>Druhy vzdělávání dospělých: profesní, zájmové, občanské, rodinné. Vzdělávání pracovníků (podnikové/firemní vzdělávání), další vzdělávání. Systémový přístup k dalšímu vzdělávání.</w:t>
            </w:r>
          </w:p>
          <w:p w:rsidR="007F0D23" w:rsidRPr="00854DDC" w:rsidRDefault="007F0D23" w:rsidP="00FC4677">
            <w:pPr>
              <w:jc w:val="both"/>
              <w:rPr>
                <w:lang w:eastAsia="en-US"/>
              </w:rPr>
            </w:pPr>
            <w:r w:rsidRPr="00854DDC">
              <w:rPr>
                <w:lang w:eastAsia="en-US"/>
              </w:rPr>
              <w:t>Formy vzdělávání dospělých (prezenční, kombinované a distanční). Role e-learningu ve vzdělávání dospělých.</w:t>
            </w:r>
          </w:p>
          <w:p w:rsidR="007F0D23" w:rsidRPr="00854DDC" w:rsidRDefault="007F0D23" w:rsidP="00FC4677">
            <w:pPr>
              <w:jc w:val="both"/>
              <w:rPr>
                <w:lang w:eastAsia="en-US"/>
              </w:rPr>
            </w:pPr>
            <w:r w:rsidRPr="00854DDC">
              <w:rPr>
                <w:lang w:eastAsia="en-US"/>
              </w:rPr>
              <w:t xml:space="preserve">Formy a metody vzdělávání dospělých. </w:t>
            </w:r>
          </w:p>
          <w:p w:rsidR="007F0D23" w:rsidRPr="00854DDC" w:rsidRDefault="007F0D23" w:rsidP="00FC4677">
            <w:pPr>
              <w:jc w:val="both"/>
              <w:rPr>
                <w:lang w:eastAsia="en-US"/>
              </w:rPr>
            </w:pPr>
            <w:r w:rsidRPr="00854DDC">
              <w:rPr>
                <w:lang w:eastAsia="en-US"/>
              </w:rPr>
              <w:t>Hodnocení výsledků učení dospělých.</w:t>
            </w:r>
          </w:p>
          <w:p w:rsidR="007F0D23" w:rsidRPr="00854DDC" w:rsidRDefault="007F0D23" w:rsidP="00FC4677">
            <w:pPr>
              <w:jc w:val="both"/>
              <w:rPr>
                <w:b/>
                <w:lang w:eastAsia="en-US"/>
              </w:rPr>
            </w:pPr>
            <w:r w:rsidRPr="00854DDC">
              <w:rPr>
                <w:b/>
                <w:lang w:eastAsia="en-US"/>
              </w:rPr>
              <w:t>Výstupní kompetence</w:t>
            </w:r>
          </w:p>
          <w:p w:rsidR="007F0D23" w:rsidRPr="00FB4AA8" w:rsidRDefault="007F0D23" w:rsidP="00FC4677">
            <w:pPr>
              <w:jc w:val="both"/>
              <w:rPr>
                <w:sz w:val="18"/>
                <w:szCs w:val="18"/>
                <w:lang w:eastAsia="en-US"/>
              </w:rPr>
            </w:pPr>
            <w:r w:rsidRPr="00854DDC">
              <w:rPr>
                <w:lang w:eastAsia="en-US"/>
              </w:rPr>
              <w:t>Student získá základní orientaci v obecných otázkách celoživotního učení a formách vzdělávání dospělých. Porozumí specifikům učících se dospělých a jejich determinantům a dovede je aplikovat v</w:t>
            </w:r>
            <w:r w:rsidR="0048006C">
              <w:rPr>
                <w:lang w:eastAsia="en-US"/>
              </w:rPr>
              <w:t> </w:t>
            </w:r>
            <w:r w:rsidRPr="00854DDC">
              <w:rPr>
                <w:lang w:eastAsia="en-US"/>
              </w:rPr>
              <w:t>modelových</w:t>
            </w:r>
            <w:r w:rsidR="0048006C">
              <w:rPr>
                <w:lang w:eastAsia="en-US"/>
              </w:rPr>
              <w:t xml:space="preserve"> </w:t>
            </w:r>
            <w:r w:rsidRPr="00854DDC">
              <w:rPr>
                <w:lang w:eastAsia="en-US"/>
              </w:rPr>
              <w:t>situacích. Analyzuje specifika učení a hodnocení učících se dospělých. Orientuje se v základních konceptech andragogiky.</w:t>
            </w:r>
          </w:p>
        </w:tc>
      </w:tr>
      <w:tr w:rsidR="007F0D23" w:rsidRPr="00FB4AA8" w:rsidTr="00527D6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7F0D23" w:rsidRPr="00FB4AA8" w:rsidRDefault="007F0D23" w:rsidP="00527D68">
            <w:pPr>
              <w:spacing w:line="276" w:lineRule="auto"/>
              <w:jc w:val="both"/>
              <w:rPr>
                <w:sz w:val="18"/>
                <w:szCs w:val="18"/>
                <w:lang w:eastAsia="en-US"/>
              </w:rPr>
            </w:pPr>
            <w:r w:rsidRPr="00FB4AA8">
              <w:rPr>
                <w:b/>
                <w:sz w:val="18"/>
                <w:szCs w:val="18"/>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7F0D23" w:rsidRPr="00FB4AA8" w:rsidRDefault="007F0D23" w:rsidP="00527D68">
            <w:pPr>
              <w:spacing w:line="276" w:lineRule="auto"/>
              <w:jc w:val="both"/>
              <w:rPr>
                <w:sz w:val="18"/>
                <w:szCs w:val="18"/>
                <w:lang w:eastAsia="en-US"/>
              </w:rPr>
            </w:pPr>
          </w:p>
        </w:tc>
      </w:tr>
      <w:tr w:rsidR="007F0D23" w:rsidRPr="00FB4AA8" w:rsidTr="00527D68">
        <w:trPr>
          <w:trHeight w:val="558"/>
        </w:trPr>
        <w:tc>
          <w:tcPr>
            <w:tcW w:w="9855" w:type="dxa"/>
            <w:gridSpan w:val="8"/>
            <w:tcBorders>
              <w:top w:val="nil"/>
              <w:left w:val="single" w:sz="4" w:space="0" w:color="auto"/>
              <w:bottom w:val="single" w:sz="4" w:space="0" w:color="auto"/>
              <w:right w:val="single" w:sz="4" w:space="0" w:color="auto"/>
            </w:tcBorders>
          </w:tcPr>
          <w:p w:rsidR="007F0D23" w:rsidRPr="0048006C" w:rsidRDefault="007F0D23" w:rsidP="0048006C">
            <w:pPr>
              <w:jc w:val="both"/>
              <w:rPr>
                <w:b/>
                <w:szCs w:val="19"/>
                <w:lang w:eastAsia="en-US"/>
              </w:rPr>
            </w:pPr>
            <w:r w:rsidRPr="0048006C">
              <w:rPr>
                <w:b/>
                <w:szCs w:val="19"/>
                <w:lang w:eastAsia="en-US"/>
              </w:rPr>
              <w:t>Povinná literatura</w:t>
            </w:r>
          </w:p>
          <w:p w:rsidR="007F0D23" w:rsidRPr="0048006C" w:rsidRDefault="007F0D23" w:rsidP="0048006C">
            <w:pPr>
              <w:jc w:val="both"/>
              <w:rPr>
                <w:szCs w:val="19"/>
                <w:lang w:eastAsia="en-US"/>
              </w:rPr>
            </w:pPr>
            <w:r w:rsidRPr="0048006C">
              <w:rPr>
                <w:szCs w:val="19"/>
                <w:lang w:eastAsia="en-US"/>
              </w:rPr>
              <w:t xml:space="preserve">Bednaříková, I. </w:t>
            </w:r>
            <w:r w:rsidRPr="0048006C">
              <w:rPr>
                <w:i/>
                <w:szCs w:val="19"/>
                <w:lang w:eastAsia="en-US"/>
              </w:rPr>
              <w:t>Kapitoly z andragogiky 2</w:t>
            </w:r>
            <w:r w:rsidRPr="0048006C">
              <w:rPr>
                <w:szCs w:val="19"/>
                <w:lang w:eastAsia="en-US"/>
              </w:rPr>
              <w:t xml:space="preserve">. Olomouc: Univerzita Palackého v Olomouci, 2012. </w:t>
            </w:r>
          </w:p>
          <w:p w:rsidR="007F0D23" w:rsidRPr="0048006C" w:rsidRDefault="007F0D23" w:rsidP="0048006C">
            <w:pPr>
              <w:jc w:val="both"/>
              <w:rPr>
                <w:szCs w:val="19"/>
                <w:lang w:eastAsia="en-US"/>
              </w:rPr>
            </w:pPr>
            <w:r w:rsidRPr="0048006C">
              <w:rPr>
                <w:szCs w:val="19"/>
                <w:lang w:eastAsia="en-US"/>
              </w:rPr>
              <w:t xml:space="preserve">Beneš, M. </w:t>
            </w:r>
            <w:r w:rsidRPr="0048006C">
              <w:rPr>
                <w:i/>
                <w:szCs w:val="19"/>
                <w:lang w:eastAsia="en-US"/>
              </w:rPr>
              <w:t>Andragogika</w:t>
            </w:r>
            <w:r w:rsidRPr="0048006C">
              <w:rPr>
                <w:szCs w:val="19"/>
                <w:lang w:eastAsia="en-US"/>
              </w:rPr>
              <w:t>. Praha: Grada, 2014.</w:t>
            </w:r>
          </w:p>
          <w:p w:rsidR="007F0D23" w:rsidRPr="0048006C" w:rsidRDefault="007F0D23" w:rsidP="0048006C">
            <w:pPr>
              <w:jc w:val="both"/>
              <w:rPr>
                <w:szCs w:val="19"/>
                <w:lang w:eastAsia="en-US"/>
              </w:rPr>
            </w:pPr>
            <w:r w:rsidRPr="0048006C">
              <w:rPr>
                <w:szCs w:val="19"/>
                <w:lang w:eastAsia="en-US"/>
              </w:rPr>
              <w:t xml:space="preserve">Eger, L. </w:t>
            </w:r>
            <w:r w:rsidRPr="0048006C">
              <w:rPr>
                <w:i/>
                <w:szCs w:val="19"/>
                <w:lang w:eastAsia="en-US"/>
              </w:rPr>
              <w:t>Vzdělávání dospělých a ICT</w:t>
            </w:r>
            <w:r w:rsidRPr="0048006C">
              <w:rPr>
                <w:szCs w:val="19"/>
                <w:lang w:eastAsia="en-US"/>
              </w:rPr>
              <w:t>. Plzeň: NAVA, 2012.</w:t>
            </w:r>
          </w:p>
          <w:p w:rsidR="007F0D23" w:rsidRPr="0048006C" w:rsidRDefault="007F0D23" w:rsidP="0048006C">
            <w:pPr>
              <w:jc w:val="both"/>
              <w:rPr>
                <w:szCs w:val="19"/>
                <w:lang w:eastAsia="en-US"/>
              </w:rPr>
            </w:pPr>
            <w:r w:rsidRPr="0048006C">
              <w:rPr>
                <w:szCs w:val="19"/>
                <w:lang w:eastAsia="en-US"/>
              </w:rPr>
              <w:t xml:space="preserve">Krystoň, M. </w:t>
            </w:r>
            <w:r w:rsidRPr="0048006C">
              <w:rPr>
                <w:i/>
                <w:szCs w:val="19"/>
                <w:lang w:eastAsia="en-US"/>
              </w:rPr>
              <w:t>Vybrané kapitoly z andragogiky</w:t>
            </w:r>
            <w:r w:rsidRPr="0048006C">
              <w:rPr>
                <w:szCs w:val="19"/>
                <w:lang w:eastAsia="en-US"/>
              </w:rPr>
              <w:t>. Banská Bystrica: Pedagogická fakulta Univerzity Matěja Béla, 2012.</w:t>
            </w:r>
          </w:p>
          <w:p w:rsidR="007F0D23" w:rsidRPr="0048006C" w:rsidRDefault="007F0D23" w:rsidP="0048006C">
            <w:pPr>
              <w:jc w:val="both"/>
              <w:rPr>
                <w:szCs w:val="19"/>
                <w:lang w:eastAsia="en-US"/>
              </w:rPr>
            </w:pPr>
            <w:r w:rsidRPr="0048006C">
              <w:rPr>
                <w:szCs w:val="19"/>
                <w:lang w:eastAsia="en-US"/>
              </w:rPr>
              <w:t xml:space="preserve">Mužík, J. </w:t>
            </w:r>
            <w:r w:rsidRPr="0048006C">
              <w:rPr>
                <w:i/>
                <w:szCs w:val="19"/>
                <w:lang w:eastAsia="en-US"/>
              </w:rPr>
              <w:t>Profesní vzdělávání dospělých</w:t>
            </w:r>
            <w:r w:rsidRPr="0048006C">
              <w:rPr>
                <w:szCs w:val="19"/>
                <w:lang w:eastAsia="en-US"/>
              </w:rPr>
              <w:t>. Praha: WoltersKluwer, 2012.</w:t>
            </w:r>
          </w:p>
          <w:p w:rsidR="007F0D23" w:rsidRPr="0048006C" w:rsidRDefault="007F0D23" w:rsidP="0048006C">
            <w:pPr>
              <w:jc w:val="both"/>
              <w:rPr>
                <w:szCs w:val="19"/>
                <w:lang w:eastAsia="en-US"/>
              </w:rPr>
            </w:pPr>
            <w:r w:rsidRPr="0048006C">
              <w:rPr>
                <w:szCs w:val="19"/>
                <w:lang w:eastAsia="en-US"/>
              </w:rPr>
              <w:t xml:space="preserve">Plamínek, J. </w:t>
            </w:r>
            <w:r w:rsidRPr="0048006C">
              <w:rPr>
                <w:i/>
                <w:szCs w:val="19"/>
                <w:lang w:eastAsia="en-US"/>
              </w:rPr>
              <w:t>Vzdělávání dospělých: průvodce pro lektory, účastníky a zadavatele</w:t>
            </w:r>
            <w:r w:rsidRPr="0048006C">
              <w:rPr>
                <w:szCs w:val="19"/>
                <w:lang w:eastAsia="en-US"/>
              </w:rPr>
              <w:t>. Praha: Portál, 2014.</w:t>
            </w:r>
          </w:p>
          <w:p w:rsidR="007F0D23" w:rsidRPr="0048006C" w:rsidRDefault="007F0D23" w:rsidP="0048006C">
            <w:pPr>
              <w:jc w:val="both"/>
              <w:rPr>
                <w:szCs w:val="19"/>
                <w:lang w:eastAsia="en-US"/>
              </w:rPr>
            </w:pPr>
            <w:r w:rsidRPr="0048006C">
              <w:rPr>
                <w:szCs w:val="19"/>
                <w:lang w:eastAsia="en-US"/>
              </w:rPr>
              <w:t xml:space="preserve">Šerák, M. </w:t>
            </w:r>
            <w:r w:rsidRPr="0048006C">
              <w:rPr>
                <w:i/>
                <w:szCs w:val="19"/>
                <w:lang w:eastAsia="en-US"/>
              </w:rPr>
              <w:t>Zájmové vzdělávání dospělých</w:t>
            </w:r>
            <w:r w:rsidRPr="0048006C">
              <w:rPr>
                <w:szCs w:val="19"/>
                <w:lang w:eastAsia="en-US"/>
              </w:rPr>
              <w:t>. Praha: Portál, 2009.</w:t>
            </w:r>
          </w:p>
          <w:p w:rsidR="007F0D23" w:rsidRPr="0048006C" w:rsidRDefault="007F0D23" w:rsidP="0048006C">
            <w:pPr>
              <w:jc w:val="both"/>
              <w:rPr>
                <w:b/>
                <w:szCs w:val="19"/>
                <w:lang w:eastAsia="en-US"/>
              </w:rPr>
            </w:pPr>
            <w:r w:rsidRPr="0048006C">
              <w:rPr>
                <w:b/>
                <w:szCs w:val="19"/>
                <w:lang w:eastAsia="en-US"/>
              </w:rPr>
              <w:t>Doporučená literatura</w:t>
            </w:r>
          </w:p>
          <w:p w:rsidR="007F0D23" w:rsidRPr="0048006C" w:rsidRDefault="007F0D23" w:rsidP="0048006C">
            <w:pPr>
              <w:jc w:val="both"/>
              <w:rPr>
                <w:szCs w:val="19"/>
                <w:lang w:eastAsia="en-US"/>
              </w:rPr>
            </w:pPr>
            <w:r w:rsidRPr="0048006C">
              <w:rPr>
                <w:szCs w:val="19"/>
                <w:lang w:eastAsia="en-US"/>
              </w:rPr>
              <w:t xml:space="preserve">Langer, T. </w:t>
            </w:r>
            <w:r w:rsidRPr="0048006C">
              <w:rPr>
                <w:i/>
                <w:szCs w:val="19"/>
                <w:lang w:eastAsia="en-US"/>
              </w:rPr>
              <w:t>Moderní lektor</w:t>
            </w:r>
            <w:r w:rsidRPr="0048006C">
              <w:rPr>
                <w:szCs w:val="19"/>
                <w:lang w:eastAsia="en-US"/>
              </w:rPr>
              <w:t>. Praha: Grada, 2016.</w:t>
            </w:r>
          </w:p>
          <w:p w:rsidR="007F0D23" w:rsidRPr="0048006C" w:rsidRDefault="007F0D23" w:rsidP="0048006C">
            <w:pPr>
              <w:jc w:val="both"/>
              <w:rPr>
                <w:i/>
                <w:szCs w:val="19"/>
                <w:lang w:eastAsia="en-US"/>
              </w:rPr>
            </w:pPr>
            <w:r w:rsidRPr="0048006C">
              <w:rPr>
                <w:szCs w:val="19"/>
                <w:lang w:eastAsia="en-US"/>
              </w:rPr>
              <w:t xml:space="preserve">Malach, J., Chmura, M. </w:t>
            </w:r>
            <w:r w:rsidRPr="0048006C">
              <w:rPr>
                <w:i/>
                <w:szCs w:val="19"/>
                <w:lang w:eastAsia="en-US"/>
              </w:rPr>
              <w:t>Diagnostika a evaluace ve vzdělávání a učení dospělých.</w:t>
            </w:r>
            <w:r w:rsidRPr="0048006C">
              <w:rPr>
                <w:szCs w:val="19"/>
                <w:lang w:eastAsia="en-US"/>
              </w:rPr>
              <w:t xml:space="preserve">  Ostrava: Ostravská univerzita v Ostravě, 2014. </w:t>
            </w:r>
          </w:p>
          <w:p w:rsidR="007F0D23" w:rsidRPr="0048006C" w:rsidRDefault="007F0D23" w:rsidP="0048006C">
            <w:pPr>
              <w:jc w:val="both"/>
              <w:rPr>
                <w:sz w:val="19"/>
                <w:szCs w:val="19"/>
                <w:lang w:eastAsia="en-US"/>
              </w:rPr>
            </w:pPr>
            <w:r w:rsidRPr="0048006C">
              <w:rPr>
                <w:szCs w:val="19"/>
                <w:lang w:eastAsia="en-US"/>
              </w:rPr>
              <w:t xml:space="preserve">Zormanová, L. </w:t>
            </w:r>
            <w:r w:rsidRPr="0048006C">
              <w:rPr>
                <w:i/>
                <w:szCs w:val="19"/>
                <w:lang w:eastAsia="en-US"/>
              </w:rPr>
              <w:t>Didaktika dospělých</w:t>
            </w:r>
            <w:r w:rsidRPr="0048006C">
              <w:rPr>
                <w:szCs w:val="19"/>
                <w:lang w:eastAsia="en-US"/>
              </w:rPr>
              <w:t>. Praha: Grada, 2017</w:t>
            </w:r>
            <w:r w:rsidRPr="00854DDC">
              <w:rPr>
                <w:sz w:val="19"/>
                <w:szCs w:val="19"/>
                <w:lang w:eastAsia="en-US"/>
              </w:rPr>
              <w:t>.</w:t>
            </w:r>
          </w:p>
        </w:tc>
      </w:tr>
    </w:tbl>
    <w:p w:rsidR="007F0D23" w:rsidRDefault="007F0D23" w:rsidP="007F0D23">
      <w:pPr>
        <w:rPr>
          <w:b/>
        </w:rPr>
      </w:pPr>
    </w:p>
    <w:p w:rsidR="0048006C" w:rsidRPr="00FA20ED" w:rsidRDefault="0048006C" w:rsidP="007F0D23">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Anglický jazyk 3</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2./ZS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w:t>
            </w:r>
            <w:r w:rsidRPr="00730F63">
              <w:t>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2</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48006C">
            <w:pPr>
              <w:jc w:val="both"/>
            </w:pPr>
            <w:r>
              <w:t>Klasifikovaný zápočet, aktivní účast na semináři</w:t>
            </w:r>
            <w:r w:rsidR="0048006C">
              <w:t xml:space="preserve">, prezence 80%, plnění zadaných </w:t>
            </w:r>
            <w:r>
              <w:t>úkolů, prezentace vybraného tématu.</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 xml:space="preserve"> </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et Mgr. Kristýna Kozubíková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D82981" w:rsidRDefault="007F0D23" w:rsidP="00527D68">
            <w:pPr>
              <w:jc w:val="both"/>
            </w:pPr>
            <w:r>
              <w:t xml:space="preserve">Kurz je koncipován tak, aby prohloubil znalosti studentů získané na střední škole a zároveň došlo k osvojení nových jazykových kompetencí na úrovni středně pokročilý. Minimální požadovaná délka studia jsou 4 roky předchozího studia angličtiny. Důraz je kladen na praktické komunikativní situace a funkční jazyk. </w:t>
            </w:r>
            <w:r w:rsidR="0048006C">
              <w:t xml:space="preserve">Předmět </w:t>
            </w:r>
            <w:r>
              <w:t xml:space="preserve">rozvíjí dané jazykové dovednosti: poslech, mluvení, čtení a psaní. Obecný jazyk je rozvíjen na základě probíraných učebnic, je však rozšiřován různými doplňujícími materiály. Studenti jsou systematicky vedeni k domácí práci a samostudiu. </w:t>
            </w:r>
            <w:r w:rsidR="0048006C">
              <w:t>Předmět</w:t>
            </w:r>
            <w:r>
              <w:t xml:space="preserve"> je </w:t>
            </w:r>
            <w:r w:rsidR="0048006C">
              <w:t>doplněn</w:t>
            </w:r>
            <w:r>
              <w:t xml:space="preserve"> </w:t>
            </w:r>
            <w:r w:rsidR="0048006C">
              <w:br/>
            </w:r>
            <w:r>
              <w:t xml:space="preserve">e-learningovým kurzem v Moodle. Výstupní úroveň B1++. </w:t>
            </w:r>
          </w:p>
          <w:p w:rsidR="007F0D23" w:rsidRPr="00447D7F" w:rsidRDefault="007F0D23" w:rsidP="00527D68">
            <w:pPr>
              <w:jc w:val="both"/>
            </w:pPr>
            <w:r w:rsidRPr="00447D7F">
              <w:rPr>
                <w:b/>
              </w:rPr>
              <w:t>Obsah předmětu</w:t>
            </w:r>
          </w:p>
          <w:p w:rsidR="007F0D23" w:rsidRDefault="007F0D23" w:rsidP="00527D68">
            <w:pPr>
              <w:jc w:val="both"/>
            </w:pPr>
            <w:r w:rsidRPr="00A505DD">
              <w:t>Obsahová náplň předmětu vychází z učebnice</w:t>
            </w:r>
            <w:r>
              <w:t xml:space="preserve"> Oxford Navigate B1+ lekcí 7-9.</w:t>
            </w:r>
          </w:p>
          <w:p w:rsidR="007F0D23" w:rsidRDefault="007F0D23" w:rsidP="00527D68">
            <w:pPr>
              <w:jc w:val="both"/>
            </w:pPr>
            <w:r>
              <w:t>Gramatické jevy:</w:t>
            </w:r>
          </w:p>
          <w:p w:rsidR="007F0D23" w:rsidRDefault="007F0D23" w:rsidP="00527D68">
            <w:pPr>
              <w:jc w:val="both"/>
            </w:pPr>
            <w:r>
              <w:t>Opakovaná minulost.</w:t>
            </w:r>
          </w:p>
          <w:p w:rsidR="007F0D23" w:rsidRDefault="007F0D23" w:rsidP="00527D68">
            <w:pPr>
              <w:jc w:val="both"/>
            </w:pPr>
            <w:r>
              <w:t>Tvoření otázek.</w:t>
            </w:r>
          </w:p>
          <w:p w:rsidR="007F0D23" w:rsidRDefault="007F0D23" w:rsidP="00527D68">
            <w:pPr>
              <w:jc w:val="both"/>
            </w:pPr>
            <w:r>
              <w:t>Reálné a nereálné kondicionály.</w:t>
            </w:r>
          </w:p>
          <w:p w:rsidR="007F0D23" w:rsidRDefault="007F0D23" w:rsidP="00527D68">
            <w:pPr>
              <w:jc w:val="both"/>
            </w:pPr>
            <w:r>
              <w:t>Porovnávání.</w:t>
            </w:r>
          </w:p>
          <w:p w:rsidR="007F0D23" w:rsidRDefault="007F0D23" w:rsidP="00527D68">
            <w:pPr>
              <w:jc w:val="both"/>
            </w:pPr>
            <w:r>
              <w:t>Vyjadřování dedukcí a spekulací.</w:t>
            </w:r>
          </w:p>
          <w:p w:rsidR="007F0D23" w:rsidRDefault="007F0D23" w:rsidP="00527D68">
            <w:pPr>
              <w:jc w:val="both"/>
            </w:pPr>
            <w:r>
              <w:t>Slovní zásoba:</w:t>
            </w:r>
          </w:p>
          <w:p w:rsidR="007F0D23" w:rsidRPr="00D82981" w:rsidRDefault="007F0D23" w:rsidP="00527D68">
            <w:pPr>
              <w:jc w:val="both"/>
            </w:pPr>
            <w:r>
              <w:t>Práce a podmínky, kolokace, osobnost a chování, popis fyzického vzhledu, popis maleb, frázová slovesa.</w:t>
            </w:r>
          </w:p>
          <w:p w:rsidR="007F0D23" w:rsidRPr="00AB0288" w:rsidRDefault="007F0D23" w:rsidP="00527D68">
            <w:pPr>
              <w:jc w:val="both"/>
              <w:rPr>
                <w:b/>
              </w:rPr>
            </w:pPr>
            <w:r w:rsidRPr="00AB0288">
              <w:rPr>
                <w:b/>
              </w:rPr>
              <w:t>Výstupní kompetence</w:t>
            </w:r>
          </w:p>
          <w:p w:rsidR="007F0D23" w:rsidRDefault="007F0D23" w:rsidP="00527D68">
            <w:pPr>
              <w:jc w:val="both"/>
            </w:pPr>
            <w:r>
              <w:t>Student je schopen používa</w:t>
            </w:r>
            <w:r w:rsidRPr="00070414">
              <w:t xml:space="preserve">t získané jazykové kompetence v situacích - práce, </w:t>
            </w:r>
            <w:r>
              <w:t>chování</w:t>
            </w:r>
            <w:r w:rsidRPr="00070414">
              <w:t xml:space="preserve">, </w:t>
            </w:r>
            <w:r>
              <w:t>vzhled</w:t>
            </w:r>
            <w:r w:rsidRPr="00070414">
              <w:t>, atd. Chápe jazykové zákonitosti a umí pracovat s autentickými materiály (např. text, poslech, mluvené slovo) dané úrovně a na ně adekvátně reagovat</w:t>
            </w:r>
            <w:ins w:id="159" w:author="*" w:date="2018-05-21T07:41:00Z">
              <w:r w:rsidR="00CF16EF">
                <w:t xml:space="preserve"> dle B1++ SERR/ CEFR.</w:t>
              </w:r>
            </w:ins>
            <w:del w:id="160" w:author="*" w:date="2018-05-21T07:41:00Z">
              <w:r w:rsidRPr="00070414" w:rsidDel="00CF16EF">
                <w:delText>.</w:delText>
              </w:r>
            </w:del>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48006C">
        <w:trPr>
          <w:trHeight w:val="561"/>
        </w:trPr>
        <w:tc>
          <w:tcPr>
            <w:tcW w:w="9855" w:type="dxa"/>
            <w:gridSpan w:val="8"/>
            <w:tcBorders>
              <w:top w:val="nil"/>
            </w:tcBorders>
          </w:tcPr>
          <w:p w:rsidR="007F0D23" w:rsidRPr="0048006C" w:rsidRDefault="007F0D23" w:rsidP="00527D68">
            <w:pPr>
              <w:jc w:val="both"/>
              <w:rPr>
                <w:b/>
              </w:rPr>
            </w:pPr>
            <w:r w:rsidRPr="0048006C">
              <w:rPr>
                <w:b/>
              </w:rPr>
              <w:t>Povinná literatura</w:t>
            </w:r>
          </w:p>
          <w:p w:rsidR="007F0D23" w:rsidRPr="0048006C" w:rsidRDefault="007F0D23" w:rsidP="00527D68">
            <w:pPr>
              <w:jc w:val="both"/>
            </w:pPr>
            <w:r w:rsidRPr="0048006C">
              <w:t xml:space="preserve">Alden, E. </w:t>
            </w:r>
            <w:r w:rsidRPr="0048006C">
              <w:rPr>
                <w:i/>
              </w:rPr>
              <w:t>NavigateB1+ Intermediate Workbook with Key.</w:t>
            </w:r>
            <w:r w:rsidRPr="0048006C">
              <w:t xml:space="preserve"> Oxford: Oxford University press, 2015.</w:t>
            </w:r>
          </w:p>
          <w:p w:rsidR="007F0D23" w:rsidRPr="0048006C" w:rsidRDefault="007F0D23" w:rsidP="00527D68">
            <w:pPr>
              <w:jc w:val="both"/>
            </w:pPr>
            <w:r w:rsidRPr="0048006C">
              <w:t xml:space="preserve">Cough, C. </w:t>
            </w:r>
            <w:r w:rsidRPr="0048006C">
              <w:rPr>
                <w:i/>
              </w:rPr>
              <w:t>English Vocabulary Organizer</w:t>
            </w:r>
            <w:r w:rsidRPr="0048006C">
              <w:t>. Hove: Language Teaching Publications, 2001.</w:t>
            </w:r>
          </w:p>
          <w:p w:rsidR="007F0D23" w:rsidRPr="0048006C" w:rsidRDefault="007F0D23" w:rsidP="00527D68">
            <w:pPr>
              <w:jc w:val="both"/>
            </w:pPr>
            <w:r w:rsidRPr="0048006C">
              <w:t xml:space="preserve">Hewings, M. </w:t>
            </w:r>
            <w:r w:rsidRPr="0048006C">
              <w:rPr>
                <w:i/>
              </w:rPr>
              <w:t>Advanced Grammar in Use Third Edition</w:t>
            </w:r>
            <w:r w:rsidRPr="0048006C">
              <w:t>. Cambridge: Cambridge University Press, 2013.</w:t>
            </w:r>
          </w:p>
          <w:p w:rsidR="007F0D23" w:rsidRPr="0048006C" w:rsidRDefault="007F0D23" w:rsidP="00527D68">
            <w:pPr>
              <w:jc w:val="both"/>
            </w:pPr>
            <w:r w:rsidRPr="0048006C">
              <w:t>McCarthy, M. English Vocabulary in Use Upper-Intermediate 2nd Edition. Cambridge: Cambridge University press, 1994.</w:t>
            </w:r>
          </w:p>
          <w:p w:rsidR="007F0D23" w:rsidRPr="0048006C" w:rsidRDefault="007F0D23" w:rsidP="00527D68">
            <w:pPr>
              <w:jc w:val="both"/>
            </w:pPr>
            <w:r w:rsidRPr="0048006C">
              <w:t xml:space="preserve">Murphy, R. </w:t>
            </w:r>
            <w:r w:rsidRPr="0048006C">
              <w:rPr>
                <w:i/>
              </w:rPr>
              <w:t>English Grammar in Use 4th Edition</w:t>
            </w:r>
            <w:r w:rsidRPr="0048006C">
              <w:t>. Cambridge: Cambridge university press, 2012.</w:t>
            </w:r>
          </w:p>
          <w:p w:rsidR="007F0D23" w:rsidRPr="0048006C" w:rsidRDefault="007F0D23" w:rsidP="00527D68">
            <w:pPr>
              <w:jc w:val="both"/>
            </w:pPr>
            <w:r w:rsidRPr="0048006C">
              <w:t xml:space="preserve">Roberts R. </w:t>
            </w:r>
            <w:r w:rsidRPr="0048006C">
              <w:rPr>
                <w:i/>
              </w:rPr>
              <w:t>Navigate B1+ Intermediate Coursebook with video</w:t>
            </w:r>
            <w:r w:rsidRPr="0048006C">
              <w:t>. Oxford: Oxford University press, 2015.</w:t>
            </w:r>
          </w:p>
          <w:p w:rsidR="007F0D23" w:rsidRPr="0048006C" w:rsidRDefault="007F0D23" w:rsidP="00527D68">
            <w:pPr>
              <w:jc w:val="both"/>
              <w:rPr>
                <w:b/>
              </w:rPr>
            </w:pPr>
            <w:r w:rsidRPr="0048006C">
              <w:rPr>
                <w:b/>
              </w:rPr>
              <w:t>Doporučená literatura</w:t>
            </w:r>
          </w:p>
          <w:p w:rsidR="007F0D23" w:rsidRPr="0048006C" w:rsidRDefault="007F0D23" w:rsidP="00527D68">
            <w:pPr>
              <w:jc w:val="both"/>
            </w:pPr>
            <w:r w:rsidRPr="0048006C">
              <w:t xml:space="preserve">Flower, J. </w:t>
            </w:r>
            <w:r w:rsidRPr="0048006C">
              <w:rPr>
                <w:i/>
              </w:rPr>
              <w:t>Phrasal Verb Organizer with Mini-Dictionary</w:t>
            </w:r>
            <w:r w:rsidRPr="0048006C">
              <w:t>. Hove: Language Teaching Publications, 1998.</w:t>
            </w:r>
          </w:p>
          <w:p w:rsidR="007F0D23" w:rsidRPr="0048006C" w:rsidRDefault="007F0D23" w:rsidP="00527D68">
            <w:pPr>
              <w:jc w:val="both"/>
            </w:pPr>
            <w:r w:rsidRPr="0048006C">
              <w:t xml:space="preserve">Mann, M. </w:t>
            </w:r>
            <w:r w:rsidRPr="0048006C">
              <w:rPr>
                <w:i/>
              </w:rPr>
              <w:t>Destination B1 Grammar &amp; Vocabulary with Answer Key</w:t>
            </w:r>
            <w:r w:rsidRPr="0048006C">
              <w:t>. MacMillan, 2007.</w:t>
            </w:r>
          </w:p>
          <w:p w:rsidR="007F0D23" w:rsidRPr="0048006C" w:rsidRDefault="007F0D23" w:rsidP="00527D68">
            <w:pPr>
              <w:jc w:val="both"/>
            </w:pPr>
            <w:r w:rsidRPr="0048006C">
              <w:t xml:space="preserve">Sparling, D. </w:t>
            </w:r>
            <w:r w:rsidRPr="0048006C">
              <w:rPr>
                <w:i/>
              </w:rPr>
              <w:t>English or Czenglish</w:t>
            </w:r>
            <w:r w:rsidRPr="0048006C">
              <w:t>. Praha: Státní pedagogické nakladatelství, 1990.</w:t>
            </w:r>
          </w:p>
          <w:p w:rsidR="007F0D23" w:rsidRPr="0048006C" w:rsidRDefault="007F0D23" w:rsidP="00527D68">
            <w:r w:rsidRPr="0048006C">
              <w:t xml:space="preserve">Wright, J. </w:t>
            </w:r>
            <w:r w:rsidRPr="0048006C">
              <w:rPr>
                <w:i/>
              </w:rPr>
              <w:t>Idioms Organizer</w:t>
            </w:r>
            <w:r w:rsidRPr="0048006C">
              <w:t>. Boston: Heinle, 2002.</w:t>
            </w:r>
          </w:p>
          <w:p w:rsidR="007F0D23" w:rsidRDefault="007F0D23" w:rsidP="00527D68">
            <w:r w:rsidRPr="0048006C">
              <w:t xml:space="preserve">Wyatt, R. </w:t>
            </w:r>
            <w:r w:rsidRPr="0048006C">
              <w:rPr>
                <w:i/>
              </w:rPr>
              <w:t>Check Your English Vocabulary For FCE+.</w:t>
            </w:r>
            <w:r w:rsidRPr="0048006C">
              <w:t xml:space="preserve"> London: Bloomsbury, 2004.</w:t>
            </w:r>
          </w:p>
        </w:tc>
      </w:tr>
    </w:tbl>
    <w:p w:rsidR="007F0D23" w:rsidRDefault="007F0D23" w:rsidP="007F0D23"/>
    <w:p w:rsidR="007F0D23" w:rsidRDefault="007F0D23" w:rsidP="007F0D23"/>
    <w:p w:rsidR="007F0D23" w:rsidRDefault="007F0D23" w:rsidP="007F0D23">
      <w:pPr>
        <w:spacing w:after="200" w:line="276" w:lineRule="auto"/>
      </w:pPr>
      <w:r>
        <w:br w:type="page"/>
      </w:r>
    </w:p>
    <w:p w:rsidR="007F0D23" w:rsidRPr="00FA20ED" w:rsidRDefault="007F0D23" w:rsidP="007F0D23">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Filozofie a teorie výchovy</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ZT</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2./ZS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+ 14s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6F62E0" w:rsidP="00527D68">
            <w:pPr>
              <w:jc w:val="both"/>
            </w:pPr>
            <w:ins w:id="161" w:author="*" w:date="2018-05-28T13:35:00Z">
              <w:r>
                <w:t>Prerekvizita: Základy pedagogiky</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6F62E0">
            <w:pPr>
              <w:jc w:val="both"/>
            </w:pPr>
            <w:r>
              <w:t xml:space="preserve">Zkouška </w:t>
            </w:r>
            <w:del w:id="162" w:author="*" w:date="2018-05-28T13:34:00Z">
              <w:r w:rsidDel="006F62E0">
                <w:delText xml:space="preserve">ústní nebo </w:delText>
              </w:r>
            </w:del>
            <w:r>
              <w:t>písemnou formou. Vypracování eseje na téma role disciplín teorie a filozofie výchovy v sociální pedagogice.</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Pr="00D40F77" w:rsidRDefault="007F0D23" w:rsidP="00527D68">
            <w:pPr>
              <w:jc w:val="both"/>
            </w:pPr>
            <w:r w:rsidRPr="00D40F77">
              <w:t>doc. PhDr. Mgr. Jaroslav Balvín, CSc.</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r>
              <w:t>40% přednášky.</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PhDr. Helena Skarupská,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AC7F10" w:rsidRDefault="007F0D23" w:rsidP="00527D68">
            <w:pPr>
              <w:jc w:val="both"/>
              <w:rPr>
                <w:b/>
              </w:rPr>
            </w:pPr>
            <w:r w:rsidRPr="00AC7F10">
              <w:rPr>
                <w:b/>
              </w:rPr>
              <w:t>Cíl předmětu</w:t>
            </w:r>
          </w:p>
          <w:p w:rsidR="007F0D23" w:rsidRPr="00AC7F10" w:rsidRDefault="007F0D23" w:rsidP="00527D68">
            <w:pPr>
              <w:jc w:val="both"/>
            </w:pPr>
            <w:r w:rsidRPr="00AC7F10">
              <w:rPr>
                <w:color w:val="000000"/>
                <w:shd w:val="clear" w:color="auto" w:fill="FFFFFF"/>
              </w:rPr>
              <w:t xml:space="preserve">Cílem předmětu je představit filosofii výchovy a teorii výchovy jako základní pedagogické disciplíny věnující </w:t>
            </w:r>
            <w:r w:rsidR="005D7832">
              <w:rPr>
                <w:color w:val="000000"/>
                <w:shd w:val="clear" w:color="auto" w:fill="FFFFFF"/>
              </w:rPr>
              <w:br/>
            </w:r>
            <w:r w:rsidRPr="00AC7F10">
              <w:rPr>
                <w:color w:val="000000"/>
                <w:shd w:val="clear" w:color="auto" w:fill="FFFFFF"/>
              </w:rPr>
              <w:t>se zkoumání výchovy. </w:t>
            </w:r>
          </w:p>
          <w:p w:rsidR="007F0D23" w:rsidRPr="00AC7F10" w:rsidRDefault="007F0D23" w:rsidP="00527D68">
            <w:pPr>
              <w:jc w:val="both"/>
            </w:pPr>
            <w:r w:rsidRPr="00AC7F10">
              <w:rPr>
                <w:b/>
              </w:rPr>
              <w:t>Obsah předmětu</w:t>
            </w:r>
          </w:p>
          <w:p w:rsidR="007F0D23" w:rsidRPr="00AC7F10" w:rsidRDefault="007F0D23" w:rsidP="00527D68">
            <w:pPr>
              <w:jc w:val="both"/>
              <w:rPr>
                <w:color w:val="000000"/>
                <w:shd w:val="clear" w:color="auto" w:fill="FFFFFF"/>
              </w:rPr>
            </w:pPr>
            <w:r w:rsidRPr="00AC7F10">
              <w:rPr>
                <w:color w:val="000000"/>
                <w:shd w:val="clear" w:color="auto" w:fill="FFFFFF"/>
              </w:rPr>
              <w:t>Vymezení základních pojmů.</w:t>
            </w:r>
          </w:p>
          <w:p w:rsidR="007F0D23" w:rsidRPr="00AC7F10" w:rsidRDefault="007F0D23" w:rsidP="00527D68">
            <w:pPr>
              <w:jc w:val="both"/>
            </w:pPr>
            <w:r w:rsidRPr="00AC7F10">
              <w:rPr>
                <w:color w:val="000000"/>
                <w:shd w:val="clear" w:color="auto" w:fill="FFFFFF"/>
              </w:rPr>
              <w:t>Filozofie výchovy a teorie výchovy jako vědy o výchově.</w:t>
            </w:r>
          </w:p>
          <w:p w:rsidR="007F0D23" w:rsidRPr="00AC7F10" w:rsidRDefault="007F0D23" w:rsidP="00527D68">
            <w:pPr>
              <w:jc w:val="both"/>
              <w:rPr>
                <w:color w:val="000000"/>
                <w:shd w:val="clear" w:color="auto" w:fill="FFFFFF"/>
              </w:rPr>
            </w:pPr>
            <w:r w:rsidRPr="00AC7F10">
              <w:rPr>
                <w:color w:val="000000"/>
                <w:shd w:val="clear" w:color="auto" w:fill="FFFFFF"/>
              </w:rPr>
              <w:t>Paradigmata filozofie výchovy a teorie výchovy.</w:t>
            </w:r>
          </w:p>
          <w:p w:rsidR="007F0D23" w:rsidRPr="00AC7F10" w:rsidRDefault="007F0D23" w:rsidP="00527D68">
            <w:pPr>
              <w:jc w:val="both"/>
              <w:rPr>
                <w:color w:val="000000"/>
                <w:shd w:val="clear" w:color="auto" w:fill="FFFFFF"/>
              </w:rPr>
            </w:pPr>
            <w:r w:rsidRPr="00AC7F10">
              <w:rPr>
                <w:color w:val="000000"/>
                <w:shd w:val="clear" w:color="auto" w:fill="FFFFFF"/>
              </w:rPr>
              <w:t>Teorie v teorii výchovy - typy teorií.</w:t>
            </w:r>
          </w:p>
          <w:p w:rsidR="007F0D23" w:rsidRPr="00AC7F10" w:rsidRDefault="007F0D23" w:rsidP="00527D68">
            <w:pPr>
              <w:jc w:val="both"/>
              <w:rPr>
                <w:color w:val="000000"/>
                <w:shd w:val="clear" w:color="auto" w:fill="FFFFFF"/>
              </w:rPr>
            </w:pPr>
            <w:r w:rsidRPr="00AC7F10">
              <w:rPr>
                <w:color w:val="000000"/>
                <w:shd w:val="clear" w:color="auto" w:fill="FFFFFF"/>
              </w:rPr>
              <w:t>Výchovný proces.</w:t>
            </w:r>
          </w:p>
          <w:p w:rsidR="007F0D23" w:rsidRPr="00AC7F10" w:rsidRDefault="007F0D23" w:rsidP="00527D68">
            <w:pPr>
              <w:jc w:val="both"/>
              <w:rPr>
                <w:color w:val="000000"/>
                <w:shd w:val="clear" w:color="auto" w:fill="FFFFFF"/>
              </w:rPr>
            </w:pPr>
            <w:r w:rsidRPr="00AC7F10">
              <w:rPr>
                <w:color w:val="000000"/>
                <w:shd w:val="clear" w:color="auto" w:fill="FFFFFF"/>
              </w:rPr>
              <w:t>Složky výchovy.</w:t>
            </w:r>
          </w:p>
          <w:p w:rsidR="007F0D23" w:rsidRPr="00AC7F10" w:rsidRDefault="007F0D23" w:rsidP="00527D68">
            <w:pPr>
              <w:jc w:val="both"/>
              <w:rPr>
                <w:color w:val="000000"/>
                <w:shd w:val="clear" w:color="auto" w:fill="FFFFFF"/>
              </w:rPr>
            </w:pPr>
            <w:r w:rsidRPr="00AC7F10">
              <w:rPr>
                <w:color w:val="000000"/>
                <w:shd w:val="clear" w:color="auto" w:fill="FFFFFF"/>
              </w:rPr>
              <w:t>Výchovné principy a zásady.</w:t>
            </w:r>
          </w:p>
          <w:p w:rsidR="007F0D23" w:rsidRPr="00AC7F10" w:rsidRDefault="007F0D23" w:rsidP="00527D68">
            <w:pPr>
              <w:jc w:val="both"/>
              <w:rPr>
                <w:color w:val="000000"/>
                <w:shd w:val="clear" w:color="auto" w:fill="FFFFFF"/>
              </w:rPr>
            </w:pPr>
            <w:r w:rsidRPr="00AC7F10">
              <w:rPr>
                <w:color w:val="000000"/>
                <w:shd w:val="clear" w:color="auto" w:fill="FFFFFF"/>
              </w:rPr>
              <w:t>Podmínky a prostředky výchovy.</w:t>
            </w:r>
          </w:p>
          <w:p w:rsidR="007F0D23" w:rsidRPr="00AC7F10" w:rsidRDefault="007F0D23" w:rsidP="00527D68">
            <w:pPr>
              <w:jc w:val="both"/>
              <w:rPr>
                <w:color w:val="000000"/>
                <w:shd w:val="clear" w:color="auto" w:fill="FFFFFF"/>
              </w:rPr>
            </w:pPr>
            <w:r w:rsidRPr="00AC7F10">
              <w:rPr>
                <w:color w:val="000000"/>
                <w:shd w:val="clear" w:color="auto" w:fill="FFFFFF"/>
              </w:rPr>
              <w:t>Hodnoty.</w:t>
            </w:r>
          </w:p>
          <w:p w:rsidR="007F0D23" w:rsidRPr="00AC7F10" w:rsidRDefault="007F0D23" w:rsidP="00527D68">
            <w:pPr>
              <w:jc w:val="both"/>
            </w:pPr>
            <w:r w:rsidRPr="00AC7F10">
              <w:rPr>
                <w:color w:val="000000"/>
                <w:shd w:val="clear" w:color="auto" w:fill="FFFFFF"/>
              </w:rPr>
              <w:t>Současné problémy ve výchově.</w:t>
            </w:r>
          </w:p>
          <w:p w:rsidR="007F0D23" w:rsidRPr="00AC7F10" w:rsidRDefault="007F0D23" w:rsidP="00527D68">
            <w:pPr>
              <w:jc w:val="both"/>
              <w:rPr>
                <w:b/>
              </w:rPr>
            </w:pPr>
            <w:r w:rsidRPr="00AC7F10">
              <w:rPr>
                <w:b/>
              </w:rPr>
              <w:t>Výstupní kompetence</w:t>
            </w:r>
          </w:p>
          <w:p w:rsidR="007F0D23" w:rsidRDefault="007F0D23" w:rsidP="00527D68">
            <w:pPr>
              <w:jc w:val="both"/>
            </w:pPr>
            <w:r w:rsidRPr="00AC7F10">
              <w:rPr>
                <w:color w:val="000000"/>
                <w:shd w:val="clear" w:color="auto" w:fill="FFFFFF"/>
              </w:rPr>
              <w:t>Studenti se ovládají  základní pojmy z oblasti filozofie výchovy a teorie výchovy, orientují se v základních teoretických přístupech k výchově a v problematice výchovy současné Západní společnosti.</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5D7832" w:rsidRDefault="007F0D23" w:rsidP="00527D68">
            <w:pPr>
              <w:jc w:val="both"/>
              <w:rPr>
                <w:b/>
              </w:rPr>
            </w:pPr>
            <w:r w:rsidRPr="005D7832">
              <w:rPr>
                <w:b/>
              </w:rPr>
              <w:t>Povinná literatura</w:t>
            </w:r>
          </w:p>
          <w:p w:rsidR="007F0D23" w:rsidRPr="005D7832" w:rsidRDefault="007F0D23" w:rsidP="00527D68">
            <w:pPr>
              <w:jc w:val="both"/>
            </w:pPr>
            <w:r w:rsidRPr="005D7832">
              <w:t xml:space="preserve">Kraus, B. </w:t>
            </w:r>
            <w:r w:rsidRPr="005D7832">
              <w:rPr>
                <w:i/>
              </w:rPr>
              <w:t>Teorie výchovy</w:t>
            </w:r>
            <w:r w:rsidRPr="005D7832">
              <w:t>. Brno: Institut mezioborových studií, 2006.</w:t>
            </w:r>
          </w:p>
          <w:p w:rsidR="007F0D23" w:rsidRPr="005D7832" w:rsidRDefault="007F0D23" w:rsidP="00527D68">
            <w:pPr>
              <w:jc w:val="both"/>
            </w:pPr>
            <w:r w:rsidRPr="005D7832">
              <w:t xml:space="preserve">Průcha, J. </w:t>
            </w:r>
            <w:r w:rsidRPr="005D7832">
              <w:rPr>
                <w:i/>
              </w:rPr>
              <w:t>Moderní pedagogika</w:t>
            </w:r>
            <w:r w:rsidRPr="005D7832">
              <w:t>. Praha: Portál, 2009.</w:t>
            </w:r>
          </w:p>
          <w:p w:rsidR="007F0D23" w:rsidRPr="005D7832" w:rsidRDefault="007F0D23" w:rsidP="00527D68">
            <w:pPr>
              <w:jc w:val="both"/>
            </w:pPr>
            <w:r w:rsidRPr="005D7832">
              <w:t xml:space="preserve">Skalková, J. </w:t>
            </w:r>
            <w:r w:rsidRPr="005D7832">
              <w:rPr>
                <w:i/>
              </w:rPr>
              <w:t>Pedagogika a výzvy nové doby</w:t>
            </w:r>
            <w:r w:rsidRPr="005D7832">
              <w:t>. Brno: Paido, 2004.</w:t>
            </w:r>
          </w:p>
          <w:p w:rsidR="007F0D23" w:rsidRPr="005D7832" w:rsidRDefault="007F0D23" w:rsidP="00527D68">
            <w:pPr>
              <w:jc w:val="both"/>
            </w:pPr>
            <w:r w:rsidRPr="005D7832">
              <w:t xml:space="preserve">Strouhal, M. </w:t>
            </w:r>
            <w:r w:rsidRPr="005D7832">
              <w:rPr>
                <w:i/>
              </w:rPr>
              <w:t>Teorie výchovy k vybraným problémům a perspektivám jedné pedagogické disciplíny.</w:t>
            </w:r>
            <w:r w:rsidRPr="005D7832">
              <w:t xml:space="preserve"> Praha: Grada, 2013.</w:t>
            </w:r>
          </w:p>
          <w:p w:rsidR="007F0D23" w:rsidRPr="005D7832" w:rsidRDefault="007F0D23" w:rsidP="00527D68">
            <w:pPr>
              <w:jc w:val="both"/>
              <w:rPr>
                <w:b/>
              </w:rPr>
            </w:pPr>
            <w:r w:rsidRPr="005D7832">
              <w:rPr>
                <w:b/>
              </w:rPr>
              <w:t>Doporučená literatura</w:t>
            </w:r>
          </w:p>
          <w:p w:rsidR="007F0D23" w:rsidRPr="005D7832" w:rsidRDefault="007F0D23" w:rsidP="00527D68">
            <w:pPr>
              <w:jc w:val="both"/>
            </w:pPr>
            <w:r w:rsidRPr="005D7832">
              <w:t xml:space="preserve">Pelikán, J. </w:t>
            </w:r>
            <w:r w:rsidRPr="005D7832">
              <w:rPr>
                <w:i/>
              </w:rPr>
              <w:t>Hledání těžiště výchovy</w:t>
            </w:r>
            <w:r w:rsidRPr="005D7832">
              <w:t>. Praha: Karolinum, 2011.</w:t>
            </w:r>
          </w:p>
          <w:p w:rsidR="007F0D23" w:rsidRPr="005D7832" w:rsidRDefault="007F0D23" w:rsidP="00527D68">
            <w:pPr>
              <w:jc w:val="both"/>
            </w:pPr>
            <w:r w:rsidRPr="005D7832">
              <w:t xml:space="preserve">Prokešová, M. </w:t>
            </w:r>
            <w:r w:rsidRPr="005D7832">
              <w:rPr>
                <w:i/>
              </w:rPr>
              <w:t>Filosofie výchovy</w:t>
            </w:r>
            <w:r w:rsidRPr="005D7832">
              <w:t>. Ostrava: OU, 2004.</w:t>
            </w:r>
          </w:p>
          <w:p w:rsidR="007F0D23" w:rsidRPr="005D7832" w:rsidRDefault="007F0D23" w:rsidP="00527D68">
            <w:pPr>
              <w:jc w:val="both"/>
            </w:pPr>
            <w:r w:rsidRPr="005D7832">
              <w:t xml:space="preserve">Ries, L. </w:t>
            </w:r>
            <w:r w:rsidRPr="005D7832">
              <w:rPr>
                <w:i/>
              </w:rPr>
              <w:t>Člověk a výchova. K humanizaci školy</w:t>
            </w:r>
            <w:r w:rsidRPr="005D7832">
              <w:t>. Ostrava: Pedagogická fakulta OU, 2008.</w:t>
            </w:r>
          </w:p>
          <w:p w:rsidR="007F0D23" w:rsidRDefault="007F0D23" w:rsidP="005D7832">
            <w:pPr>
              <w:jc w:val="both"/>
            </w:pPr>
            <w:r w:rsidRPr="005D7832">
              <w:t xml:space="preserve">Strouhal, M., Štech, S. </w:t>
            </w:r>
            <w:r w:rsidRPr="005D7832">
              <w:rPr>
                <w:i/>
              </w:rPr>
              <w:t>Vzdělání a dnešek</w:t>
            </w:r>
            <w:r w:rsidRPr="005D7832">
              <w:t>. Praha: Karolinum, 2017.</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Pr>
        <w:rPr>
          <w:b/>
        </w:rPr>
      </w:pPr>
    </w:p>
    <w:p w:rsidR="007F0D23" w:rsidRDefault="007F0D23" w:rsidP="007F0D23">
      <w:pPr>
        <w:rPr>
          <w:b/>
        </w:rPr>
      </w:pPr>
    </w:p>
    <w:p w:rsidR="007F0D23" w:rsidRPr="00F82193" w:rsidRDefault="007F0D23" w:rsidP="003973C0">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3973C0">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Metodologie 1</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2./ZS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3973C0">
            <w:pPr>
              <w:jc w:val="both"/>
            </w:pPr>
            <w:r>
              <w:t>1</w:t>
            </w:r>
            <w:r w:rsidR="003973C0">
              <w:t>4</w:t>
            </w:r>
            <w:r>
              <w:t xml:space="preserve">p + </w:t>
            </w:r>
            <w:r w:rsidR="003973C0">
              <w:t>14s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5</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3973C0" w:rsidP="00527D68">
            <w:pPr>
              <w:jc w:val="both"/>
            </w:pPr>
            <w:r>
              <w:t>p</w:t>
            </w:r>
            <w:r w:rsidR="007F0D23">
              <w:t>řednáška</w:t>
            </w:r>
            <w:r>
              <w:t>,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6F62E0">
            <w:pPr>
              <w:jc w:val="both"/>
            </w:pPr>
            <w:r>
              <w:t xml:space="preserve">Zkouška </w:t>
            </w:r>
            <w:del w:id="163" w:author="*" w:date="2018-05-28T13:35:00Z">
              <w:r w:rsidDel="006F62E0">
                <w:delText xml:space="preserve">ústní nebo </w:delText>
              </w:r>
            </w:del>
            <w:r>
              <w:t>písemnou formou. Portfolio splněných úkolů zadávaných během seminářů.</w:t>
            </w:r>
          </w:p>
        </w:tc>
      </w:tr>
      <w:tr w:rsidR="007F0D23" w:rsidTr="00527D68">
        <w:trPr>
          <w:trHeight w:val="264"/>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Mgr. Karla Hrbáčková,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3169AC" w:rsidP="00527D68">
            <w:pPr>
              <w:jc w:val="both"/>
            </w:pPr>
            <w:r>
              <w:t xml:space="preserve">Konzultace obsahu zadání písemné nebo ústní zkoušky. </w:t>
            </w:r>
            <w:r w:rsidR="007F0D23">
              <w:t>100% přednášky.</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296"/>
        </w:trPr>
        <w:tc>
          <w:tcPr>
            <w:tcW w:w="9855" w:type="dxa"/>
            <w:gridSpan w:val="8"/>
            <w:tcBorders>
              <w:top w:val="nil"/>
            </w:tcBorders>
          </w:tcPr>
          <w:p w:rsidR="007F0D23" w:rsidRDefault="007F0D23" w:rsidP="00527D68">
            <w:pPr>
              <w:jc w:val="both"/>
            </w:pPr>
            <w:r>
              <w:t>Mgr. Jana Martincová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D82981" w:rsidRDefault="007F0D23" w:rsidP="00527D68">
            <w:pPr>
              <w:jc w:val="both"/>
            </w:pPr>
            <w:r>
              <w:t xml:space="preserve">Cílem předmětu je seznámit studenty se zásadami vědecké práce v sociální pedagogice. Studenti jsou vedeni k pochopení principů empirického výzkumu v sociálně-pedagogické oblasti a k použití základních metod výzkumu. </w:t>
            </w:r>
            <w:r w:rsidR="003973C0">
              <w:br/>
            </w:r>
            <w:r>
              <w:t xml:space="preserve">Na přednáškách jsou studenti seznámeni především s principy vědecké práce a s použitím metod využitelných v sociálně-pedagogickém výzkumu. Seminář je zaměřen na rozvoj praktických dovedností potřebných k plánování </w:t>
            </w:r>
            <w:r w:rsidR="003169AC">
              <w:br/>
            </w:r>
            <w:r>
              <w:t xml:space="preserve"> realizaci empirického výzkumu. </w:t>
            </w:r>
          </w:p>
          <w:p w:rsidR="007F0D23" w:rsidRPr="00447D7F" w:rsidRDefault="007F0D23" w:rsidP="00527D68">
            <w:pPr>
              <w:jc w:val="both"/>
            </w:pPr>
            <w:r w:rsidRPr="00447D7F">
              <w:rPr>
                <w:b/>
              </w:rPr>
              <w:t>Obsah předmětu</w:t>
            </w:r>
          </w:p>
          <w:p w:rsidR="007F0D23" w:rsidRDefault="007F0D23" w:rsidP="00527D68">
            <w:pPr>
              <w:jc w:val="both"/>
            </w:pPr>
            <w:r>
              <w:t>Základní metodologická východiska.</w:t>
            </w:r>
          </w:p>
          <w:p w:rsidR="007F0D23" w:rsidRDefault="007F0D23" w:rsidP="00527D68">
            <w:pPr>
              <w:jc w:val="both"/>
            </w:pPr>
            <w:r>
              <w:t>Předmět vědeckého poznání v sociálním (zejména pedagogickém) výzkumu.</w:t>
            </w:r>
          </w:p>
          <w:p w:rsidR="007F0D23" w:rsidRDefault="007F0D23" w:rsidP="00527D68">
            <w:pPr>
              <w:jc w:val="both"/>
            </w:pPr>
            <w:r>
              <w:t>Informační příprava výzkumu (informační zdroje, práce s odbornou literaturou).</w:t>
            </w:r>
          </w:p>
          <w:p w:rsidR="007F0D23" w:rsidRDefault="007F0D23" w:rsidP="00527D68">
            <w:pPr>
              <w:jc w:val="both"/>
            </w:pPr>
            <w:r>
              <w:t>Formulace výzkumného problému a funkce hypotézy.</w:t>
            </w:r>
          </w:p>
          <w:p w:rsidR="007F0D23" w:rsidRDefault="007F0D23" w:rsidP="00527D68">
            <w:pPr>
              <w:jc w:val="both"/>
            </w:pPr>
            <w:r>
              <w:t>Metody využitelné v sociálně-pedagogickém výzkumu.</w:t>
            </w:r>
          </w:p>
          <w:p w:rsidR="007F0D23" w:rsidRPr="00D82981" w:rsidRDefault="007F0D23" w:rsidP="00527D68">
            <w:pPr>
              <w:jc w:val="both"/>
            </w:pPr>
            <w:r>
              <w:t xml:space="preserve">Techniky měření v sociálně-pedagogickém výzkumu. </w:t>
            </w:r>
          </w:p>
          <w:p w:rsidR="007F0D23" w:rsidRPr="00AB0288" w:rsidRDefault="007F0D23" w:rsidP="00527D68">
            <w:pPr>
              <w:jc w:val="both"/>
              <w:rPr>
                <w:b/>
              </w:rPr>
            </w:pPr>
            <w:r w:rsidRPr="00AB0288">
              <w:rPr>
                <w:b/>
              </w:rPr>
              <w:t>Výstupní kompetence</w:t>
            </w:r>
          </w:p>
          <w:p w:rsidR="007F0D23" w:rsidRDefault="007F0D23" w:rsidP="00527D68">
            <w:pPr>
              <w:jc w:val="both"/>
            </w:pPr>
            <w:r>
              <w:t xml:space="preserve">Po absolvování předmětu je student schopen popsat rozdíly laického a vědeckého poznávání reality, porozumět základním rozdílům mezi kvalitativním a kvantitativním výzkumem, vytvářet základní výzkumné záměry (pro závěrečnou práci nebo drobné průzkumy), naplánovat empirický výzkum a užívat základní metody sociálního (zejména pedagogického) výzkumu. </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1497"/>
        </w:trPr>
        <w:tc>
          <w:tcPr>
            <w:tcW w:w="9855" w:type="dxa"/>
            <w:gridSpan w:val="8"/>
            <w:tcBorders>
              <w:top w:val="nil"/>
            </w:tcBorders>
          </w:tcPr>
          <w:p w:rsidR="007F0D23" w:rsidRPr="003973C0" w:rsidRDefault="007F0D23" w:rsidP="00527D68">
            <w:pPr>
              <w:jc w:val="both"/>
              <w:rPr>
                <w:b/>
                <w:szCs w:val="19"/>
              </w:rPr>
            </w:pPr>
            <w:r w:rsidRPr="003973C0">
              <w:rPr>
                <w:b/>
                <w:szCs w:val="19"/>
              </w:rPr>
              <w:t>Povinná literatura</w:t>
            </w:r>
          </w:p>
          <w:p w:rsidR="007F0D23" w:rsidRPr="003973C0" w:rsidRDefault="007F0D23" w:rsidP="00527D68">
            <w:pPr>
              <w:jc w:val="both"/>
              <w:rPr>
                <w:szCs w:val="19"/>
              </w:rPr>
            </w:pPr>
            <w:r w:rsidRPr="003973C0">
              <w:rPr>
                <w:szCs w:val="19"/>
              </w:rPr>
              <w:t xml:space="preserve">Gavora, P. </w:t>
            </w:r>
            <w:r w:rsidRPr="003973C0">
              <w:rPr>
                <w:i/>
                <w:szCs w:val="19"/>
              </w:rPr>
              <w:t>Úvod do pedagogického výzkumu</w:t>
            </w:r>
            <w:r w:rsidRPr="003973C0">
              <w:rPr>
                <w:szCs w:val="19"/>
              </w:rPr>
              <w:t>. Brno: Paido, 2010.</w:t>
            </w:r>
          </w:p>
          <w:p w:rsidR="007F0D23" w:rsidRPr="003973C0" w:rsidRDefault="007F0D23" w:rsidP="00527D68">
            <w:pPr>
              <w:jc w:val="both"/>
              <w:rPr>
                <w:szCs w:val="19"/>
              </w:rPr>
            </w:pPr>
            <w:r w:rsidRPr="003973C0">
              <w:rPr>
                <w:szCs w:val="19"/>
              </w:rPr>
              <w:t xml:space="preserve">Chráska, M. </w:t>
            </w:r>
            <w:r w:rsidRPr="003973C0">
              <w:rPr>
                <w:i/>
                <w:szCs w:val="19"/>
              </w:rPr>
              <w:t>Metody pedagogického výzkumu</w:t>
            </w:r>
            <w:r w:rsidRPr="003973C0">
              <w:rPr>
                <w:szCs w:val="19"/>
              </w:rPr>
              <w:t>. Praha. Grada, 2007.</w:t>
            </w:r>
          </w:p>
          <w:p w:rsidR="007F0D23" w:rsidRPr="003973C0" w:rsidRDefault="007F0D23" w:rsidP="00527D68">
            <w:pPr>
              <w:jc w:val="both"/>
              <w:rPr>
                <w:szCs w:val="19"/>
              </w:rPr>
            </w:pPr>
            <w:r w:rsidRPr="003973C0">
              <w:rPr>
                <w:szCs w:val="19"/>
              </w:rPr>
              <w:t xml:space="preserve">Punch, K. F. </w:t>
            </w:r>
            <w:r w:rsidRPr="003973C0">
              <w:rPr>
                <w:i/>
                <w:szCs w:val="19"/>
              </w:rPr>
              <w:t>Úspěšný návrh výzkumu</w:t>
            </w:r>
            <w:r w:rsidRPr="003973C0">
              <w:rPr>
                <w:szCs w:val="19"/>
              </w:rPr>
              <w:t>. Praha: Portál, 2008.</w:t>
            </w:r>
          </w:p>
          <w:p w:rsidR="007F0D23" w:rsidRPr="003973C0" w:rsidRDefault="007F0D23" w:rsidP="00527D68">
            <w:pPr>
              <w:jc w:val="both"/>
              <w:rPr>
                <w:szCs w:val="19"/>
              </w:rPr>
            </w:pPr>
            <w:r w:rsidRPr="003973C0">
              <w:rPr>
                <w:szCs w:val="19"/>
              </w:rPr>
              <w:t xml:space="preserve">Reichel, J. </w:t>
            </w:r>
            <w:r w:rsidRPr="003973C0">
              <w:rPr>
                <w:i/>
                <w:szCs w:val="19"/>
              </w:rPr>
              <w:t>Kapitoly metodologie sociálních výzkumů</w:t>
            </w:r>
            <w:r w:rsidRPr="003973C0">
              <w:rPr>
                <w:szCs w:val="19"/>
              </w:rPr>
              <w:t>. Praha: Grada, 2009.</w:t>
            </w:r>
          </w:p>
          <w:p w:rsidR="007F0D23" w:rsidRPr="003973C0" w:rsidRDefault="007F0D23" w:rsidP="00527D68">
            <w:pPr>
              <w:jc w:val="both"/>
              <w:rPr>
                <w:b/>
                <w:szCs w:val="19"/>
              </w:rPr>
            </w:pPr>
            <w:r w:rsidRPr="003973C0">
              <w:rPr>
                <w:b/>
                <w:szCs w:val="19"/>
              </w:rPr>
              <w:t>Doporučená literatura</w:t>
            </w:r>
          </w:p>
          <w:p w:rsidR="007F0D23" w:rsidRPr="003973C0" w:rsidRDefault="007F0D23" w:rsidP="00527D68">
            <w:pPr>
              <w:jc w:val="both"/>
              <w:rPr>
                <w:szCs w:val="19"/>
              </w:rPr>
            </w:pPr>
            <w:r w:rsidRPr="003973C0">
              <w:rPr>
                <w:szCs w:val="19"/>
              </w:rPr>
              <w:t xml:space="preserve">Maňák, J., Švec, V. (eds). </w:t>
            </w:r>
            <w:r w:rsidRPr="003973C0">
              <w:rPr>
                <w:i/>
                <w:szCs w:val="19"/>
              </w:rPr>
              <w:t>Cesty pedagogického výzkumu</w:t>
            </w:r>
            <w:r w:rsidRPr="003973C0">
              <w:rPr>
                <w:szCs w:val="19"/>
              </w:rPr>
              <w:t xml:space="preserve">. Brno: Paido, 2004. </w:t>
            </w:r>
          </w:p>
          <w:p w:rsidR="007F0D23" w:rsidRPr="003973C0" w:rsidRDefault="007F0D23" w:rsidP="00527D68">
            <w:pPr>
              <w:jc w:val="both"/>
              <w:rPr>
                <w:szCs w:val="19"/>
              </w:rPr>
            </w:pPr>
            <w:r w:rsidRPr="003973C0">
              <w:rPr>
                <w:szCs w:val="19"/>
              </w:rPr>
              <w:t xml:space="preserve">Punch, K. F. </w:t>
            </w:r>
            <w:r w:rsidRPr="003973C0">
              <w:rPr>
                <w:i/>
                <w:szCs w:val="19"/>
              </w:rPr>
              <w:t>Základy kvantitativního šetření</w:t>
            </w:r>
            <w:r w:rsidRPr="003973C0">
              <w:rPr>
                <w:szCs w:val="19"/>
              </w:rPr>
              <w:t xml:space="preserve">. Praha: Portál, 2008. </w:t>
            </w:r>
          </w:p>
          <w:p w:rsidR="007F0D23" w:rsidRPr="003973C0" w:rsidRDefault="007F0D23" w:rsidP="00527D68">
            <w:pPr>
              <w:jc w:val="both"/>
              <w:rPr>
                <w:szCs w:val="19"/>
              </w:rPr>
            </w:pPr>
            <w:r w:rsidRPr="003973C0">
              <w:rPr>
                <w:szCs w:val="19"/>
              </w:rPr>
              <w:t xml:space="preserve">Švaříček, R., Šeďová, K. a kol. </w:t>
            </w:r>
            <w:r w:rsidRPr="003973C0">
              <w:rPr>
                <w:i/>
                <w:szCs w:val="19"/>
              </w:rPr>
              <w:t>Kvalitativní výzkum v pedagogických vědách</w:t>
            </w:r>
            <w:r w:rsidRPr="003973C0">
              <w:rPr>
                <w:szCs w:val="19"/>
              </w:rPr>
              <w:t xml:space="preserve">. Praha: Portál, 2007. </w:t>
            </w:r>
          </w:p>
          <w:p w:rsidR="007F0D23" w:rsidRPr="003973C0" w:rsidRDefault="007F0D23" w:rsidP="00527D68">
            <w:pPr>
              <w:jc w:val="both"/>
              <w:rPr>
                <w:sz w:val="19"/>
                <w:szCs w:val="19"/>
              </w:rPr>
            </w:pPr>
            <w:r w:rsidRPr="003973C0">
              <w:rPr>
                <w:szCs w:val="19"/>
              </w:rPr>
              <w:t xml:space="preserve">Švec, V., Hrbáčková, K. </w:t>
            </w:r>
            <w:r w:rsidRPr="003973C0">
              <w:rPr>
                <w:i/>
                <w:szCs w:val="19"/>
              </w:rPr>
              <w:t>Průvodce metodologií pedagogického výzkumu</w:t>
            </w:r>
            <w:r w:rsidRPr="003973C0">
              <w:rPr>
                <w:szCs w:val="19"/>
              </w:rPr>
              <w:t>. Zlín, UTB ve Zlíně, 2007</w:t>
            </w:r>
            <w:r>
              <w:rPr>
                <w:sz w:val="19"/>
                <w:szCs w:val="19"/>
              </w:rPr>
              <w:t xml:space="preserve">. </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Pr>
        <w:spacing w:after="200" w:line="276" w:lineRule="auto"/>
      </w:pPr>
      <w:r>
        <w:br w:type="page"/>
      </w:r>
    </w:p>
    <w:p w:rsidR="007F0D23" w:rsidRPr="00FA20ED" w:rsidRDefault="007F0D23" w:rsidP="007F0D23">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Sociální pedagogika 1</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ZT</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r w:rsidRPr="005A546C">
              <w:t>2./ZS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+ 14s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6F62E0" w:rsidP="00527D68">
            <w:pPr>
              <w:jc w:val="both"/>
            </w:pPr>
            <w:ins w:id="164" w:author="*" w:date="2018-05-28T13:35:00Z">
              <w:r>
                <w:t>Prerekvizita: Základy pedagogiky, Základy sociologie</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6F62E0">
            <w:pPr>
              <w:jc w:val="both"/>
            </w:pPr>
            <w:r>
              <w:t xml:space="preserve">Zkouška </w:t>
            </w:r>
            <w:del w:id="165" w:author="*" w:date="2018-05-28T13:35:00Z">
              <w:r w:rsidDel="006F62E0">
                <w:delText xml:space="preserve">ústní nebo </w:delText>
              </w:r>
            </w:del>
            <w:r>
              <w:t xml:space="preserve">písemnou formou. Portfolio splněných úkolů zadávaných během semináře. Vypracování a prezentování seminární práce vztahující </w:t>
            </w:r>
            <w:r w:rsidR="003973C0">
              <w:br/>
            </w:r>
            <w:r>
              <w:t xml:space="preserve">se k tematickým okruhům. </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 xml:space="preserve">Mgr. Anna Petr Šafránková, Ph.D.  </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 xml:space="preserve">Mgr. Anna Petr Šafránková, Ph.D.  </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Default="007F0D23" w:rsidP="00527D68">
            <w:pPr>
              <w:jc w:val="both"/>
              <w:rPr>
                <w:b/>
              </w:rPr>
            </w:pPr>
            <w:r>
              <w:t xml:space="preserve">Cílem předmětu je seznámit studenty </w:t>
            </w:r>
            <w:r w:rsidRPr="00A801C0">
              <w:t>s</w:t>
            </w:r>
            <w:r>
              <w:t> vývojem a</w:t>
            </w:r>
            <w:r w:rsidRPr="00A801C0">
              <w:t xml:space="preserve"> současným pojetím sociální pedagogiky jako vědní disciplíny</w:t>
            </w:r>
            <w:r w:rsidR="003973C0">
              <w:t xml:space="preserve"> </w:t>
            </w:r>
            <w:r w:rsidR="003973C0">
              <w:br/>
            </w:r>
            <w:r w:rsidRPr="007E3E10">
              <w:t>v českém i mezinárodním prostředí</w:t>
            </w:r>
            <w:r w:rsidRPr="00A801C0">
              <w:t xml:space="preserve">. </w:t>
            </w:r>
            <w:r>
              <w:t>Studenti jsou vedeni k pochopení</w:t>
            </w:r>
            <w:r w:rsidRPr="00A801C0">
              <w:t xml:space="preserve"> míst</w:t>
            </w:r>
            <w:r>
              <w:t>a</w:t>
            </w:r>
            <w:r w:rsidRPr="00A801C0">
              <w:t xml:space="preserve"> sociální pedagogiky v systému pedagogických věd a její</w:t>
            </w:r>
            <w:r>
              <w:t>ho</w:t>
            </w:r>
            <w:r w:rsidRPr="00A801C0">
              <w:t xml:space="preserve"> vztah</w:t>
            </w:r>
            <w:r>
              <w:t>u</w:t>
            </w:r>
            <w:r w:rsidRPr="00A801C0">
              <w:t xml:space="preserve"> k příbuzným disciplínám. </w:t>
            </w:r>
            <w:r>
              <w:t>Studenti se seznámí s</w:t>
            </w:r>
            <w:r w:rsidRPr="00A801C0">
              <w:t xml:space="preserve"> filozofickým</w:t>
            </w:r>
            <w:r>
              <w:t>i</w:t>
            </w:r>
            <w:r w:rsidRPr="00A801C0">
              <w:t>, antropologickým</w:t>
            </w:r>
            <w:r>
              <w:t>i</w:t>
            </w:r>
            <w:r w:rsidRPr="00A801C0">
              <w:t xml:space="preserve"> </w:t>
            </w:r>
            <w:r w:rsidR="003973C0">
              <w:br/>
            </w:r>
            <w:r w:rsidRPr="00A801C0">
              <w:t>a kulturním</w:t>
            </w:r>
            <w:r>
              <w:t>i východisky sociální pedagogiky a o</w:t>
            </w:r>
            <w:r w:rsidRPr="00A801C0">
              <w:t xml:space="preserve">svojí si základní terminologii. </w:t>
            </w:r>
            <w:r>
              <w:t>Předmět n</w:t>
            </w:r>
            <w:r w:rsidRPr="007E3E10">
              <w:t>abízí studentů</w:t>
            </w:r>
            <w:r>
              <w:t xml:space="preserve">m různé pohledy na problematiku </w:t>
            </w:r>
            <w:r w:rsidRPr="00A801C0">
              <w:t>sociálních aspektů výchovy a sociálně výchovných jevů</w:t>
            </w:r>
            <w:r>
              <w:t xml:space="preserve"> v kontextu jednotlivých prostředí.</w:t>
            </w:r>
          </w:p>
          <w:p w:rsidR="007F0D23" w:rsidRPr="00EE2E11" w:rsidRDefault="007F0D23" w:rsidP="00527D68">
            <w:pPr>
              <w:jc w:val="both"/>
            </w:pPr>
            <w:r w:rsidRPr="00EE2E11">
              <w:rPr>
                <w:b/>
              </w:rPr>
              <w:t>Obsah předmětu</w:t>
            </w:r>
          </w:p>
          <w:p w:rsidR="007F0D23" w:rsidRDefault="007F0D23" w:rsidP="00527D68">
            <w:pPr>
              <w:jc w:val="both"/>
            </w:pPr>
            <w:r>
              <w:t>Sociální pedagogika jako vědní disciplína.</w:t>
            </w:r>
          </w:p>
          <w:p w:rsidR="007F0D23" w:rsidRDefault="007F0D23" w:rsidP="00527D68">
            <w:pPr>
              <w:jc w:val="both"/>
            </w:pPr>
            <w:r>
              <w:t>Místo sociální pedagogiky ve struktuře vědních disciplín a v soustavě pedagogických věd.</w:t>
            </w:r>
          </w:p>
          <w:p w:rsidR="007F0D23" w:rsidRDefault="007F0D23" w:rsidP="00527D68">
            <w:pPr>
              <w:jc w:val="both"/>
            </w:pPr>
            <w:r>
              <w:t>Vývoj sociálně-pedagogického myšlení a vznik sociální pedagogiky jako vědy.</w:t>
            </w:r>
          </w:p>
          <w:p w:rsidR="007F0D23" w:rsidRDefault="007F0D23" w:rsidP="00527D68">
            <w:pPr>
              <w:jc w:val="both"/>
            </w:pPr>
            <w:r>
              <w:t>Pojetí sociální pedagogiky a současné tendence v rozvoji sociální pedagogiky.</w:t>
            </w:r>
          </w:p>
          <w:p w:rsidR="007F0D23" w:rsidRDefault="007F0D23" w:rsidP="00527D68">
            <w:pPr>
              <w:jc w:val="both"/>
            </w:pPr>
            <w:r>
              <w:t>Předmět, obsah, úkoly a metody sociální pedagogiky.</w:t>
            </w:r>
          </w:p>
          <w:p w:rsidR="007F0D23" w:rsidRDefault="007F0D23" w:rsidP="00527D68">
            <w:pPr>
              <w:jc w:val="both"/>
            </w:pPr>
            <w:r>
              <w:t>Profese a osobnost sociálního pedagoga.</w:t>
            </w:r>
          </w:p>
          <w:p w:rsidR="007F0D23" w:rsidRDefault="007F0D23" w:rsidP="00527D68">
            <w:pPr>
              <w:jc w:val="both"/>
            </w:pPr>
            <w:r>
              <w:t xml:space="preserve">Prostředí jako základní kategorie sociální pedagogiky (typologie prostředí; specifika přirozeného a institucionálního prostředí výchovy; význam prostředí ve výchově) </w:t>
            </w:r>
          </w:p>
          <w:p w:rsidR="007F0D23" w:rsidRPr="00EE2E11" w:rsidRDefault="007F0D23" w:rsidP="00527D68">
            <w:pPr>
              <w:jc w:val="both"/>
            </w:pPr>
            <w:r>
              <w:t>Kulturní a sociální aspekty výchovy.</w:t>
            </w:r>
          </w:p>
          <w:p w:rsidR="007F0D23" w:rsidRPr="00EE2E11" w:rsidRDefault="007F0D23" w:rsidP="00527D68">
            <w:pPr>
              <w:jc w:val="both"/>
              <w:rPr>
                <w:b/>
              </w:rPr>
            </w:pPr>
            <w:r w:rsidRPr="00EE2E11">
              <w:rPr>
                <w:b/>
              </w:rPr>
              <w:t>Výstupní kompetence</w:t>
            </w:r>
          </w:p>
          <w:p w:rsidR="007F0D23" w:rsidRDefault="007F0D23" w:rsidP="00527D68">
            <w:pPr>
              <w:jc w:val="both"/>
            </w:pPr>
            <w:r w:rsidRPr="00D83611">
              <w:t xml:space="preserve">Student zná klíčové koncepce sociální pedagogiky a její vývoj, orientuje se v dovednostech a kompetencích sociálního pedagoga, rozumí vztahu prostředí a výchovy, diagnostikuje </w:t>
            </w:r>
            <w:r>
              <w:t>výchovná</w:t>
            </w:r>
            <w:r w:rsidRPr="00D83611">
              <w:t xml:space="preserve"> prostředí a navrhuje vhodnou intervenci</w:t>
            </w:r>
            <w:r>
              <w:t>.</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3973C0" w:rsidRDefault="007F0D23" w:rsidP="00527D68">
            <w:pPr>
              <w:jc w:val="both"/>
              <w:rPr>
                <w:b/>
                <w:szCs w:val="19"/>
              </w:rPr>
            </w:pPr>
            <w:r w:rsidRPr="003973C0">
              <w:rPr>
                <w:b/>
                <w:szCs w:val="19"/>
              </w:rPr>
              <w:t>Povinná literatura</w:t>
            </w:r>
          </w:p>
          <w:p w:rsidR="007F0D23" w:rsidRPr="003973C0" w:rsidRDefault="007F0D23" w:rsidP="00527D68">
            <w:pPr>
              <w:jc w:val="both"/>
              <w:rPr>
                <w:szCs w:val="19"/>
              </w:rPr>
            </w:pPr>
            <w:r w:rsidRPr="003973C0">
              <w:rPr>
                <w:szCs w:val="19"/>
              </w:rPr>
              <w:t xml:space="preserve">Bakošová, Z. </w:t>
            </w:r>
            <w:r w:rsidRPr="003973C0">
              <w:rPr>
                <w:i/>
                <w:szCs w:val="19"/>
              </w:rPr>
              <w:t>Sociálna pedagogika ako životná pomoc</w:t>
            </w:r>
            <w:r w:rsidRPr="003973C0">
              <w:rPr>
                <w:szCs w:val="19"/>
              </w:rPr>
              <w:t xml:space="preserve">. 3. rozš. vydání. Bratislava: Public promotion, 2008. </w:t>
            </w:r>
          </w:p>
          <w:p w:rsidR="007F0D23" w:rsidRPr="003973C0" w:rsidRDefault="007F0D23" w:rsidP="00527D68">
            <w:pPr>
              <w:jc w:val="both"/>
              <w:rPr>
                <w:szCs w:val="19"/>
              </w:rPr>
            </w:pPr>
            <w:r w:rsidRPr="003973C0">
              <w:rPr>
                <w:szCs w:val="19"/>
              </w:rPr>
              <w:t xml:space="preserve">Hroncová, J., Emmerová, I., Kraus, B. </w:t>
            </w:r>
            <w:r w:rsidRPr="003973C0">
              <w:rPr>
                <w:i/>
                <w:szCs w:val="19"/>
              </w:rPr>
              <w:t>Dejinysociálnej pedagogiky</w:t>
            </w:r>
            <w:r w:rsidRPr="003973C0">
              <w:rPr>
                <w:szCs w:val="19"/>
              </w:rPr>
              <w:t xml:space="preserve">. UMB: Pedagogická fakulta, 2008. </w:t>
            </w:r>
          </w:p>
          <w:p w:rsidR="007F0D23" w:rsidRPr="003973C0" w:rsidRDefault="007F0D23" w:rsidP="00527D68">
            <w:pPr>
              <w:jc w:val="both"/>
              <w:rPr>
                <w:szCs w:val="19"/>
              </w:rPr>
            </w:pPr>
            <w:r w:rsidRPr="003973C0">
              <w:rPr>
                <w:szCs w:val="19"/>
              </w:rPr>
              <w:t xml:space="preserve">Klapilová, S., Klapal, V., Neumeister, P. </w:t>
            </w:r>
            <w:r w:rsidRPr="003973C0">
              <w:rPr>
                <w:i/>
                <w:szCs w:val="19"/>
              </w:rPr>
              <w:t>Vybrané kapitoly sociální pedagogiky</w:t>
            </w:r>
            <w:r w:rsidRPr="003973C0">
              <w:rPr>
                <w:szCs w:val="19"/>
              </w:rPr>
              <w:t>. Olomouc: Votobia, 2003.</w:t>
            </w:r>
          </w:p>
          <w:p w:rsidR="007F0D23" w:rsidRPr="003973C0" w:rsidRDefault="007F0D23" w:rsidP="00527D68">
            <w:pPr>
              <w:jc w:val="both"/>
              <w:rPr>
                <w:szCs w:val="19"/>
              </w:rPr>
            </w:pPr>
            <w:r w:rsidRPr="003973C0">
              <w:rPr>
                <w:szCs w:val="19"/>
              </w:rPr>
              <w:t xml:space="preserve">Kornbeck, J., Rosendal Jensen, N. </w:t>
            </w:r>
            <w:r w:rsidRPr="003973C0">
              <w:rPr>
                <w:i/>
                <w:szCs w:val="19"/>
              </w:rPr>
              <w:t>The diversity ofsocial pedagogy in Europe</w:t>
            </w:r>
            <w:r w:rsidRPr="003973C0">
              <w:rPr>
                <w:szCs w:val="19"/>
              </w:rPr>
              <w:t>. Bremen: EuropäischerHochschulverlag, 2009.</w:t>
            </w:r>
          </w:p>
          <w:p w:rsidR="007F0D23" w:rsidRPr="003973C0" w:rsidRDefault="007F0D23" w:rsidP="00527D68">
            <w:pPr>
              <w:jc w:val="both"/>
              <w:rPr>
                <w:b/>
                <w:sz w:val="22"/>
              </w:rPr>
            </w:pPr>
            <w:r w:rsidRPr="003973C0">
              <w:rPr>
                <w:szCs w:val="19"/>
              </w:rPr>
              <w:t xml:space="preserve">Kraus, B. </w:t>
            </w:r>
            <w:r w:rsidRPr="003973C0">
              <w:rPr>
                <w:i/>
                <w:szCs w:val="19"/>
              </w:rPr>
              <w:t>Základy sociální pedagogiky</w:t>
            </w:r>
            <w:r w:rsidRPr="003973C0">
              <w:rPr>
                <w:szCs w:val="19"/>
              </w:rPr>
              <w:t xml:space="preserve">. Praha: Portál, 2014. </w:t>
            </w:r>
          </w:p>
          <w:p w:rsidR="007F0D23" w:rsidRPr="003973C0" w:rsidRDefault="007F0D23" w:rsidP="00527D68">
            <w:pPr>
              <w:jc w:val="both"/>
              <w:rPr>
                <w:b/>
                <w:szCs w:val="19"/>
              </w:rPr>
            </w:pPr>
            <w:r w:rsidRPr="003973C0">
              <w:rPr>
                <w:b/>
                <w:szCs w:val="19"/>
              </w:rPr>
              <w:t>Doporučená literatura</w:t>
            </w:r>
          </w:p>
          <w:p w:rsidR="007F0D23" w:rsidRPr="003973C0" w:rsidRDefault="007F0D23" w:rsidP="00527D68">
            <w:pPr>
              <w:jc w:val="both"/>
              <w:rPr>
                <w:szCs w:val="19"/>
              </w:rPr>
            </w:pPr>
            <w:r w:rsidRPr="003973C0">
              <w:rPr>
                <w:szCs w:val="19"/>
              </w:rPr>
              <w:t xml:space="preserve">Bakošová, Z. </w:t>
            </w:r>
            <w:r w:rsidRPr="003973C0">
              <w:rPr>
                <w:i/>
                <w:szCs w:val="19"/>
              </w:rPr>
              <w:t>Teórie socialnej pedagogiky. Edukačné, sociálne a komunikačné aspekty</w:t>
            </w:r>
            <w:r w:rsidRPr="003973C0">
              <w:rPr>
                <w:szCs w:val="19"/>
              </w:rPr>
              <w:t xml:space="preserve">. Bratislava: Slovenská pedagogická spoločnosť, 2011. </w:t>
            </w:r>
          </w:p>
          <w:p w:rsidR="007F0D23" w:rsidRPr="003973C0" w:rsidRDefault="007F0D23" w:rsidP="00527D68">
            <w:pPr>
              <w:jc w:val="both"/>
              <w:rPr>
                <w:szCs w:val="19"/>
              </w:rPr>
            </w:pPr>
            <w:r w:rsidRPr="003973C0">
              <w:rPr>
                <w:szCs w:val="19"/>
              </w:rPr>
              <w:t xml:space="preserve">Bendl, S. </w:t>
            </w:r>
            <w:r w:rsidRPr="003973C0">
              <w:rPr>
                <w:i/>
                <w:szCs w:val="19"/>
              </w:rPr>
              <w:t>Základy sociální pedagogiky</w:t>
            </w:r>
            <w:r w:rsidRPr="003973C0">
              <w:rPr>
                <w:szCs w:val="19"/>
              </w:rPr>
              <w:t>. Praha: Univerzita Karlova, Pedagogická fakulta, 2016.</w:t>
            </w:r>
          </w:p>
          <w:p w:rsidR="007F0D23" w:rsidRPr="003973C0" w:rsidRDefault="007F0D23" w:rsidP="00527D68">
            <w:pPr>
              <w:jc w:val="both"/>
              <w:rPr>
                <w:szCs w:val="19"/>
              </w:rPr>
            </w:pPr>
            <w:r w:rsidRPr="003973C0">
              <w:rPr>
                <w:szCs w:val="19"/>
              </w:rPr>
              <w:t xml:space="preserve">Kraus, B., Poláčková V. a kol. </w:t>
            </w:r>
            <w:r w:rsidRPr="003973C0">
              <w:rPr>
                <w:i/>
                <w:szCs w:val="19"/>
              </w:rPr>
              <w:t>Člověk, prostředí, výchova</w:t>
            </w:r>
            <w:r w:rsidRPr="003973C0">
              <w:rPr>
                <w:szCs w:val="19"/>
              </w:rPr>
              <w:t xml:space="preserve">. </w:t>
            </w:r>
            <w:r w:rsidRPr="003973C0">
              <w:rPr>
                <w:i/>
                <w:szCs w:val="19"/>
              </w:rPr>
              <w:t>K otázkám sociální pedagogiky</w:t>
            </w:r>
            <w:r w:rsidRPr="003973C0">
              <w:rPr>
                <w:szCs w:val="19"/>
              </w:rPr>
              <w:t xml:space="preserve">. Brno: Paido, 2001. </w:t>
            </w:r>
          </w:p>
          <w:p w:rsidR="007F0D23" w:rsidRPr="003973C0" w:rsidRDefault="007F0D23" w:rsidP="00527D68">
            <w:pPr>
              <w:jc w:val="both"/>
              <w:rPr>
                <w:szCs w:val="19"/>
              </w:rPr>
            </w:pPr>
            <w:r w:rsidRPr="003973C0">
              <w:rPr>
                <w:szCs w:val="19"/>
              </w:rPr>
              <w:t xml:space="preserve">Procházka, M. </w:t>
            </w:r>
            <w:r w:rsidRPr="003973C0">
              <w:rPr>
                <w:i/>
                <w:szCs w:val="19"/>
              </w:rPr>
              <w:t>Sociální pedagogika</w:t>
            </w:r>
            <w:r w:rsidRPr="003973C0">
              <w:rPr>
                <w:szCs w:val="19"/>
              </w:rPr>
              <w:t>. Praha: Grada, 2012.</w:t>
            </w:r>
          </w:p>
          <w:p w:rsidR="007F0D23" w:rsidRPr="00D45437" w:rsidRDefault="007F0D23" w:rsidP="00527D68">
            <w:pPr>
              <w:jc w:val="both"/>
              <w:rPr>
                <w:sz w:val="19"/>
                <w:szCs w:val="19"/>
              </w:rPr>
            </w:pPr>
            <w:r w:rsidRPr="003973C0">
              <w:rPr>
                <w:szCs w:val="19"/>
              </w:rPr>
              <w:t xml:space="preserve">Sobková, P., Öbrink Hobzová, M., Pospíšilová H. </w:t>
            </w:r>
            <w:r w:rsidRPr="003973C0">
              <w:rPr>
                <w:i/>
                <w:szCs w:val="19"/>
              </w:rPr>
              <w:t>Sociální pedagogika a její metody</w:t>
            </w:r>
            <w:r w:rsidRPr="003973C0">
              <w:rPr>
                <w:szCs w:val="19"/>
              </w:rPr>
              <w:t xml:space="preserve">. Olomouc: Univerzita Palackého </w:t>
            </w:r>
            <w:r w:rsidR="003973C0">
              <w:rPr>
                <w:szCs w:val="19"/>
              </w:rPr>
              <w:br/>
            </w:r>
            <w:r w:rsidRPr="003973C0">
              <w:rPr>
                <w:szCs w:val="19"/>
              </w:rPr>
              <w:t>v Olomouci, 2015</w:t>
            </w:r>
            <w:r w:rsidRPr="00C15C59">
              <w:rPr>
                <w:sz w:val="19"/>
                <w:szCs w:val="19"/>
              </w:rPr>
              <w:t>.</w:t>
            </w:r>
          </w:p>
        </w:tc>
      </w:tr>
    </w:tbl>
    <w:p w:rsidR="007F0D23" w:rsidRDefault="007F0D23" w:rsidP="007F0D23"/>
    <w:p w:rsidR="007F0D23" w:rsidRDefault="007F0D23" w:rsidP="007F0D23"/>
    <w:p w:rsidR="007F0D23" w:rsidRDefault="007F0D23" w:rsidP="007F0D23"/>
    <w:p w:rsidR="007F0D23" w:rsidRDefault="007F0D23" w:rsidP="003973C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3973C0">
            <w:pPr>
              <w:jc w:val="both"/>
              <w:rPr>
                <w:b/>
                <w:sz w:val="28"/>
              </w:rPr>
            </w:pPr>
            <w:r>
              <w:lastRenderedPageBreak/>
              <w:br w:type="page"/>
            </w:r>
            <w:r>
              <w:rPr>
                <w:b/>
                <w:sz w:val="28"/>
              </w:rPr>
              <w:t>B-III – Charakteristika studijního předmětu</w:t>
            </w:r>
          </w:p>
        </w:tc>
      </w:tr>
      <w:tr w:rsidR="007F0D23" w:rsidTr="003973C0">
        <w:trPr>
          <w:trHeight w:val="339"/>
        </w:trPr>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Sociální politika</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3973C0" w:rsidP="00527D68">
            <w:pPr>
              <w:jc w:val="both"/>
            </w:pPr>
            <w:r>
              <w:t>2./Z</w:t>
            </w:r>
            <w:r w:rsidR="007F0D23">
              <w:t>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5</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6F62E0">
            <w:pPr>
              <w:jc w:val="both"/>
            </w:pPr>
            <w:r>
              <w:t xml:space="preserve">Zkouška </w:t>
            </w:r>
            <w:del w:id="166" w:author="*" w:date="2018-05-28T13:35:00Z">
              <w:r w:rsidDel="006F62E0">
                <w:delText xml:space="preserve">ústní nebo </w:delText>
              </w:r>
            </w:del>
            <w:r>
              <w:t>písemnou formou. Portfolio splněných úkolů zadávaných během semináře.</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Mgr. Radana Kroutilová Nováková,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Radana Kroutilová Nováková,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3973C0" w:rsidRDefault="007F0D23" w:rsidP="00527D68">
            <w:pPr>
              <w:jc w:val="both"/>
              <w:rPr>
                <w:b/>
                <w:szCs w:val="19"/>
              </w:rPr>
            </w:pPr>
            <w:r w:rsidRPr="003973C0">
              <w:rPr>
                <w:b/>
                <w:szCs w:val="19"/>
              </w:rPr>
              <w:t>Cíl předmětu</w:t>
            </w:r>
          </w:p>
          <w:p w:rsidR="007F0D23" w:rsidRPr="003973C0" w:rsidRDefault="007F0D23" w:rsidP="00527D68">
            <w:pPr>
              <w:jc w:val="both"/>
              <w:rPr>
                <w:szCs w:val="19"/>
              </w:rPr>
            </w:pPr>
            <w:r w:rsidRPr="003973C0">
              <w:rPr>
                <w:szCs w:val="19"/>
              </w:rPr>
              <w:t xml:space="preserve">Cílem předmětu je představit studentům sociální politiku jako jeden z nástrojů sociálního smíru ve společnosti. Studenti jsou seznamováni s důležitými oblastmi sociální politiky ve vztahu k vybraným skupinám občanů, zejména pak dětem, seniorům </w:t>
            </w:r>
            <w:r w:rsidR="003973C0" w:rsidRPr="003973C0">
              <w:rPr>
                <w:szCs w:val="19"/>
              </w:rPr>
              <w:br/>
            </w:r>
            <w:r w:rsidRPr="003973C0">
              <w:rPr>
                <w:szCs w:val="19"/>
              </w:rPr>
              <w:t xml:space="preserve">a osobám se zdravotním postižením. </w:t>
            </w:r>
          </w:p>
          <w:p w:rsidR="007F0D23" w:rsidRPr="003973C0" w:rsidRDefault="007F0D23" w:rsidP="00527D68">
            <w:pPr>
              <w:jc w:val="both"/>
              <w:rPr>
                <w:szCs w:val="19"/>
              </w:rPr>
            </w:pPr>
            <w:r w:rsidRPr="003973C0">
              <w:rPr>
                <w:b/>
                <w:szCs w:val="19"/>
              </w:rPr>
              <w:t>Obsah předmětu</w:t>
            </w:r>
          </w:p>
          <w:p w:rsidR="007F0D23" w:rsidRPr="003973C0" w:rsidRDefault="007F0D23" w:rsidP="00527D68">
            <w:pPr>
              <w:jc w:val="both"/>
              <w:rPr>
                <w:szCs w:val="19"/>
              </w:rPr>
            </w:pPr>
            <w:r w:rsidRPr="003973C0">
              <w:rPr>
                <w:szCs w:val="19"/>
              </w:rPr>
              <w:t>Základní pojmosloví.</w:t>
            </w:r>
          </w:p>
          <w:p w:rsidR="007F0D23" w:rsidRPr="003973C0" w:rsidRDefault="007F0D23" w:rsidP="00527D68">
            <w:pPr>
              <w:jc w:val="both"/>
              <w:rPr>
                <w:szCs w:val="19"/>
              </w:rPr>
            </w:pPr>
            <w:r w:rsidRPr="003973C0">
              <w:rPr>
                <w:szCs w:val="19"/>
              </w:rPr>
              <w:t>Historie sociální politiky a sociálního zabezpečení.</w:t>
            </w:r>
          </w:p>
          <w:p w:rsidR="007F0D23" w:rsidRPr="003973C0" w:rsidRDefault="007F0D23" w:rsidP="00527D68">
            <w:pPr>
              <w:jc w:val="both"/>
              <w:rPr>
                <w:szCs w:val="19"/>
              </w:rPr>
            </w:pPr>
            <w:r w:rsidRPr="003973C0">
              <w:rPr>
                <w:szCs w:val="19"/>
              </w:rPr>
              <w:t>Tři pilíře sociálního zabezpečení.</w:t>
            </w:r>
          </w:p>
          <w:p w:rsidR="007F0D23" w:rsidRPr="003973C0" w:rsidRDefault="007F0D23" w:rsidP="00527D68">
            <w:pPr>
              <w:jc w:val="both"/>
              <w:rPr>
                <w:szCs w:val="19"/>
              </w:rPr>
            </w:pPr>
            <w:r w:rsidRPr="003973C0">
              <w:rPr>
                <w:szCs w:val="19"/>
              </w:rPr>
              <w:t>Subjekty a objekty sociální politiky.</w:t>
            </w:r>
          </w:p>
          <w:p w:rsidR="007F0D23" w:rsidRPr="003973C0" w:rsidRDefault="007F0D23" w:rsidP="00527D68">
            <w:pPr>
              <w:jc w:val="both"/>
              <w:rPr>
                <w:szCs w:val="19"/>
              </w:rPr>
            </w:pPr>
            <w:r w:rsidRPr="003973C0">
              <w:rPr>
                <w:szCs w:val="19"/>
              </w:rPr>
              <w:t>Cíle a nástroje sociální politiky.</w:t>
            </w:r>
          </w:p>
          <w:p w:rsidR="007F0D23" w:rsidRPr="003973C0" w:rsidRDefault="007F0D23" w:rsidP="00527D68">
            <w:pPr>
              <w:jc w:val="both"/>
              <w:rPr>
                <w:szCs w:val="19"/>
              </w:rPr>
            </w:pPr>
            <w:r w:rsidRPr="003973C0">
              <w:rPr>
                <w:szCs w:val="19"/>
              </w:rPr>
              <w:t>Typy sociální politiky, funkce a principy sociální politiky.</w:t>
            </w:r>
          </w:p>
          <w:p w:rsidR="007F0D23" w:rsidRPr="003973C0" w:rsidRDefault="007F0D23" w:rsidP="00527D68">
            <w:pPr>
              <w:jc w:val="both"/>
              <w:rPr>
                <w:szCs w:val="19"/>
              </w:rPr>
            </w:pPr>
            <w:r w:rsidRPr="003973C0">
              <w:rPr>
                <w:szCs w:val="19"/>
              </w:rPr>
              <w:t>Welfare state.</w:t>
            </w:r>
          </w:p>
          <w:p w:rsidR="007F0D23" w:rsidRPr="003973C0" w:rsidRDefault="007F0D23" w:rsidP="00527D68">
            <w:pPr>
              <w:jc w:val="both"/>
              <w:rPr>
                <w:szCs w:val="19"/>
              </w:rPr>
            </w:pPr>
            <w:r w:rsidRPr="003973C0">
              <w:rPr>
                <w:szCs w:val="19"/>
              </w:rPr>
              <w:t>Rodinná politika.</w:t>
            </w:r>
          </w:p>
          <w:p w:rsidR="007F0D23" w:rsidRPr="003973C0" w:rsidRDefault="007F0D23" w:rsidP="00527D68">
            <w:pPr>
              <w:jc w:val="both"/>
              <w:rPr>
                <w:szCs w:val="19"/>
              </w:rPr>
            </w:pPr>
            <w:r w:rsidRPr="003973C0">
              <w:rPr>
                <w:szCs w:val="19"/>
              </w:rPr>
              <w:t>Důchodová politika.</w:t>
            </w:r>
          </w:p>
          <w:p w:rsidR="007F0D23" w:rsidRPr="003973C0" w:rsidRDefault="007F0D23" w:rsidP="00527D68">
            <w:pPr>
              <w:jc w:val="both"/>
              <w:rPr>
                <w:szCs w:val="19"/>
              </w:rPr>
            </w:pPr>
            <w:r w:rsidRPr="003973C0">
              <w:rPr>
                <w:szCs w:val="19"/>
              </w:rPr>
              <w:t>Zdravotní politika.</w:t>
            </w:r>
          </w:p>
          <w:p w:rsidR="007F0D23" w:rsidRPr="003973C0" w:rsidRDefault="007F0D23" w:rsidP="00527D68">
            <w:pPr>
              <w:jc w:val="both"/>
              <w:rPr>
                <w:szCs w:val="19"/>
              </w:rPr>
            </w:pPr>
            <w:r w:rsidRPr="003973C0">
              <w:rPr>
                <w:szCs w:val="19"/>
              </w:rPr>
              <w:t>Politika zaměstnanosti.</w:t>
            </w:r>
          </w:p>
          <w:p w:rsidR="007F0D23" w:rsidRPr="003973C0" w:rsidRDefault="007F0D23" w:rsidP="00527D68">
            <w:pPr>
              <w:jc w:val="both"/>
              <w:rPr>
                <w:szCs w:val="19"/>
              </w:rPr>
            </w:pPr>
            <w:r w:rsidRPr="003973C0">
              <w:rPr>
                <w:szCs w:val="19"/>
              </w:rPr>
              <w:t>Vzdělávací politika.</w:t>
            </w:r>
          </w:p>
          <w:p w:rsidR="007F0D23" w:rsidRPr="003973C0" w:rsidRDefault="007F0D23" w:rsidP="00527D68">
            <w:pPr>
              <w:jc w:val="both"/>
              <w:rPr>
                <w:szCs w:val="19"/>
              </w:rPr>
            </w:pPr>
            <w:r w:rsidRPr="003973C0">
              <w:rPr>
                <w:szCs w:val="19"/>
              </w:rPr>
              <w:t>Politika bytová.</w:t>
            </w:r>
          </w:p>
          <w:p w:rsidR="007F0D23" w:rsidRPr="003973C0" w:rsidRDefault="007F0D23" w:rsidP="00527D68">
            <w:pPr>
              <w:jc w:val="both"/>
              <w:rPr>
                <w:szCs w:val="19"/>
              </w:rPr>
            </w:pPr>
            <w:r w:rsidRPr="003973C0">
              <w:rPr>
                <w:szCs w:val="19"/>
              </w:rPr>
              <w:t>Vrcholné orgány EU (Evropská komise, Rada EU, Evropský parlament).</w:t>
            </w:r>
          </w:p>
          <w:p w:rsidR="007F0D23" w:rsidRPr="003973C0" w:rsidRDefault="007F0D23" w:rsidP="00527D68">
            <w:pPr>
              <w:jc w:val="both"/>
              <w:rPr>
                <w:szCs w:val="19"/>
              </w:rPr>
            </w:pPr>
            <w:r w:rsidRPr="003973C0">
              <w:rPr>
                <w:szCs w:val="19"/>
              </w:rPr>
              <w:t>Česká republika a EU.</w:t>
            </w:r>
          </w:p>
          <w:p w:rsidR="007F0D23" w:rsidRPr="003973C0" w:rsidRDefault="007F0D23" w:rsidP="00527D68">
            <w:pPr>
              <w:jc w:val="both"/>
              <w:rPr>
                <w:szCs w:val="19"/>
              </w:rPr>
            </w:pPr>
            <w:r w:rsidRPr="003973C0">
              <w:rPr>
                <w:szCs w:val="19"/>
              </w:rPr>
              <w:t>Aktuální otázky sociální politiky (migrace aj.)</w:t>
            </w:r>
          </w:p>
          <w:p w:rsidR="007F0D23" w:rsidRPr="003973C0" w:rsidRDefault="007F0D23" w:rsidP="00527D68">
            <w:pPr>
              <w:jc w:val="both"/>
              <w:rPr>
                <w:b/>
                <w:szCs w:val="19"/>
              </w:rPr>
            </w:pPr>
            <w:r w:rsidRPr="003973C0">
              <w:rPr>
                <w:b/>
                <w:szCs w:val="19"/>
              </w:rPr>
              <w:t>Výstupní kompetence</w:t>
            </w:r>
          </w:p>
          <w:p w:rsidR="007F0D23" w:rsidRDefault="007F0D23" w:rsidP="00527D68">
            <w:pPr>
              <w:jc w:val="both"/>
            </w:pPr>
            <w:r w:rsidRPr="003973C0">
              <w:rPr>
                <w:szCs w:val="19"/>
              </w:rPr>
              <w:t>Student rozumí postavení sociální politiky v systému politiky státu, dokáže charakterizovat důležité oblasti sociální politiky a má představu o aktuálních problémech v sociální oblasti vůbec</w:t>
            </w:r>
            <w:r w:rsidRPr="00D16849">
              <w:rPr>
                <w:sz w:val="19"/>
                <w:szCs w:val="19"/>
              </w:rPr>
              <w:t>.</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3973C0" w:rsidRDefault="007F0D23" w:rsidP="00527D68">
            <w:pPr>
              <w:jc w:val="both"/>
              <w:rPr>
                <w:b/>
                <w:szCs w:val="19"/>
              </w:rPr>
            </w:pPr>
            <w:r w:rsidRPr="003973C0">
              <w:rPr>
                <w:b/>
                <w:szCs w:val="19"/>
              </w:rPr>
              <w:t>Povinná literatura</w:t>
            </w:r>
          </w:p>
          <w:p w:rsidR="007F0D23" w:rsidRPr="003973C0" w:rsidRDefault="007F0D23" w:rsidP="00527D68">
            <w:pPr>
              <w:jc w:val="both"/>
              <w:rPr>
                <w:szCs w:val="19"/>
              </w:rPr>
            </w:pPr>
            <w:r w:rsidRPr="003973C0">
              <w:rPr>
                <w:szCs w:val="19"/>
              </w:rPr>
              <w:t xml:space="preserve">Kaczor, P. </w:t>
            </w:r>
            <w:r w:rsidRPr="003973C0">
              <w:rPr>
                <w:i/>
                <w:szCs w:val="19"/>
              </w:rPr>
              <w:t xml:space="preserve">Sociální politika a sociální systém ČR. </w:t>
            </w:r>
            <w:r w:rsidRPr="003973C0">
              <w:rPr>
                <w:szCs w:val="19"/>
              </w:rPr>
              <w:t xml:space="preserve">Praha: OEconomia, 2015. </w:t>
            </w:r>
          </w:p>
          <w:p w:rsidR="007F0D23" w:rsidRPr="003973C0" w:rsidRDefault="007F0D23" w:rsidP="00527D68">
            <w:pPr>
              <w:jc w:val="both"/>
              <w:rPr>
                <w:szCs w:val="19"/>
              </w:rPr>
            </w:pPr>
            <w:r w:rsidRPr="003973C0">
              <w:rPr>
                <w:szCs w:val="19"/>
              </w:rPr>
              <w:t xml:space="preserve">Keller, J. </w:t>
            </w:r>
            <w:r w:rsidRPr="003973C0">
              <w:rPr>
                <w:i/>
                <w:szCs w:val="19"/>
              </w:rPr>
              <w:t>Soumrak sociálního státu.</w:t>
            </w:r>
            <w:r w:rsidRPr="003973C0">
              <w:rPr>
                <w:szCs w:val="19"/>
              </w:rPr>
              <w:t xml:space="preserve"> Praha: Sociologické nakladatelství (SLON), 2005.</w:t>
            </w:r>
          </w:p>
          <w:p w:rsidR="007F0D23" w:rsidRPr="003973C0" w:rsidRDefault="007F0D23" w:rsidP="00527D68">
            <w:pPr>
              <w:jc w:val="both"/>
              <w:rPr>
                <w:szCs w:val="19"/>
              </w:rPr>
            </w:pPr>
            <w:r w:rsidRPr="003973C0">
              <w:rPr>
                <w:szCs w:val="19"/>
              </w:rPr>
              <w:t xml:space="preserve">Krebs, V. </w:t>
            </w:r>
            <w:r w:rsidRPr="003973C0">
              <w:rPr>
                <w:i/>
                <w:szCs w:val="19"/>
              </w:rPr>
              <w:t>Sociální politika.</w:t>
            </w:r>
            <w:r w:rsidRPr="003973C0">
              <w:rPr>
                <w:szCs w:val="19"/>
              </w:rPr>
              <w:t xml:space="preserve"> Praha: Wolters Kluwer, 2015.</w:t>
            </w:r>
          </w:p>
          <w:p w:rsidR="007F0D23" w:rsidRPr="003973C0" w:rsidRDefault="007F0D23" w:rsidP="00527D68">
            <w:pPr>
              <w:jc w:val="both"/>
              <w:rPr>
                <w:szCs w:val="19"/>
              </w:rPr>
            </w:pPr>
            <w:r w:rsidRPr="003973C0">
              <w:rPr>
                <w:szCs w:val="19"/>
              </w:rPr>
              <w:t xml:space="preserve">Petrášek, J. </w:t>
            </w:r>
            <w:r w:rsidRPr="003973C0">
              <w:rPr>
                <w:i/>
                <w:szCs w:val="19"/>
              </w:rPr>
              <w:t>Sociální politika.</w:t>
            </w:r>
            <w:r w:rsidRPr="003973C0">
              <w:rPr>
                <w:szCs w:val="19"/>
              </w:rPr>
              <w:t xml:space="preserve"> Praha: Univerzita Jana Amose Komenského, 2014.</w:t>
            </w:r>
          </w:p>
          <w:p w:rsidR="007F0D23" w:rsidRPr="003973C0" w:rsidRDefault="007F0D23" w:rsidP="00527D68">
            <w:pPr>
              <w:jc w:val="both"/>
              <w:rPr>
                <w:szCs w:val="19"/>
              </w:rPr>
            </w:pPr>
            <w:r w:rsidRPr="003973C0">
              <w:rPr>
                <w:szCs w:val="19"/>
              </w:rPr>
              <w:t xml:space="preserve">Prudká, Š. </w:t>
            </w:r>
            <w:r w:rsidRPr="003973C0">
              <w:rPr>
                <w:i/>
                <w:szCs w:val="19"/>
              </w:rPr>
              <w:t>Sociální služby pro seniory vkontextu sociální politiky</w:t>
            </w:r>
            <w:r w:rsidRPr="003973C0">
              <w:rPr>
                <w:szCs w:val="19"/>
              </w:rPr>
              <w:t>. Praha: Wolters Kluwer, 2015.</w:t>
            </w:r>
          </w:p>
          <w:p w:rsidR="007F0D23" w:rsidRPr="003973C0" w:rsidRDefault="007F0D23" w:rsidP="00527D68">
            <w:pPr>
              <w:jc w:val="both"/>
              <w:rPr>
                <w:szCs w:val="19"/>
              </w:rPr>
            </w:pPr>
            <w:r w:rsidRPr="003973C0">
              <w:rPr>
                <w:szCs w:val="19"/>
              </w:rPr>
              <w:t xml:space="preserve">Sirovátka, T. </w:t>
            </w:r>
            <w:r w:rsidRPr="003973C0">
              <w:rPr>
                <w:i/>
                <w:szCs w:val="19"/>
              </w:rPr>
              <w:t>Rodina, zaměstnání a sociální politika.</w:t>
            </w:r>
            <w:r w:rsidRPr="003973C0">
              <w:rPr>
                <w:szCs w:val="19"/>
              </w:rPr>
              <w:t xml:space="preserve"> Brno: FSS, 2006.</w:t>
            </w:r>
          </w:p>
          <w:p w:rsidR="007F0D23" w:rsidRPr="003973C0" w:rsidRDefault="007F0D23" w:rsidP="00527D68">
            <w:pPr>
              <w:jc w:val="both"/>
              <w:rPr>
                <w:szCs w:val="19"/>
              </w:rPr>
            </w:pPr>
            <w:r w:rsidRPr="003973C0">
              <w:rPr>
                <w:szCs w:val="19"/>
              </w:rPr>
              <w:t xml:space="preserve">Tomeš, I. </w:t>
            </w:r>
            <w:r w:rsidRPr="003973C0">
              <w:rPr>
                <w:i/>
                <w:szCs w:val="19"/>
              </w:rPr>
              <w:t>Obory sociální politiky.</w:t>
            </w:r>
            <w:r w:rsidRPr="003973C0">
              <w:rPr>
                <w:szCs w:val="19"/>
              </w:rPr>
              <w:t xml:space="preserve"> Praha: Portál, 2011.</w:t>
            </w:r>
          </w:p>
          <w:p w:rsidR="007F0D23" w:rsidRPr="003973C0" w:rsidRDefault="007F0D23" w:rsidP="00527D68">
            <w:pPr>
              <w:jc w:val="both"/>
              <w:rPr>
                <w:b/>
                <w:szCs w:val="19"/>
              </w:rPr>
            </w:pPr>
            <w:r w:rsidRPr="003973C0">
              <w:rPr>
                <w:b/>
                <w:szCs w:val="19"/>
              </w:rPr>
              <w:t>Doporučená literatura</w:t>
            </w:r>
          </w:p>
          <w:p w:rsidR="007F0D23" w:rsidRPr="003973C0" w:rsidRDefault="007F0D23" w:rsidP="00527D68">
            <w:pPr>
              <w:jc w:val="both"/>
              <w:rPr>
                <w:szCs w:val="19"/>
              </w:rPr>
            </w:pPr>
            <w:r w:rsidRPr="003973C0">
              <w:rPr>
                <w:szCs w:val="19"/>
              </w:rPr>
              <w:t xml:space="preserve">Čevela, R. </w:t>
            </w:r>
            <w:r w:rsidRPr="003973C0">
              <w:rPr>
                <w:i/>
                <w:szCs w:val="19"/>
              </w:rPr>
              <w:t>Sociální gerontologie: východiska ke zdravotní politice a podpoře zdraví ve stáří.</w:t>
            </w:r>
            <w:r w:rsidRPr="003973C0">
              <w:rPr>
                <w:szCs w:val="19"/>
              </w:rPr>
              <w:t xml:space="preserve"> Praha: Grada, 2014.</w:t>
            </w:r>
          </w:p>
          <w:p w:rsidR="007F0D23" w:rsidRPr="003973C0" w:rsidRDefault="007F0D23" w:rsidP="00527D68">
            <w:pPr>
              <w:jc w:val="both"/>
              <w:rPr>
                <w:szCs w:val="19"/>
              </w:rPr>
            </w:pPr>
            <w:r w:rsidRPr="003973C0">
              <w:rPr>
                <w:szCs w:val="19"/>
              </w:rPr>
              <w:t xml:space="preserve">Keller, J. </w:t>
            </w:r>
            <w:r w:rsidRPr="003973C0">
              <w:rPr>
                <w:i/>
                <w:szCs w:val="19"/>
              </w:rPr>
              <w:t>Nová sociální rizika a proč se jim nevyhneme.</w:t>
            </w:r>
            <w:r w:rsidRPr="003973C0">
              <w:rPr>
                <w:szCs w:val="19"/>
              </w:rPr>
              <w:t xml:space="preserve"> Praha: Sociologické nakladatelství (SLON), 2011. </w:t>
            </w:r>
          </w:p>
          <w:p w:rsidR="007F0D23" w:rsidRPr="003973C0" w:rsidRDefault="007F0D23" w:rsidP="00527D68">
            <w:pPr>
              <w:jc w:val="both"/>
              <w:rPr>
                <w:szCs w:val="19"/>
              </w:rPr>
            </w:pPr>
            <w:r w:rsidRPr="003973C0">
              <w:rPr>
                <w:szCs w:val="19"/>
              </w:rPr>
              <w:t xml:space="preserve">Poláková, O. </w:t>
            </w:r>
            <w:r w:rsidRPr="003973C0">
              <w:rPr>
                <w:i/>
                <w:szCs w:val="19"/>
              </w:rPr>
              <w:t>Bydlení a bytová politika.</w:t>
            </w:r>
            <w:r w:rsidRPr="003973C0">
              <w:rPr>
                <w:szCs w:val="19"/>
              </w:rPr>
              <w:t xml:space="preserve"> Praha: Ekopress, 2006.</w:t>
            </w:r>
          </w:p>
          <w:p w:rsidR="007F0D23" w:rsidRPr="00BA19D7" w:rsidRDefault="007F0D23" w:rsidP="00527D68">
            <w:pPr>
              <w:jc w:val="both"/>
              <w:rPr>
                <w:sz w:val="19"/>
                <w:szCs w:val="19"/>
              </w:rPr>
            </w:pPr>
            <w:r w:rsidRPr="003973C0">
              <w:rPr>
                <w:szCs w:val="19"/>
              </w:rPr>
              <w:t xml:space="preserve">Smutek, M. </w:t>
            </w:r>
            <w:r w:rsidR="003973C0">
              <w:rPr>
                <w:i/>
                <w:szCs w:val="19"/>
              </w:rPr>
              <w:t>Modely rod</w:t>
            </w:r>
            <w:r w:rsidRPr="003973C0">
              <w:rPr>
                <w:i/>
                <w:szCs w:val="19"/>
              </w:rPr>
              <w:t>inných politik a teorie implementace ve veřejné politice.</w:t>
            </w:r>
            <w:r w:rsidRPr="003973C0">
              <w:rPr>
                <w:szCs w:val="19"/>
              </w:rPr>
              <w:t xml:space="preserve"> Hradec Králové: Gaudeamus, 2015</w:t>
            </w:r>
            <w:r w:rsidRPr="00D16849">
              <w:rPr>
                <w:sz w:val="19"/>
                <w:szCs w:val="19"/>
              </w:rPr>
              <w:t>.</w:t>
            </w:r>
          </w:p>
        </w:tc>
      </w:tr>
    </w:tbl>
    <w:p w:rsidR="007F0D23" w:rsidRDefault="007F0D23" w:rsidP="007F0D2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Sociální komunikace</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rsidRPr="005A546C">
              <w:t>2./</w:t>
            </w:r>
            <w:r>
              <w:t>Z</w:t>
            </w:r>
            <w:r w:rsidRPr="005A546C">
              <w:t>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6F62E0">
            <w:pPr>
              <w:jc w:val="both"/>
            </w:pPr>
            <w:r>
              <w:t xml:space="preserve">Klasifikovaný zápočet ústní </w:t>
            </w:r>
            <w:del w:id="167" w:author="*" w:date="2018-05-28T13:35:00Z">
              <w:r w:rsidDel="006F62E0">
                <w:delText xml:space="preserve">nebo písemnou </w:delText>
              </w:r>
            </w:del>
            <w:r>
              <w:t>formou. Vypracování osobního portfolia a jeho prezentace.</w:t>
            </w:r>
          </w:p>
        </w:tc>
      </w:tr>
      <w:tr w:rsidR="007F0D23" w:rsidTr="00527D68">
        <w:trPr>
          <w:trHeight w:val="264"/>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 xml:space="preserve"> </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296"/>
        </w:trPr>
        <w:tc>
          <w:tcPr>
            <w:tcW w:w="9855" w:type="dxa"/>
            <w:gridSpan w:val="8"/>
            <w:tcBorders>
              <w:top w:val="nil"/>
            </w:tcBorders>
          </w:tcPr>
          <w:p w:rsidR="007F0D23" w:rsidRDefault="007F0D23" w:rsidP="00527D68">
            <w:pPr>
              <w:jc w:val="both"/>
            </w:pPr>
            <w:r>
              <w:t>Mgr. Eva Šalenová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Default="007F0D23" w:rsidP="00527D68">
            <w:pPr>
              <w:jc w:val="both"/>
            </w:pPr>
            <w:r>
              <w:t xml:space="preserve">Cílem předmětu je rozvoj znalostí a dovedností v oblasti komunikace (produktivních i receptivních), uplatnitelných </w:t>
            </w:r>
            <w:r w:rsidR="00D14081">
              <w:br/>
            </w:r>
            <w:r>
              <w:t xml:space="preserve">v profesních i dalších životních situacích. Děje se tak prostřednictvím vlastní aktivity sdílené s ostatními, prožitku </w:t>
            </w:r>
            <w:r w:rsidR="00D14081">
              <w:br/>
            </w:r>
            <w:r>
              <w:t>a sebereflexe.</w:t>
            </w:r>
          </w:p>
          <w:p w:rsidR="007F0D23" w:rsidRPr="00EE2E11" w:rsidRDefault="007F0D23" w:rsidP="00527D68">
            <w:pPr>
              <w:tabs>
                <w:tab w:val="left" w:pos="2025"/>
              </w:tabs>
              <w:jc w:val="both"/>
            </w:pPr>
            <w:r w:rsidRPr="00EE2E11">
              <w:rPr>
                <w:b/>
              </w:rPr>
              <w:t>Obsah předmětu</w:t>
            </w:r>
            <w:r>
              <w:rPr>
                <w:b/>
              </w:rPr>
              <w:tab/>
            </w:r>
          </w:p>
          <w:p w:rsidR="007F0D23" w:rsidRDefault="007F0D23" w:rsidP="00527D68">
            <w:r>
              <w:t>Analýza verbální komunikace.</w:t>
            </w:r>
            <w:r>
              <w:br/>
              <w:t>Vztah myšlení a jazyka.</w:t>
            </w:r>
            <w:r>
              <w:br/>
              <w:t>Neverbální komunikace, interpretace neverbálních signálů.</w:t>
            </w:r>
          </w:p>
          <w:p w:rsidR="007F0D23" w:rsidRPr="00EE2E11" w:rsidRDefault="007F0D23" w:rsidP="00527D68">
            <w:r>
              <w:t>Kulturní a genderové aspekty komunikace.</w:t>
            </w:r>
            <w:r>
              <w:br/>
              <w:t>Základní charakteristika zdravé komunikace.</w:t>
            </w:r>
            <w:r>
              <w:br/>
              <w:t>Asertivní komunikace.</w:t>
            </w:r>
            <w:r>
              <w:br/>
              <w:t>Poruchy v komunikaci.</w:t>
            </w:r>
            <w:r>
              <w:br/>
              <w:t>Komunikace v pomáhajících profesích, komunikace v různých prostředích, skupinách.</w:t>
            </w:r>
            <w:r>
              <w:br/>
              <w:t>Komunikace jako prostředek zvládání konfliktních situací.</w:t>
            </w:r>
            <w:r>
              <w:br/>
              <w:t>Sebepoznání v oblasti komunikace.</w:t>
            </w:r>
            <w:r>
              <w:br/>
              <w:t>Virtuální komunikace.</w:t>
            </w:r>
          </w:p>
          <w:p w:rsidR="007F0D23" w:rsidRPr="00EE2E11" w:rsidRDefault="007F0D23" w:rsidP="00527D68">
            <w:pPr>
              <w:jc w:val="both"/>
              <w:rPr>
                <w:b/>
              </w:rPr>
            </w:pPr>
            <w:r w:rsidRPr="00EE2E11">
              <w:rPr>
                <w:b/>
              </w:rPr>
              <w:t>Výstupní kompetence</w:t>
            </w:r>
          </w:p>
          <w:p w:rsidR="007F0D23" w:rsidRDefault="007F0D23" w:rsidP="00527D68">
            <w:pPr>
              <w:jc w:val="both"/>
            </w:pPr>
            <w:r>
              <w:t>Student rozvíjí vlastní autentický řečový projev, rozumí vztahu mezi verbální a neverbální komunikací, rozvíjí své improvizační schopnosti. Dochází k lepšímu sebepoznání v oblasti verbální i neverbální komunikace, k rozvoji komunikačních kompetencí, jako je autenticita, aktivní naslouchání, poskytování zpětné vazby a zvládání konfliktů.</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1497"/>
        </w:trPr>
        <w:tc>
          <w:tcPr>
            <w:tcW w:w="9855" w:type="dxa"/>
            <w:gridSpan w:val="8"/>
            <w:tcBorders>
              <w:top w:val="nil"/>
            </w:tcBorders>
          </w:tcPr>
          <w:p w:rsidR="007F0D23" w:rsidRPr="00D14081" w:rsidRDefault="007F0D23" w:rsidP="00527D68">
            <w:pPr>
              <w:jc w:val="both"/>
              <w:rPr>
                <w:b/>
              </w:rPr>
            </w:pPr>
            <w:r w:rsidRPr="00D14081">
              <w:rPr>
                <w:b/>
              </w:rPr>
              <w:t>Povinná literatura</w:t>
            </w:r>
          </w:p>
          <w:p w:rsidR="007F0D23" w:rsidRPr="00D14081" w:rsidRDefault="007F0D23" w:rsidP="00527D68">
            <w:pPr>
              <w:jc w:val="both"/>
            </w:pPr>
            <w:r w:rsidRPr="00D14081">
              <w:t>Adair, J. E</w:t>
            </w:r>
            <w:r w:rsidRPr="00D14081">
              <w:rPr>
                <w:i/>
              </w:rPr>
              <w:t>. Efektivní komunikace</w:t>
            </w:r>
            <w:r w:rsidRPr="00D14081">
              <w:t>. Praha: Alfa Publishing, 2004.</w:t>
            </w:r>
          </w:p>
          <w:p w:rsidR="007F0D23" w:rsidRPr="00D14081" w:rsidRDefault="007F0D23" w:rsidP="00527D68">
            <w:pPr>
              <w:jc w:val="both"/>
            </w:pPr>
            <w:r w:rsidRPr="00D14081">
              <w:t xml:space="preserve">DeVito, J. A. </w:t>
            </w:r>
            <w:r w:rsidRPr="00D14081">
              <w:rPr>
                <w:i/>
              </w:rPr>
              <w:t>Základy mezilidské komunikace</w:t>
            </w:r>
            <w:r w:rsidRPr="00D14081">
              <w:t xml:space="preserve">. Praha: Grada Publishing, 2005. </w:t>
            </w:r>
          </w:p>
          <w:p w:rsidR="007F0D23" w:rsidRPr="00D14081" w:rsidRDefault="007F0D23" w:rsidP="00527D68">
            <w:pPr>
              <w:jc w:val="both"/>
            </w:pPr>
            <w:r w:rsidRPr="00D14081">
              <w:t>Mikuláštík, M</w:t>
            </w:r>
            <w:r w:rsidRPr="00D14081">
              <w:rPr>
                <w:i/>
              </w:rPr>
              <w:t>. Komunikační dovednosti v praxi.</w:t>
            </w:r>
            <w:r w:rsidRPr="00D14081">
              <w:t xml:space="preserve"> Praha: Grada, 2003.</w:t>
            </w:r>
          </w:p>
          <w:p w:rsidR="007F0D23" w:rsidRPr="00D14081" w:rsidRDefault="007F0D23" w:rsidP="00527D68">
            <w:r w:rsidRPr="00D14081">
              <w:t xml:space="preserve">Vybíral, Z. </w:t>
            </w:r>
            <w:r w:rsidRPr="00D14081">
              <w:rPr>
                <w:i/>
              </w:rPr>
              <w:t>Psychologie komunikace</w:t>
            </w:r>
            <w:r w:rsidRPr="00D14081">
              <w:t>. Praha: Portál, 2009.</w:t>
            </w:r>
          </w:p>
          <w:p w:rsidR="007F0D23" w:rsidRPr="00D14081" w:rsidRDefault="007F0D23" w:rsidP="00527D68">
            <w:r w:rsidRPr="00D14081">
              <w:t xml:space="preserve">Žantovská, I. </w:t>
            </w:r>
            <w:r w:rsidRPr="00D14081">
              <w:rPr>
                <w:i/>
              </w:rPr>
              <w:t>Rétorika a komunikace</w:t>
            </w:r>
            <w:r w:rsidRPr="00D14081">
              <w:t>. Praha: Dokořán, 2015.</w:t>
            </w:r>
          </w:p>
          <w:p w:rsidR="007F0D23" w:rsidRPr="00D14081" w:rsidRDefault="007F0D23" w:rsidP="00527D68">
            <w:pPr>
              <w:jc w:val="both"/>
              <w:rPr>
                <w:b/>
              </w:rPr>
            </w:pPr>
            <w:r w:rsidRPr="00D14081">
              <w:rPr>
                <w:b/>
              </w:rPr>
              <w:t>Doporučená literatura</w:t>
            </w:r>
          </w:p>
          <w:p w:rsidR="007F0D23" w:rsidRPr="00D14081" w:rsidRDefault="007F0D23" w:rsidP="00527D68">
            <w:pPr>
              <w:jc w:val="both"/>
            </w:pPr>
            <w:r w:rsidRPr="00D14081">
              <w:t xml:space="preserve">Kohout, J. </w:t>
            </w:r>
            <w:r w:rsidRPr="00D14081">
              <w:rPr>
                <w:i/>
              </w:rPr>
              <w:t>Rétorika: umění mluvit a jednat s lidmi</w:t>
            </w:r>
            <w:r w:rsidRPr="00D14081">
              <w:t>. Praha: Management Press, 2002.</w:t>
            </w:r>
          </w:p>
          <w:p w:rsidR="007F0D23" w:rsidRPr="00D14081" w:rsidRDefault="007F0D23" w:rsidP="00527D68">
            <w:pPr>
              <w:jc w:val="both"/>
            </w:pPr>
            <w:r w:rsidRPr="00D14081">
              <w:rPr>
                <w:bCs/>
                <w:kern w:val="36"/>
              </w:rPr>
              <w:t xml:space="preserve">Kolektiv autorů. Piňos, T. (překlad). </w:t>
            </w:r>
            <w:r w:rsidRPr="00D14081">
              <w:rPr>
                <w:bCs/>
                <w:i/>
                <w:kern w:val="36"/>
              </w:rPr>
              <w:t>O komunikaci:</w:t>
            </w:r>
            <w:r w:rsidRPr="00D14081">
              <w:rPr>
                <w:bCs/>
                <w:kern w:val="36"/>
              </w:rPr>
              <w:t> </w:t>
            </w:r>
            <w:r w:rsidRPr="00D14081">
              <w:rPr>
                <w:bCs/>
                <w:i/>
                <w:iCs/>
                <w:kern w:val="36"/>
              </w:rPr>
              <w:t xml:space="preserve">10 nejlepších příspěvků z Harvard Busines. </w:t>
            </w:r>
            <w:r w:rsidRPr="00D14081">
              <w:rPr>
                <w:bCs/>
                <w:iCs/>
                <w:kern w:val="36"/>
              </w:rPr>
              <w:t>Praha: Management Press, 2017</w:t>
            </w:r>
            <w:r w:rsidRPr="00D14081">
              <w:rPr>
                <w:bCs/>
                <w:i/>
                <w:iCs/>
                <w:kern w:val="36"/>
              </w:rPr>
              <w:t xml:space="preserve">.  </w:t>
            </w:r>
          </w:p>
          <w:p w:rsidR="007F0D23" w:rsidRPr="00D14081" w:rsidRDefault="007F0D23" w:rsidP="00527D68">
            <w:r w:rsidRPr="00D14081">
              <w:t xml:space="preserve">Plaňava, I. </w:t>
            </w:r>
            <w:r w:rsidRPr="00D14081">
              <w:rPr>
                <w:i/>
              </w:rPr>
              <w:t>Průvodce mezilidskou komunikací: přístupy, dovednosti, poruchy</w:t>
            </w:r>
            <w:r w:rsidRPr="00D14081">
              <w:t>. Praha: Grada, 2005.</w:t>
            </w:r>
          </w:p>
          <w:p w:rsidR="007F0D23" w:rsidRPr="00D14081" w:rsidRDefault="007F0D23" w:rsidP="00527D68">
            <w:pPr>
              <w:jc w:val="both"/>
            </w:pPr>
            <w:r w:rsidRPr="00D14081">
              <w:t xml:space="preserve">Pokorná, A. </w:t>
            </w:r>
            <w:r w:rsidRPr="00D14081">
              <w:rPr>
                <w:i/>
              </w:rPr>
              <w:t>Komunikace se seniory</w:t>
            </w:r>
            <w:r w:rsidRPr="00D14081">
              <w:t>. Praha: Grada, 2010.</w:t>
            </w:r>
          </w:p>
          <w:p w:rsidR="007F0D23" w:rsidRPr="00D14081" w:rsidRDefault="007F0D23" w:rsidP="00527D68">
            <w:pPr>
              <w:jc w:val="both"/>
            </w:pPr>
            <w:r w:rsidRPr="00D14081">
              <w:t xml:space="preserve">Tegze, O. </w:t>
            </w:r>
            <w:r w:rsidRPr="00D14081">
              <w:rPr>
                <w:i/>
              </w:rPr>
              <w:t>Neverbální komunikace: co vám prozradí lidské chování a jednání a jak toho využít.</w:t>
            </w:r>
            <w:r w:rsidRPr="00D14081">
              <w:t xml:space="preserve"> Brno: ComputerPress, 2003.</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3C05CB">
      <w:pPr>
        <w:spacing w:after="200" w:line="27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Anglický jazyk 4</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2./LS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w:t>
            </w:r>
            <w:r w:rsidRPr="00101A08">
              <w:t>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3C05CB">
            <w:pPr>
              <w:jc w:val="both"/>
            </w:pPr>
            <w:r>
              <w:t xml:space="preserve">Zkouška, aktivní účast na semináři, prezence 80%, plnění zadaných </w:t>
            </w:r>
            <w:r w:rsidR="003C05CB">
              <w:t>úkolů</w:t>
            </w:r>
            <w:r>
              <w:t xml:space="preserve"> </w:t>
            </w:r>
            <w:r w:rsidR="003C05CB">
              <w:br/>
            </w:r>
            <w:r>
              <w:t>v Moodle, prezentace vybrané</w:t>
            </w:r>
            <w:r w:rsidR="003C05CB">
              <w:t>ho</w:t>
            </w:r>
            <w:r>
              <w:t xml:space="preserve"> téma</w:t>
            </w:r>
            <w:r w:rsidR="003C05CB">
              <w:t>tu.</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 xml:space="preserve"> </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et Mgr. Kristýna Kozubíková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Default="007F0D23" w:rsidP="00527D68">
            <w:pPr>
              <w:jc w:val="both"/>
            </w:pPr>
            <w:r>
              <w:t xml:space="preserve">Kurz je koncipován tak, aby prohloubil znalosti studentů získané na střední škole a zároveň došlo k osvojení nových jazykových kompetencí na úrovni středně pokročilý. Důraz je kladen na praktické komunikativní situace a funkční jazyk. </w:t>
            </w:r>
          </w:p>
          <w:p w:rsidR="007F0D23" w:rsidRPr="00D82981" w:rsidRDefault="007F0D23" w:rsidP="00527D68">
            <w:pPr>
              <w:jc w:val="both"/>
            </w:pPr>
            <w:r>
              <w:t>Kurz rozvíjí dané jazykové dovednosti: poslech, mluvení, čtení a psaní. Obecný jazyk je rozvíjen na základě probíraných učebnic, je však rozšiřován různými doplňujícími materiály.</w:t>
            </w:r>
            <w:r w:rsidR="003C05CB">
              <w:t xml:space="preserve"> </w:t>
            </w:r>
            <w:r>
              <w:t>Studenti jsou systematicky vedeni k domácí práci a samostudiu. Kurz je podložen e-learningovým kurzem v Moodle.</w:t>
            </w:r>
            <w:r w:rsidR="003C05CB">
              <w:t xml:space="preserve"> </w:t>
            </w:r>
            <w:r>
              <w:t xml:space="preserve">Výstupní úroveň B1++/B2. </w:t>
            </w:r>
          </w:p>
          <w:p w:rsidR="007F0D23" w:rsidRPr="00447D7F" w:rsidRDefault="007F0D23" w:rsidP="00527D68">
            <w:pPr>
              <w:jc w:val="both"/>
            </w:pPr>
            <w:r w:rsidRPr="00447D7F">
              <w:rPr>
                <w:b/>
              </w:rPr>
              <w:t>Obsah předmětu</w:t>
            </w:r>
          </w:p>
          <w:p w:rsidR="007F0D23" w:rsidRDefault="007F0D23" w:rsidP="00527D68">
            <w:pPr>
              <w:jc w:val="both"/>
            </w:pPr>
            <w:r w:rsidRPr="00A505DD">
              <w:t>Obsahová náplň předmětu vychází z učebnice</w:t>
            </w:r>
            <w:r>
              <w:t xml:space="preserve"> Oxford Navigate B1+ lekcí 10-12:</w:t>
            </w:r>
          </w:p>
          <w:p w:rsidR="007F0D23" w:rsidRDefault="007F0D23" w:rsidP="00527D68">
            <w:pPr>
              <w:jc w:val="both"/>
            </w:pPr>
            <w:r>
              <w:t>Gramatické jevy:</w:t>
            </w:r>
          </w:p>
          <w:p w:rsidR="007F0D23" w:rsidRDefault="007F0D23" w:rsidP="00527D68">
            <w:pPr>
              <w:jc w:val="both"/>
            </w:pPr>
            <w:r>
              <w:t>Trpný rod.</w:t>
            </w:r>
          </w:p>
          <w:p w:rsidR="007F0D23" w:rsidRDefault="007F0D23" w:rsidP="00527D68">
            <w:pPr>
              <w:jc w:val="both"/>
            </w:pPr>
            <w:r>
              <w:t>Členy a/an, the.</w:t>
            </w:r>
          </w:p>
          <w:p w:rsidR="007F0D23" w:rsidRDefault="007F0D23" w:rsidP="00527D68">
            <w:pPr>
              <w:jc w:val="both"/>
            </w:pPr>
            <w:r>
              <w:t>3. kondicionál.</w:t>
            </w:r>
          </w:p>
          <w:p w:rsidR="007F0D23" w:rsidRDefault="007F0D23" w:rsidP="00527D68">
            <w:pPr>
              <w:jc w:val="both"/>
            </w:pPr>
            <w:r>
              <w:t>Should/ shouldn't have.</w:t>
            </w:r>
          </w:p>
          <w:p w:rsidR="007F0D23" w:rsidRDefault="007F0D23" w:rsidP="00527D68">
            <w:pPr>
              <w:jc w:val="both"/>
            </w:pPr>
            <w:r>
              <w:t>Nepřímá řeč a nepřímé otázky.</w:t>
            </w:r>
          </w:p>
          <w:p w:rsidR="007F0D23" w:rsidRDefault="007F0D23" w:rsidP="00527D68">
            <w:pPr>
              <w:jc w:val="both"/>
            </w:pPr>
            <w:r>
              <w:t>Slovní zásoba:</w:t>
            </w:r>
          </w:p>
          <w:p w:rsidR="007F0D23" w:rsidRDefault="007F0D23" w:rsidP="00527D68">
            <w:pPr>
              <w:jc w:val="both"/>
            </w:pPr>
            <w:r>
              <w:t>Business, sporty, fráze s "take" a "have", zločin, chování na sociálních sítích, slova s více významy, reklamy, předložky</w:t>
            </w:r>
          </w:p>
          <w:p w:rsidR="007F0D23" w:rsidRDefault="007F0D23" w:rsidP="00527D68">
            <w:pPr>
              <w:jc w:val="both"/>
            </w:pPr>
            <w:r>
              <w:t>Součástí semináře je rozbor odborných textů a prezentace vycházejících z témat: společnost, sociální práce, multikulturalismus a etnicita, rasimus, lidská práva, osoby s postižením.</w:t>
            </w:r>
          </w:p>
          <w:p w:rsidR="007F0D23" w:rsidRPr="00AB0288" w:rsidRDefault="007F0D23" w:rsidP="00527D68">
            <w:pPr>
              <w:jc w:val="both"/>
              <w:rPr>
                <w:b/>
              </w:rPr>
            </w:pPr>
            <w:r w:rsidRPr="00AB0288">
              <w:rPr>
                <w:b/>
              </w:rPr>
              <w:t>Výstupní kompetence</w:t>
            </w:r>
          </w:p>
          <w:p w:rsidR="007F0D23" w:rsidRDefault="007F0D23" w:rsidP="00527D68">
            <w:pPr>
              <w:jc w:val="both"/>
            </w:pPr>
            <w:r>
              <w:t>Student je schopen používa</w:t>
            </w:r>
            <w:r w:rsidRPr="00070414">
              <w:t>t získané jazykové kompetence v situacích</w:t>
            </w:r>
            <w:r>
              <w:t>:</w:t>
            </w:r>
            <w:r w:rsidRPr="00070414">
              <w:t xml:space="preserve"> práce, </w:t>
            </w:r>
            <w:r>
              <w:t>zločin</w:t>
            </w:r>
            <w:r w:rsidRPr="00070414">
              <w:t xml:space="preserve">, </w:t>
            </w:r>
            <w:r>
              <w:t>reklamy</w:t>
            </w:r>
            <w:r w:rsidRPr="00070414">
              <w:t>, atd. Chápe jazykové zákonitosti a umí pracovat s autentickými materiály (např. text, poslech, mluvené slovo) dané úrovně a na ně adekvátně reagovat</w:t>
            </w:r>
            <w:ins w:id="168" w:author="*" w:date="2018-05-21T07:42:00Z">
              <w:r w:rsidR="00CF16EF">
                <w:t xml:space="preserve"> dle B1++/B2 SERR/CEFR.</w:t>
              </w:r>
            </w:ins>
            <w:del w:id="169" w:author="*" w:date="2018-05-21T07:42:00Z">
              <w:r w:rsidRPr="00070414" w:rsidDel="00CF16EF">
                <w:delText>.</w:delText>
              </w:r>
            </w:del>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3C05CB" w:rsidRDefault="007F0D23" w:rsidP="00527D68">
            <w:pPr>
              <w:jc w:val="both"/>
            </w:pPr>
            <w:r w:rsidRPr="003C05CB">
              <w:t xml:space="preserve">Alden, E. </w:t>
            </w:r>
            <w:r w:rsidRPr="003C05CB">
              <w:rPr>
                <w:i/>
              </w:rPr>
              <w:t>NavigateB1+ Intermediate Workbook with Key.</w:t>
            </w:r>
            <w:r w:rsidRPr="003C05CB">
              <w:t xml:space="preserve"> Oxford: Oxford University press, 2015.</w:t>
            </w:r>
          </w:p>
          <w:p w:rsidR="007F0D23" w:rsidRPr="003C05CB" w:rsidRDefault="007F0D23" w:rsidP="00527D68">
            <w:pPr>
              <w:jc w:val="both"/>
            </w:pPr>
            <w:r w:rsidRPr="003C05CB">
              <w:t xml:space="preserve">Cough, C. </w:t>
            </w:r>
            <w:r w:rsidRPr="003C05CB">
              <w:rPr>
                <w:i/>
              </w:rPr>
              <w:t>English Vocabulary Organizer</w:t>
            </w:r>
            <w:r w:rsidRPr="003C05CB">
              <w:t>. Hove: Language Teaching Publications, 2001.</w:t>
            </w:r>
          </w:p>
          <w:p w:rsidR="007F0D23" w:rsidRPr="003C05CB" w:rsidRDefault="007F0D23" w:rsidP="00527D68">
            <w:pPr>
              <w:jc w:val="both"/>
            </w:pPr>
            <w:r w:rsidRPr="003C05CB">
              <w:t xml:space="preserve">Hewings, M. </w:t>
            </w:r>
            <w:r w:rsidRPr="003C05CB">
              <w:rPr>
                <w:i/>
              </w:rPr>
              <w:t>Advanced Grammar in Use Third Edition</w:t>
            </w:r>
            <w:r w:rsidRPr="003C05CB">
              <w:t>. Cambridge: Cambridge University Press, 2013.</w:t>
            </w:r>
          </w:p>
          <w:p w:rsidR="007F0D23" w:rsidRPr="003C05CB" w:rsidRDefault="007F0D23" w:rsidP="00527D68">
            <w:pPr>
              <w:jc w:val="both"/>
            </w:pPr>
            <w:r w:rsidRPr="003C05CB">
              <w:t>McCarthy, M. English Vocabulary in Use Upper-Intermediate 2nd Edition. Cambridge: Cambridge University press, 1994.</w:t>
            </w:r>
          </w:p>
          <w:p w:rsidR="007F0D23" w:rsidRPr="003C05CB" w:rsidRDefault="007F0D23" w:rsidP="00527D68">
            <w:pPr>
              <w:jc w:val="both"/>
            </w:pPr>
            <w:r w:rsidRPr="003C05CB">
              <w:t xml:space="preserve">Murphy, R. </w:t>
            </w:r>
            <w:r w:rsidRPr="003C05CB">
              <w:rPr>
                <w:i/>
              </w:rPr>
              <w:t>English Grammar in Use 4th Edition</w:t>
            </w:r>
            <w:r w:rsidRPr="003C05CB">
              <w:t>. Cambridge: Cambridge university press, 2012.</w:t>
            </w:r>
          </w:p>
          <w:p w:rsidR="007F0D23" w:rsidRPr="003C05CB" w:rsidRDefault="007F0D23" w:rsidP="00527D68">
            <w:pPr>
              <w:jc w:val="both"/>
            </w:pPr>
            <w:r w:rsidRPr="003C05CB">
              <w:t xml:space="preserve">Roberts R. </w:t>
            </w:r>
            <w:r w:rsidRPr="003C05CB">
              <w:rPr>
                <w:i/>
              </w:rPr>
              <w:t>Navigate B1+ Intermediate Coursebook with video</w:t>
            </w:r>
            <w:r w:rsidRPr="003C05CB">
              <w:t>. Oxford: Oxford University press, 2015.</w:t>
            </w:r>
          </w:p>
          <w:p w:rsidR="007F0D23" w:rsidRPr="003C05CB" w:rsidRDefault="007F0D23" w:rsidP="00527D68">
            <w:pPr>
              <w:jc w:val="both"/>
              <w:rPr>
                <w:b/>
              </w:rPr>
            </w:pPr>
            <w:r w:rsidRPr="003C05CB">
              <w:rPr>
                <w:b/>
              </w:rPr>
              <w:t>Doporučená literatura</w:t>
            </w:r>
          </w:p>
          <w:p w:rsidR="007F0D23" w:rsidRPr="003C05CB" w:rsidRDefault="007F0D23" w:rsidP="00527D68">
            <w:pPr>
              <w:jc w:val="both"/>
            </w:pPr>
            <w:r w:rsidRPr="003C05CB">
              <w:t xml:space="preserve">Flower, J. </w:t>
            </w:r>
            <w:r w:rsidRPr="003C05CB">
              <w:rPr>
                <w:i/>
              </w:rPr>
              <w:t>Phrasal Verb Organizer with Mini-Dictionary</w:t>
            </w:r>
            <w:r w:rsidRPr="003C05CB">
              <w:t>. Hove: Language Teaching Publications, 1998.</w:t>
            </w:r>
          </w:p>
          <w:p w:rsidR="007F0D23" w:rsidRPr="003C05CB" w:rsidRDefault="007F0D23" w:rsidP="00527D68">
            <w:pPr>
              <w:jc w:val="both"/>
            </w:pPr>
            <w:r w:rsidRPr="003C05CB">
              <w:t xml:space="preserve">Mann, M. </w:t>
            </w:r>
            <w:r w:rsidRPr="003C05CB">
              <w:rPr>
                <w:i/>
              </w:rPr>
              <w:t>Destination B1 Grammar &amp; Vocabulary with Answer Key</w:t>
            </w:r>
            <w:r w:rsidRPr="003C05CB">
              <w:t>. MacMillan, 2007.</w:t>
            </w:r>
          </w:p>
          <w:p w:rsidR="007F0D23" w:rsidRPr="003C05CB" w:rsidRDefault="007F0D23" w:rsidP="00527D68">
            <w:r w:rsidRPr="003C05CB">
              <w:t xml:space="preserve">Wright, J. </w:t>
            </w:r>
            <w:r w:rsidRPr="003C05CB">
              <w:rPr>
                <w:i/>
              </w:rPr>
              <w:t>Idioms Organizer</w:t>
            </w:r>
            <w:r w:rsidRPr="003C05CB">
              <w:t>. Boston: Heinle, 2002.</w:t>
            </w:r>
          </w:p>
          <w:p w:rsidR="007F0D23" w:rsidRDefault="007F0D23" w:rsidP="00527D68">
            <w:r w:rsidRPr="003C05CB">
              <w:t xml:space="preserve">Wyatt, R. </w:t>
            </w:r>
            <w:r w:rsidRPr="003C05CB">
              <w:rPr>
                <w:i/>
              </w:rPr>
              <w:t>Check Your English Vocabulary For FCE+.</w:t>
            </w:r>
            <w:r w:rsidRPr="003C05CB">
              <w:t xml:space="preserve"> London: Bloomsbury, 2004.</w:t>
            </w:r>
          </w:p>
        </w:tc>
      </w:tr>
    </w:tbl>
    <w:p w:rsidR="007F0D23" w:rsidRDefault="007F0D23" w:rsidP="007F0D23"/>
    <w:p w:rsidR="007F0D23" w:rsidRDefault="007F0D23" w:rsidP="007F0D23"/>
    <w:p w:rsidR="007F0D23" w:rsidRDefault="007F0D23" w:rsidP="007F0D23"/>
    <w:p w:rsidR="007F0D23" w:rsidRDefault="007F0D23" w:rsidP="007F0D23">
      <w:pPr>
        <w:spacing w:after="200" w:line="276" w:lineRule="auto"/>
      </w:pPr>
      <w:r>
        <w:br w:type="page"/>
      </w:r>
    </w:p>
    <w:p w:rsidR="007F0D23" w:rsidRPr="00F82193" w:rsidRDefault="007F0D23" w:rsidP="007F0D23">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Metodologie 2</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rsidRPr="005A546C">
              <w:t>2./</w:t>
            </w:r>
            <w:r>
              <w:t>L</w:t>
            </w:r>
            <w:r w:rsidRPr="005A546C">
              <w:t>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F360F2" w:rsidP="00527D68">
            <w:pPr>
              <w:jc w:val="both"/>
            </w:pPr>
            <w:r>
              <w:t>14p + 14s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5</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6F62E0" w:rsidP="00527D68">
            <w:pPr>
              <w:jc w:val="both"/>
            </w:pPr>
            <w:ins w:id="170" w:author="*" w:date="2018-05-28T13:36:00Z">
              <w:r>
                <w:t>Prerekvizita: Metodologie 1</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6F62E0">
            <w:pPr>
              <w:jc w:val="both"/>
            </w:pPr>
            <w:r>
              <w:t xml:space="preserve">Zkouška </w:t>
            </w:r>
            <w:del w:id="171" w:author="*" w:date="2018-05-28T13:36:00Z">
              <w:r w:rsidDel="006F62E0">
                <w:delText xml:space="preserve">ústní nebo </w:delText>
              </w:r>
            </w:del>
            <w:r>
              <w:t xml:space="preserve">písemnou formou. Portfolio splněných úkolů zadávaných během semináře. Vypracování projektu výzkumu (projekt výzkumu </w:t>
            </w:r>
            <w:r w:rsidR="00F360F2">
              <w:br/>
            </w:r>
            <w:r>
              <w:t>je východiskem pro zpracování bakalářské práce).</w:t>
            </w:r>
          </w:p>
        </w:tc>
      </w:tr>
      <w:tr w:rsidR="007F0D23" w:rsidTr="00527D68">
        <w:trPr>
          <w:trHeight w:val="264"/>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Mgr. Karla Hrbáčková,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r>
              <w:t xml:space="preserve">Konzultace obsahu zadání písemné nebo ústní zkoušky, 100% přednášky. </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296"/>
        </w:trPr>
        <w:tc>
          <w:tcPr>
            <w:tcW w:w="9855" w:type="dxa"/>
            <w:gridSpan w:val="8"/>
            <w:tcBorders>
              <w:top w:val="nil"/>
            </w:tcBorders>
          </w:tcPr>
          <w:p w:rsidR="007F0D23" w:rsidRDefault="007F0D23" w:rsidP="00527D68">
            <w:pPr>
              <w:jc w:val="both"/>
            </w:pPr>
            <w:r>
              <w:t>Mgr. Jana Martincová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470AA5">
        <w:trPr>
          <w:trHeight w:val="2943"/>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D82981" w:rsidRDefault="007F0D23" w:rsidP="00527D68">
            <w:pPr>
              <w:jc w:val="both"/>
            </w:pPr>
            <w:r>
              <w:t xml:space="preserve">Předmět prohlubuje a rozšiřuje poznatky z </w:t>
            </w:r>
            <w:r w:rsidRPr="00B72646">
              <w:rPr>
                <w:i/>
              </w:rPr>
              <w:t>Metodologie1</w:t>
            </w:r>
            <w:r>
              <w:t>. Cílem předmětu je seznámit studenty s projektováním kvalitativního a kvantitativního výzkumu a realizací sociálně vědního výzkumu. Obsah předmětu se týká prioritně fáze analýzy výzkumných dat, obsahem studia je také postup exaktního sběru dat.</w:t>
            </w:r>
          </w:p>
          <w:p w:rsidR="007F0D23" w:rsidRDefault="007F0D23" w:rsidP="00527D68">
            <w:pPr>
              <w:jc w:val="both"/>
            </w:pPr>
            <w:r w:rsidRPr="00447D7F">
              <w:rPr>
                <w:b/>
              </w:rPr>
              <w:t>Obsah předmětu</w:t>
            </w:r>
          </w:p>
          <w:p w:rsidR="007F0D23" w:rsidRDefault="007F0D23" w:rsidP="00527D68">
            <w:pPr>
              <w:jc w:val="both"/>
            </w:pPr>
            <w:r>
              <w:t>Projektování kvalitativního a kvantitativního výzkumu.</w:t>
            </w:r>
          </w:p>
          <w:p w:rsidR="007F0D23" w:rsidRDefault="007F0D23" w:rsidP="00527D68">
            <w:pPr>
              <w:jc w:val="both"/>
            </w:pPr>
            <w:r>
              <w:t>Sběr dat.</w:t>
            </w:r>
          </w:p>
          <w:p w:rsidR="007F0D23" w:rsidRDefault="007F0D23" w:rsidP="00527D68">
            <w:pPr>
              <w:jc w:val="both"/>
            </w:pPr>
            <w:r>
              <w:t>Metody analýzy kvalitativních dat.</w:t>
            </w:r>
          </w:p>
          <w:p w:rsidR="007F0D23" w:rsidRDefault="007F0D23" w:rsidP="00527D68">
            <w:pPr>
              <w:jc w:val="both"/>
            </w:pPr>
            <w:r>
              <w:t>Zpracování kvantitativních dat.</w:t>
            </w:r>
          </w:p>
          <w:p w:rsidR="007F0D23" w:rsidRPr="00D82981" w:rsidRDefault="007F0D23" w:rsidP="00527D68">
            <w:pPr>
              <w:jc w:val="both"/>
            </w:pPr>
            <w:r>
              <w:t xml:space="preserve">Možnosti interpretace a využití výsledků výzkumu. </w:t>
            </w:r>
          </w:p>
          <w:p w:rsidR="007F0D23" w:rsidRPr="00AB0288" w:rsidRDefault="007F0D23" w:rsidP="00527D68">
            <w:pPr>
              <w:jc w:val="both"/>
              <w:rPr>
                <w:b/>
              </w:rPr>
            </w:pPr>
            <w:r w:rsidRPr="00AB0288">
              <w:rPr>
                <w:b/>
              </w:rPr>
              <w:t>Výstupní kompetence</w:t>
            </w:r>
          </w:p>
          <w:p w:rsidR="007F0D23" w:rsidRDefault="007F0D23" w:rsidP="00527D68">
            <w:pPr>
              <w:jc w:val="both"/>
            </w:pPr>
            <w:r>
              <w:t>Student je schopen naplánovat a realizovat empirický výzkum, ovládá základní metody zpracování a vyhodnocování získaných dat a je schopen dosažené výsledky adekvátně interpretovat.</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1497"/>
        </w:trPr>
        <w:tc>
          <w:tcPr>
            <w:tcW w:w="9855" w:type="dxa"/>
            <w:gridSpan w:val="8"/>
            <w:tcBorders>
              <w:top w:val="nil"/>
            </w:tcBorders>
          </w:tcPr>
          <w:p w:rsidR="007F0D23" w:rsidRPr="00470AA5" w:rsidRDefault="007F0D23" w:rsidP="00527D68">
            <w:pPr>
              <w:jc w:val="both"/>
              <w:rPr>
                <w:b/>
              </w:rPr>
            </w:pPr>
            <w:r w:rsidRPr="00470AA5">
              <w:rPr>
                <w:b/>
              </w:rPr>
              <w:t>Povinná literatura</w:t>
            </w:r>
          </w:p>
          <w:p w:rsidR="007F0D23" w:rsidRPr="00470AA5" w:rsidRDefault="007F0D23" w:rsidP="00527D68">
            <w:pPr>
              <w:jc w:val="both"/>
            </w:pPr>
            <w:r w:rsidRPr="00470AA5">
              <w:t xml:space="preserve">Hendl, J. </w:t>
            </w:r>
            <w:r w:rsidRPr="00470AA5">
              <w:rPr>
                <w:i/>
              </w:rPr>
              <w:t>Přehled statistických metod zpracovávání dat.</w:t>
            </w:r>
            <w:r w:rsidRPr="00470AA5">
              <w:t xml:space="preserve"> Praha: Portál, 2006.</w:t>
            </w:r>
          </w:p>
          <w:p w:rsidR="007F0D23" w:rsidRPr="00470AA5" w:rsidRDefault="007F0D23" w:rsidP="00527D68">
            <w:pPr>
              <w:jc w:val="both"/>
            </w:pPr>
            <w:r w:rsidRPr="00470AA5">
              <w:t xml:space="preserve">Hendl, J. </w:t>
            </w:r>
            <w:r w:rsidRPr="00470AA5">
              <w:rPr>
                <w:i/>
              </w:rPr>
              <w:t>Kvalitativní výzkum</w:t>
            </w:r>
            <w:r w:rsidRPr="00470AA5">
              <w:t>. Praha: Portál, 2005.</w:t>
            </w:r>
          </w:p>
          <w:p w:rsidR="007F0D23" w:rsidRPr="00470AA5" w:rsidRDefault="007F0D23" w:rsidP="00527D68">
            <w:pPr>
              <w:jc w:val="both"/>
            </w:pPr>
            <w:r w:rsidRPr="00470AA5">
              <w:t xml:space="preserve">Chráska, M. </w:t>
            </w:r>
            <w:r w:rsidRPr="00470AA5">
              <w:rPr>
                <w:i/>
              </w:rPr>
              <w:t>Metody pedagogického výzkumu</w:t>
            </w:r>
            <w:r w:rsidRPr="00470AA5">
              <w:t xml:space="preserve">: </w:t>
            </w:r>
            <w:r w:rsidRPr="00470AA5">
              <w:rPr>
                <w:i/>
              </w:rPr>
              <w:t>Základy kvantitativního výzkumu.</w:t>
            </w:r>
            <w:r w:rsidRPr="00470AA5">
              <w:t xml:space="preserve"> Praha: Grada, 2007.</w:t>
            </w:r>
          </w:p>
          <w:p w:rsidR="007F0D23" w:rsidRPr="00470AA5" w:rsidRDefault="007F0D23" w:rsidP="00527D68">
            <w:pPr>
              <w:jc w:val="both"/>
            </w:pPr>
            <w:r w:rsidRPr="00470AA5">
              <w:t xml:space="preserve">Miovský, M. </w:t>
            </w:r>
            <w:r w:rsidRPr="00470AA5">
              <w:rPr>
                <w:i/>
              </w:rPr>
              <w:t>Kvalitativní přístup a metody v psychologickém výzkumu</w:t>
            </w:r>
            <w:r w:rsidRPr="00470AA5">
              <w:t>. Praha: Grada, 2006.</w:t>
            </w:r>
          </w:p>
          <w:p w:rsidR="007F0D23" w:rsidRPr="00470AA5" w:rsidRDefault="007F0D23" w:rsidP="00527D68">
            <w:pPr>
              <w:jc w:val="both"/>
            </w:pPr>
            <w:r w:rsidRPr="00470AA5">
              <w:t xml:space="preserve">Punch, K. F. </w:t>
            </w:r>
            <w:r w:rsidRPr="00470AA5">
              <w:rPr>
                <w:i/>
              </w:rPr>
              <w:t>Základy kvantitativního šetření</w:t>
            </w:r>
            <w:r w:rsidRPr="00470AA5">
              <w:t>. Praha: Portál, 2008.</w:t>
            </w:r>
          </w:p>
          <w:p w:rsidR="007F0D23" w:rsidRPr="00470AA5" w:rsidRDefault="007F0D23" w:rsidP="00527D68">
            <w:pPr>
              <w:jc w:val="both"/>
            </w:pPr>
            <w:r w:rsidRPr="00470AA5">
              <w:t xml:space="preserve">Švaříček, R., Šeďová, K., a kol. </w:t>
            </w:r>
            <w:r w:rsidRPr="00470AA5">
              <w:rPr>
                <w:i/>
              </w:rPr>
              <w:t>Kvalitativní výzkum v pedagogických vědách</w:t>
            </w:r>
            <w:r w:rsidRPr="00470AA5">
              <w:t>. Praha: Portál, 2014.</w:t>
            </w:r>
          </w:p>
          <w:p w:rsidR="007F0D23" w:rsidRPr="00470AA5" w:rsidRDefault="007F0D23" w:rsidP="00527D68">
            <w:pPr>
              <w:jc w:val="both"/>
              <w:rPr>
                <w:b/>
              </w:rPr>
            </w:pPr>
            <w:r w:rsidRPr="00470AA5">
              <w:rPr>
                <w:b/>
              </w:rPr>
              <w:t>Doporučená literatura</w:t>
            </w:r>
          </w:p>
          <w:p w:rsidR="007F0D23" w:rsidRPr="00470AA5" w:rsidRDefault="007F0D23" w:rsidP="00527D68">
            <w:pPr>
              <w:jc w:val="both"/>
            </w:pPr>
            <w:r w:rsidRPr="00470AA5">
              <w:t xml:space="preserve">Maňák, J., Švec, V. (eds). </w:t>
            </w:r>
            <w:r w:rsidRPr="00470AA5">
              <w:rPr>
                <w:i/>
              </w:rPr>
              <w:t>Cesty pedagogického výzkumu</w:t>
            </w:r>
            <w:r w:rsidRPr="00470AA5">
              <w:t xml:space="preserve">. Brno: Paido, 2004. </w:t>
            </w:r>
          </w:p>
          <w:p w:rsidR="007F0D23" w:rsidRPr="00470AA5" w:rsidRDefault="007F0D23" w:rsidP="00527D68">
            <w:pPr>
              <w:jc w:val="both"/>
            </w:pPr>
            <w:r w:rsidRPr="00470AA5">
              <w:t xml:space="preserve">Reichel, J. </w:t>
            </w:r>
            <w:r w:rsidRPr="00470AA5">
              <w:rPr>
                <w:i/>
              </w:rPr>
              <w:t>Kapitoly metodologie sociálních výzkumů</w:t>
            </w:r>
            <w:r w:rsidRPr="00470AA5">
              <w:t>. Praha: Grada, 2009.</w:t>
            </w:r>
          </w:p>
          <w:p w:rsidR="007F0D23" w:rsidRPr="00EE2E11" w:rsidRDefault="007F0D23" w:rsidP="00527D68">
            <w:pPr>
              <w:jc w:val="both"/>
            </w:pPr>
            <w:r w:rsidRPr="00470AA5">
              <w:t xml:space="preserve">Švec, V., Hrbáčková, K. </w:t>
            </w:r>
            <w:r w:rsidRPr="00470AA5">
              <w:rPr>
                <w:i/>
              </w:rPr>
              <w:t>Průvodce metodologií pedagogického výzkumu</w:t>
            </w:r>
            <w:r w:rsidRPr="00470AA5">
              <w:t>. Zlín, UTB ve Zlíně, 2007.</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60054C">
      <w:pPr>
        <w:spacing w:after="200" w:line="27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Sociální pedagogika 2</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ZT</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r w:rsidRPr="00A55711">
              <w:t>2./LS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+ 14s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6F62E0" w:rsidP="00527D68">
            <w:pPr>
              <w:jc w:val="both"/>
            </w:pPr>
            <w:ins w:id="172" w:author="*" w:date="2018-05-28T13:36:00Z">
              <w:r>
                <w:t>Prerekvizita: Sociální pedagogika 1</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6F62E0">
            <w:pPr>
              <w:jc w:val="both"/>
            </w:pPr>
            <w:r>
              <w:t xml:space="preserve">Zkouška </w:t>
            </w:r>
            <w:del w:id="173" w:author="*" w:date="2018-05-28T13:36:00Z">
              <w:r w:rsidDel="006F62E0">
                <w:delText xml:space="preserve">ústní nebo </w:delText>
              </w:r>
            </w:del>
            <w:r>
              <w:t xml:space="preserve">písemnou formou. Portfolio splněných úkolů zadávaných během semináře. Vypracování a prezentování odborné eseje vztahující </w:t>
            </w:r>
            <w:r w:rsidR="0060054C">
              <w:br/>
            </w:r>
            <w:r>
              <w:t>se k sociálně pedagogické problematice.</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 xml:space="preserve">Mgr. Anna Petr Šafránková, Ph.D.  </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 xml:space="preserve">Mgr. Anna Petr Šafránková, Ph.D.  </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Pr="008978C8" w:rsidRDefault="007F0D23" w:rsidP="00527D68">
            <w:pPr>
              <w:jc w:val="both"/>
            </w:pPr>
            <w:r>
              <w:t xml:space="preserve">V návaznosti na studium předmětu Sociální pedagogika 1 rozšiřuje tento předmět teoretický a aplikační pohled </w:t>
            </w:r>
            <w:r w:rsidR="0060054C">
              <w:br/>
            </w:r>
            <w:r>
              <w:t>na sociální pedagogiku. Studenti jsou seznámeni s praktickým řešením problémových situací v sociálně pedagogické práci. Studenti získají</w:t>
            </w:r>
            <w:r w:rsidRPr="002D50C5">
              <w:t xml:space="preserve"> vědomosti a dovednost</w:t>
            </w:r>
            <w:r>
              <w:t>i jednotlivých oblastí sociální pedagogiky, které mohou jako absolventi oboru sociální pedagogiky</w:t>
            </w:r>
            <w:r w:rsidRPr="002D50C5">
              <w:t xml:space="preserve"> uplatnit v praxi.</w:t>
            </w:r>
            <w:r w:rsidR="0060054C">
              <w:t xml:space="preserve"> </w:t>
            </w:r>
            <w:r w:rsidRPr="008C27D9">
              <w:t>Studenti jsou vedeni ke kritické reflexi osvojených poznatků</w:t>
            </w:r>
            <w:r>
              <w:t xml:space="preserve">. </w:t>
            </w:r>
            <w:r w:rsidRPr="00447D7F">
              <w:t>Seminář je založen na diskusi a schopnosti argumento</w:t>
            </w:r>
            <w:r>
              <w:t>vat a obhajovat své stanovisko.</w:t>
            </w:r>
          </w:p>
          <w:p w:rsidR="007F0D23" w:rsidRPr="00EE2E11" w:rsidRDefault="007F0D23" w:rsidP="00527D68">
            <w:pPr>
              <w:jc w:val="both"/>
            </w:pPr>
            <w:r w:rsidRPr="00EE2E11">
              <w:rPr>
                <w:b/>
              </w:rPr>
              <w:t>Obsah předmětu</w:t>
            </w:r>
          </w:p>
          <w:p w:rsidR="007F0D23" w:rsidRDefault="007F0D23" w:rsidP="00527D68">
            <w:pPr>
              <w:jc w:val="both"/>
            </w:pPr>
            <w:r>
              <w:t>Osobnost sociálního pedagoga, jeho dovednosti, kompetence a uplatnění. Profese sociálního pedagoga.</w:t>
            </w:r>
          </w:p>
          <w:p w:rsidR="007F0D23" w:rsidRDefault="007F0D23" w:rsidP="00527D68">
            <w:pPr>
              <w:jc w:val="both"/>
            </w:pPr>
            <w:r>
              <w:t>Komunikace v sociálně pedagogické práci.</w:t>
            </w:r>
          </w:p>
          <w:p w:rsidR="007F0D23" w:rsidRDefault="007F0D23" w:rsidP="00527D68">
            <w:pPr>
              <w:jc w:val="both"/>
            </w:pPr>
            <w:r>
              <w:t>Škola jako instituce a společenství, specifika spolupráce školního a rodinného prostředí. Specifika práce se žákovskou diverzitou.</w:t>
            </w:r>
          </w:p>
          <w:p w:rsidR="007F0D23" w:rsidRDefault="007F0D23" w:rsidP="00527D68">
            <w:pPr>
              <w:jc w:val="both"/>
            </w:pPr>
            <w:r>
              <w:t>Rizikové chování dětí a mládeže. Prevence rizikového chování dětí a mládeže (východiska a současné pojetí primární prevence – teoretický a koncepční rámec; tvorba a evaluace preventivních programů).</w:t>
            </w:r>
          </w:p>
          <w:p w:rsidR="007F0D23" w:rsidRDefault="007F0D23" w:rsidP="00527D68">
            <w:pPr>
              <w:jc w:val="both"/>
            </w:pPr>
            <w:r>
              <w:t>Sociálně pedagogická práce se seniory.</w:t>
            </w:r>
          </w:p>
          <w:p w:rsidR="007F0D23" w:rsidRDefault="007F0D23" w:rsidP="00527D68">
            <w:pPr>
              <w:jc w:val="both"/>
            </w:pPr>
            <w:r>
              <w:t>Zájmové vzdělávání a výchova ve volném čase.</w:t>
            </w:r>
          </w:p>
          <w:p w:rsidR="007F0D23" w:rsidRDefault="007F0D23" w:rsidP="00527D68">
            <w:pPr>
              <w:jc w:val="both"/>
            </w:pPr>
            <w:r>
              <w:t>Hromadné sdělovací prostředky (masmédia jako prostředek výchovy i manipulace, druhy a funkce masmédií).</w:t>
            </w:r>
          </w:p>
          <w:p w:rsidR="007F0D23" w:rsidRPr="00EE2E11" w:rsidRDefault="007F0D23" w:rsidP="00527D68">
            <w:pPr>
              <w:jc w:val="both"/>
              <w:rPr>
                <w:b/>
              </w:rPr>
            </w:pPr>
            <w:r w:rsidRPr="00EE2E11">
              <w:rPr>
                <w:b/>
              </w:rPr>
              <w:t>Výstupní kompetence</w:t>
            </w:r>
          </w:p>
          <w:p w:rsidR="007F0D23" w:rsidRDefault="007F0D23" w:rsidP="00527D68">
            <w:pPr>
              <w:jc w:val="both"/>
            </w:pPr>
            <w:r>
              <w:t>Student zná efektivní strategie komunikace v různých prostředích, zná specifika, přístupy a metody práce v heterogenním kolektivu, dokáže diagnostikovat rizikové chování a navrhnout efektivní preventivní program. Orientuje se v problematice výchovy ve volném čase a zájmovém vzdělání a dokáže kriticky přistupovat k problematice masmédií.</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60054C" w:rsidRDefault="007F0D23" w:rsidP="00527D68">
            <w:pPr>
              <w:jc w:val="both"/>
              <w:rPr>
                <w:b/>
              </w:rPr>
            </w:pPr>
            <w:r w:rsidRPr="0060054C">
              <w:rPr>
                <w:b/>
              </w:rPr>
              <w:t>Povinná literatura</w:t>
            </w:r>
          </w:p>
          <w:p w:rsidR="007F0D23" w:rsidRPr="0060054C" w:rsidRDefault="007F0D23" w:rsidP="00527D68">
            <w:pPr>
              <w:jc w:val="both"/>
            </w:pPr>
            <w:r w:rsidRPr="0060054C">
              <w:t xml:space="preserve">Bakošová, Z. </w:t>
            </w:r>
            <w:r w:rsidRPr="0060054C">
              <w:rPr>
                <w:i/>
              </w:rPr>
              <w:t>Sociálna pedagogika ako životná pomoc</w:t>
            </w:r>
            <w:r w:rsidRPr="0060054C">
              <w:t xml:space="preserve">. Bratislava: Public promotion, 2008. </w:t>
            </w:r>
          </w:p>
          <w:p w:rsidR="007F0D23" w:rsidRPr="0060054C" w:rsidRDefault="007F0D23" w:rsidP="00527D68">
            <w:r w:rsidRPr="0060054C">
              <w:t xml:space="preserve">Gillernová, I., Krejčová, L. </w:t>
            </w:r>
            <w:r w:rsidRPr="0060054C">
              <w:rPr>
                <w:i/>
              </w:rPr>
              <w:t>Sociální dovednosti ve škole</w:t>
            </w:r>
            <w:r w:rsidRPr="0060054C">
              <w:t>. Praha: Grada, 2012.</w:t>
            </w:r>
          </w:p>
          <w:p w:rsidR="007F0D23" w:rsidRPr="0060054C" w:rsidRDefault="007F0D23" w:rsidP="00527D68">
            <w:r w:rsidRPr="0060054C">
              <w:t xml:space="preserve">Hofbauer, B. </w:t>
            </w:r>
            <w:r w:rsidRPr="0060054C">
              <w:rPr>
                <w:i/>
              </w:rPr>
              <w:t xml:space="preserve">Děti, mládež a volný čas. </w:t>
            </w:r>
            <w:r w:rsidRPr="0060054C">
              <w:t>Praha: Portál, 2004.</w:t>
            </w:r>
          </w:p>
          <w:p w:rsidR="007F0D23" w:rsidRPr="0060054C" w:rsidRDefault="007F0D23" w:rsidP="00527D68">
            <w:pPr>
              <w:snapToGrid w:val="0"/>
              <w:jc w:val="both"/>
            </w:pPr>
            <w:r w:rsidRPr="0060054C">
              <w:t xml:space="preserve">Knotová, D. </w:t>
            </w:r>
            <w:r w:rsidRPr="0060054C">
              <w:rPr>
                <w:i/>
              </w:rPr>
              <w:t>Pedagogická dimenze volného času</w:t>
            </w:r>
            <w:r w:rsidRPr="0060054C">
              <w:t>. Brno: Paido, 2011</w:t>
            </w:r>
          </w:p>
          <w:p w:rsidR="007F0D23" w:rsidRPr="0060054C" w:rsidRDefault="007F0D23" w:rsidP="00527D68">
            <w:pPr>
              <w:snapToGrid w:val="0"/>
              <w:jc w:val="both"/>
            </w:pPr>
            <w:r w:rsidRPr="0060054C">
              <w:t xml:space="preserve">Kraus, B. </w:t>
            </w:r>
            <w:r w:rsidRPr="0060054C">
              <w:rPr>
                <w:i/>
              </w:rPr>
              <w:t>Základy sociální pedagogiky</w:t>
            </w:r>
            <w:r w:rsidRPr="0060054C">
              <w:t>. Praha: Portál, 2014.</w:t>
            </w:r>
          </w:p>
          <w:p w:rsidR="007F0D23" w:rsidRPr="0060054C" w:rsidRDefault="007F0D23" w:rsidP="00527D68">
            <w:pPr>
              <w:snapToGrid w:val="0"/>
              <w:jc w:val="both"/>
              <w:rPr>
                <w:lang w:eastAsia="ar-SA"/>
              </w:rPr>
            </w:pPr>
            <w:r w:rsidRPr="0060054C">
              <w:rPr>
                <w:lang w:eastAsia="ar-SA"/>
              </w:rPr>
              <w:t xml:space="preserve">Kraus, B., Poláčková V. a kol. </w:t>
            </w:r>
            <w:r w:rsidRPr="0060054C">
              <w:rPr>
                <w:i/>
                <w:lang w:eastAsia="ar-SA"/>
              </w:rPr>
              <w:t>Člověk – prostředí – výchova. K otázkám sociální pedagogiky</w:t>
            </w:r>
            <w:r w:rsidRPr="0060054C">
              <w:rPr>
                <w:lang w:eastAsia="ar-SA"/>
              </w:rPr>
              <w:t xml:space="preserve">. Brno: Paido, </w:t>
            </w:r>
            <w:r w:rsidRPr="0060054C">
              <w:t xml:space="preserve">2014. </w:t>
            </w:r>
          </w:p>
          <w:p w:rsidR="007F0D23" w:rsidRPr="0060054C" w:rsidRDefault="007F0D23" w:rsidP="00527D68">
            <w:r w:rsidRPr="0060054C">
              <w:t xml:space="preserve">Procházka, M. </w:t>
            </w:r>
            <w:r w:rsidRPr="0060054C">
              <w:rPr>
                <w:i/>
              </w:rPr>
              <w:t>Sociální pedagogika</w:t>
            </w:r>
            <w:r w:rsidRPr="0060054C">
              <w:t>. Praha: Grada, 2012.</w:t>
            </w:r>
          </w:p>
          <w:p w:rsidR="007F0D23" w:rsidRPr="0060054C" w:rsidRDefault="007F0D23" w:rsidP="00527D68">
            <w:pPr>
              <w:jc w:val="both"/>
              <w:rPr>
                <w:b/>
              </w:rPr>
            </w:pPr>
            <w:r w:rsidRPr="0060054C">
              <w:rPr>
                <w:b/>
              </w:rPr>
              <w:t>Doporučená literatura</w:t>
            </w:r>
          </w:p>
          <w:p w:rsidR="007F0D23" w:rsidRPr="0060054C" w:rsidRDefault="007F0D23" w:rsidP="00527D68">
            <w:r w:rsidRPr="0060054C">
              <w:t xml:space="preserve">Ainscow, M., Dyson, A., a Booth T. </w:t>
            </w:r>
            <w:r w:rsidRPr="0060054C">
              <w:rPr>
                <w:i/>
              </w:rPr>
              <w:t>Improvingschools, developinginclusion</w:t>
            </w:r>
            <w:r w:rsidRPr="0060054C">
              <w:t>. New York: Routledge, 2006.</w:t>
            </w:r>
          </w:p>
          <w:p w:rsidR="007F0D23" w:rsidRPr="0060054C" w:rsidRDefault="007F0D23" w:rsidP="00527D68">
            <w:pPr>
              <w:snapToGrid w:val="0"/>
              <w:jc w:val="both"/>
            </w:pPr>
            <w:r w:rsidRPr="0060054C">
              <w:t xml:space="preserve">Kolář, M. </w:t>
            </w:r>
            <w:r w:rsidRPr="0060054C">
              <w:rPr>
                <w:i/>
              </w:rPr>
              <w:t>Nová cesta k léčbě šikany</w:t>
            </w:r>
            <w:r w:rsidRPr="0060054C">
              <w:t>. Praha: Portál, 2011.</w:t>
            </w:r>
          </w:p>
          <w:p w:rsidR="007F0D23" w:rsidRPr="0060054C" w:rsidRDefault="007F0D23" w:rsidP="00527D68">
            <w:r w:rsidRPr="0060054C">
              <w:t xml:space="preserve">Pávková, J., Hájek, B., Hofbauer, B. a kol. </w:t>
            </w:r>
            <w:r w:rsidRPr="0060054C">
              <w:rPr>
                <w:i/>
              </w:rPr>
              <w:t>Pedagogika volného času</w:t>
            </w:r>
            <w:r w:rsidRPr="0060054C">
              <w:t>. Praha, 2002.</w:t>
            </w:r>
          </w:p>
          <w:p w:rsidR="007F0D23" w:rsidRPr="0060054C" w:rsidRDefault="007F0D23" w:rsidP="00527D68">
            <w:pPr>
              <w:jc w:val="both"/>
            </w:pPr>
            <w:r w:rsidRPr="0060054C">
              <w:t xml:space="preserve">Stephens, P. </w:t>
            </w:r>
            <w:r w:rsidRPr="0060054C">
              <w:rPr>
                <w:i/>
              </w:rPr>
              <w:t>Social pedagogy: heart and head</w:t>
            </w:r>
            <w:r w:rsidRPr="0060054C">
              <w:t>. Bremen: Europäischer Hochschulverlag, 2013.</w:t>
            </w:r>
          </w:p>
          <w:p w:rsidR="007F0D23" w:rsidRDefault="007F0D23" w:rsidP="00527D68">
            <w:r w:rsidRPr="0060054C">
              <w:t xml:space="preserve">Suchá, J. a kol. </w:t>
            </w:r>
            <w:r w:rsidRPr="0060054C">
              <w:rPr>
                <w:i/>
              </w:rPr>
              <w:t>Hry a činnosti pro aktivní seniory</w:t>
            </w:r>
            <w:r w:rsidRPr="0060054C">
              <w:t xml:space="preserve">. Praha: Portál, 2013.Stephens, P. </w:t>
            </w:r>
            <w:r w:rsidRPr="0060054C">
              <w:rPr>
                <w:i/>
              </w:rPr>
              <w:t>Social pedagogy: heart and head</w:t>
            </w:r>
            <w:r w:rsidRPr="0060054C">
              <w:t>. Bremen: EuropäischerHochschulverlag, 2013.</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Sociální práce s rodinou a ohroženými dětmi</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r w:rsidRPr="00A55711">
              <w:t>2./LS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708AE" w:rsidP="00527D68">
            <w:pPr>
              <w:jc w:val="both"/>
            </w:pPr>
            <w:ins w:id="174" w:author="Zuzana Hrnčiříková" w:date="2018-05-26T16:20:00Z">
              <w:r>
                <w:t>Prerekvizita: Úvod do sociální práce</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rsidRPr="007C5EBD">
              <w:t>Klasifikovaný zápočet písemnou formou. Vypracování případové studie.</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Pr="00B97B0C" w:rsidRDefault="007F0D23" w:rsidP="00527D68">
            <w:r w:rsidRPr="00B97B0C">
              <w:t>doc. PhDr. Lenka Haburajová</w:t>
            </w:r>
            <w:r>
              <w:t xml:space="preserve"> </w:t>
            </w:r>
            <w:r w:rsidRPr="00B97B0C">
              <w:t>Ilavská,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60054C" w:rsidP="00527D68">
            <w:pPr>
              <w:jc w:val="both"/>
            </w:pPr>
            <w:r>
              <w:t>Hodnocení případových studií, konzultace pojetí a obsahu seminářů.</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r>
              <w:t>Mgr. Lucie Blaštíková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D82981" w:rsidRDefault="007F0D23" w:rsidP="00527D68">
            <w:pPr>
              <w:jc w:val="both"/>
            </w:pPr>
            <w:r w:rsidRPr="007C5EBD">
              <w:t xml:space="preserve">Cílem předmětu je seznámit studenty s fungováním systému sociálně právní ochrany dětí v ČR. Studenti jsou vedeni ke znalosti v oblasti rodinného práva a sociálně právní ochrany dětí, včetně osvojení schopností adekvátně vyhodnotit situaci rodiny a ohroženého dítěte. V rámci </w:t>
            </w:r>
            <w:r>
              <w:t>seminářů</w:t>
            </w:r>
            <w:r w:rsidRPr="007C5EBD">
              <w:t xml:space="preserve"> jsou seznámeni s teoretickými východisky, legislativou a metodikou v oblasti sociálně právní ochrany dětí. </w:t>
            </w:r>
            <w:r>
              <w:t>Seminář je dále zaměřen na modelování konkrétních situací.</w:t>
            </w:r>
          </w:p>
          <w:p w:rsidR="007F0D23" w:rsidRPr="00447D7F" w:rsidRDefault="007F0D23" w:rsidP="00527D68">
            <w:pPr>
              <w:jc w:val="both"/>
            </w:pPr>
            <w:r w:rsidRPr="00447D7F">
              <w:rPr>
                <w:b/>
              </w:rPr>
              <w:t>Obsah předmětu</w:t>
            </w:r>
          </w:p>
          <w:p w:rsidR="007F0D23" w:rsidRPr="007C5EBD" w:rsidRDefault="007F0D23" w:rsidP="00527D68">
            <w:pPr>
              <w:jc w:val="both"/>
            </w:pPr>
            <w:r w:rsidRPr="007C5EBD">
              <w:t>Rodina (definice, typologie, funkce).</w:t>
            </w:r>
          </w:p>
          <w:p w:rsidR="007F0D23" w:rsidRPr="007C5EBD" w:rsidRDefault="007F0D23" w:rsidP="00527D68">
            <w:pPr>
              <w:jc w:val="both"/>
            </w:pPr>
            <w:r w:rsidRPr="007C5EBD">
              <w:t>Rodina v různých situacích (rodina a domácí násilí, rodina v rozvodové situaci, rodina se závislým členem, aj.).</w:t>
            </w:r>
          </w:p>
          <w:p w:rsidR="007F0D23" w:rsidRPr="007C5EBD" w:rsidRDefault="007F0D23" w:rsidP="00527D68">
            <w:pPr>
              <w:jc w:val="both"/>
            </w:pPr>
            <w:r w:rsidRPr="007C5EBD">
              <w:t>Rodinné právo (analýza rodinného práva dle zákona č. 89/2012 Sb., občanský zákoník, vzpp).</w:t>
            </w:r>
          </w:p>
          <w:p w:rsidR="007F0D23" w:rsidRPr="007C5EBD" w:rsidRDefault="007F0D23" w:rsidP="00527D68">
            <w:pPr>
              <w:jc w:val="both"/>
            </w:pPr>
            <w:r w:rsidRPr="007C5EBD">
              <w:t>Sociálně právní ochrana dětí (analýza zákona č. 359/1999 Sb., o sociálně právní ochraně dětí, vzpp).</w:t>
            </w:r>
          </w:p>
          <w:p w:rsidR="007F0D23" w:rsidRPr="007C5EBD" w:rsidRDefault="007F0D23" w:rsidP="00527D68">
            <w:pPr>
              <w:jc w:val="both"/>
            </w:pPr>
            <w:r w:rsidRPr="007C5EBD">
              <w:t>Výchovná opatření.</w:t>
            </w:r>
          </w:p>
          <w:p w:rsidR="007F0D23" w:rsidRPr="007C5EBD" w:rsidRDefault="007F0D23" w:rsidP="00527D68">
            <w:pPr>
              <w:jc w:val="both"/>
            </w:pPr>
            <w:r w:rsidRPr="007C5EBD">
              <w:t>Standardy kvality sociálně právní ochrany.</w:t>
            </w:r>
          </w:p>
          <w:p w:rsidR="007F0D23" w:rsidRPr="007C5EBD" w:rsidRDefault="007F0D23" w:rsidP="00527D68">
            <w:pPr>
              <w:jc w:val="both"/>
            </w:pPr>
            <w:r w:rsidRPr="007C5EBD">
              <w:t>Syndrom CAN.</w:t>
            </w:r>
          </w:p>
          <w:p w:rsidR="007F0D23" w:rsidRPr="007C5EBD" w:rsidRDefault="007F0D23" w:rsidP="00527D68">
            <w:pPr>
              <w:jc w:val="both"/>
            </w:pPr>
            <w:r w:rsidRPr="007C5EBD">
              <w:t>Náhradní rodinná péče.</w:t>
            </w:r>
          </w:p>
          <w:p w:rsidR="007F0D23" w:rsidRPr="007C5EBD" w:rsidRDefault="007F0D23" w:rsidP="00527D68">
            <w:pPr>
              <w:jc w:val="both"/>
            </w:pPr>
            <w:r w:rsidRPr="007C5EBD">
              <w:t>Trestní odpovědnost dětí a mládeže.</w:t>
            </w:r>
          </w:p>
          <w:p w:rsidR="007F0D23" w:rsidRPr="007C5EBD" w:rsidRDefault="007F0D23" w:rsidP="00527D68">
            <w:pPr>
              <w:jc w:val="both"/>
            </w:pPr>
            <w:r w:rsidRPr="007C5EBD">
              <w:t>Vedení domácnosti (finanční gramotnost).</w:t>
            </w:r>
          </w:p>
          <w:p w:rsidR="007F0D23" w:rsidRPr="00D82981" w:rsidRDefault="007F0D23" w:rsidP="00527D68">
            <w:pPr>
              <w:jc w:val="both"/>
            </w:pPr>
            <w:r w:rsidRPr="007C5EBD">
              <w:t>Organizace při práci s ohroženým dítětem.</w:t>
            </w:r>
          </w:p>
          <w:p w:rsidR="007F0D23" w:rsidRPr="00AB0288" w:rsidRDefault="007F0D23" w:rsidP="00527D68">
            <w:pPr>
              <w:jc w:val="both"/>
              <w:rPr>
                <w:b/>
              </w:rPr>
            </w:pPr>
            <w:r w:rsidRPr="00AB0288">
              <w:rPr>
                <w:b/>
              </w:rPr>
              <w:t>Výstupní kompetence</w:t>
            </w:r>
          </w:p>
          <w:p w:rsidR="007F0D23" w:rsidRDefault="007F0D23" w:rsidP="00527D68">
            <w:pPr>
              <w:jc w:val="both"/>
            </w:pPr>
            <w:r w:rsidRPr="007B2FA8">
              <w:t>Student se orientuje v rodinném právu, ovládá legislativu v oblasti sociálně právní ochrany dětí a je schopen adekvátně vyhodnotit situaci rodiny dle platné metodiky. Zná základní charakteristiky trestní odpovědnosti dětí a mládeže. Dokáže popsat syndrom CAN a navrhnout způsoby jeho řešení. Zároveň dokáže zpracovat případovou studii.</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7B2FA8" w:rsidRDefault="007F0D23" w:rsidP="00527D68">
            <w:pPr>
              <w:jc w:val="both"/>
              <w:rPr>
                <w:b/>
              </w:rPr>
            </w:pPr>
            <w:r w:rsidRPr="007B2FA8">
              <w:rPr>
                <w:b/>
              </w:rPr>
              <w:t>Povinná literatura</w:t>
            </w:r>
          </w:p>
          <w:p w:rsidR="007F0D23" w:rsidRPr="007B2FA8" w:rsidRDefault="007F0D23" w:rsidP="00527D68">
            <w:pPr>
              <w:jc w:val="both"/>
            </w:pPr>
            <w:r w:rsidRPr="007B2FA8">
              <w:t>Bechyňová, V., Konvičková, M. </w:t>
            </w:r>
            <w:r w:rsidRPr="007B2FA8">
              <w:rPr>
                <w:i/>
                <w:iCs/>
              </w:rPr>
              <w:t>Sanace rodiny</w:t>
            </w:r>
            <w:r w:rsidRPr="007B2FA8">
              <w:t>. Praha: Portál, 2011. </w:t>
            </w:r>
          </w:p>
          <w:p w:rsidR="007F0D23" w:rsidRPr="007B2FA8" w:rsidRDefault="007F0D23" w:rsidP="00527D68">
            <w:pPr>
              <w:jc w:val="both"/>
            </w:pPr>
            <w:r w:rsidRPr="007B2FA8">
              <w:t xml:space="preserve">Matoušek, O. </w:t>
            </w:r>
            <w:r w:rsidRPr="007B2FA8">
              <w:rPr>
                <w:i/>
              </w:rPr>
              <w:t>Dítě traumatizované v blízkých vztazích: manuál pro profesionály a rodiny</w:t>
            </w:r>
            <w:r w:rsidRPr="007B2FA8">
              <w:t>. Praha: Portál, 2017.</w:t>
            </w:r>
          </w:p>
          <w:p w:rsidR="007F0D23" w:rsidRPr="007B2FA8" w:rsidRDefault="007F0D23" w:rsidP="00527D68">
            <w:pPr>
              <w:jc w:val="both"/>
            </w:pPr>
            <w:r w:rsidRPr="007B2FA8">
              <w:t>Matoušek, O. </w:t>
            </w:r>
            <w:r w:rsidRPr="007B2FA8">
              <w:rPr>
                <w:i/>
                <w:iCs/>
              </w:rPr>
              <w:t>Hodnocení ohroženého dítěte a rodiny: v kontextu plánování péče</w:t>
            </w:r>
            <w:r w:rsidRPr="007B2FA8">
              <w:t>. Praha: Portál, 2014.</w:t>
            </w:r>
          </w:p>
          <w:p w:rsidR="007F0D23" w:rsidRPr="007B2FA8" w:rsidRDefault="007F0D23" w:rsidP="00527D68">
            <w:pPr>
              <w:jc w:val="both"/>
            </w:pPr>
            <w:r w:rsidRPr="007B2FA8">
              <w:t>Matoušek, O. </w:t>
            </w:r>
            <w:r w:rsidRPr="007B2FA8">
              <w:rPr>
                <w:i/>
                <w:iCs/>
              </w:rPr>
              <w:t>Metody a řízení sociální práce</w:t>
            </w:r>
            <w:r w:rsidRPr="007B2FA8">
              <w:t>. Praha: Portál, 2013.</w:t>
            </w:r>
          </w:p>
          <w:p w:rsidR="007F0D23" w:rsidRPr="007B2FA8" w:rsidRDefault="007F0D23" w:rsidP="00527D68">
            <w:pPr>
              <w:jc w:val="both"/>
            </w:pPr>
            <w:r w:rsidRPr="007B2FA8">
              <w:t>Matoušek, O. </w:t>
            </w:r>
            <w:r w:rsidRPr="007B2FA8">
              <w:rPr>
                <w:i/>
                <w:iCs/>
              </w:rPr>
              <w:t>Podpora rodiny: manuál pro pomáhající profese</w:t>
            </w:r>
            <w:r w:rsidRPr="007B2FA8">
              <w:t>. Praha: Portál, 2014.</w:t>
            </w:r>
          </w:p>
          <w:p w:rsidR="007F0D23" w:rsidRPr="007B2FA8" w:rsidRDefault="007F0D23" w:rsidP="00527D68">
            <w:pPr>
              <w:jc w:val="both"/>
            </w:pPr>
            <w:r w:rsidRPr="007B2FA8">
              <w:t>Matoušek, O. </w:t>
            </w:r>
            <w:r w:rsidRPr="007B2FA8">
              <w:rPr>
                <w:i/>
                <w:iCs/>
              </w:rPr>
              <w:t>Sociální práce v praxi</w:t>
            </w:r>
            <w:r w:rsidRPr="007B2FA8">
              <w:t>. Praha: Portál, 2010. </w:t>
            </w:r>
          </w:p>
          <w:p w:rsidR="007F0D23" w:rsidRPr="007B2FA8" w:rsidRDefault="007F0D23" w:rsidP="00527D68">
            <w:pPr>
              <w:jc w:val="both"/>
              <w:rPr>
                <w:b/>
              </w:rPr>
            </w:pPr>
            <w:r w:rsidRPr="007B2FA8">
              <w:rPr>
                <w:b/>
              </w:rPr>
              <w:t>Doporučená literatura</w:t>
            </w:r>
          </w:p>
          <w:p w:rsidR="007F0D23" w:rsidRDefault="007F0D23" w:rsidP="00527D68">
            <w:pPr>
              <w:jc w:val="both"/>
            </w:pPr>
            <w:r w:rsidRPr="007B2FA8">
              <w:t>Matoušek, O., Matoušková, A.</w:t>
            </w:r>
            <w:r w:rsidRPr="007B2FA8">
              <w:rPr>
                <w:rFonts w:hint="eastAsia"/>
                <w:i/>
                <w:iCs/>
              </w:rPr>
              <w:t xml:space="preserve"> Mládež a delikvence: možné příčiny, struktura, programy prevence kriminality mládeže</w:t>
            </w:r>
            <w:r w:rsidRPr="007B2FA8">
              <w:rPr>
                <w:i/>
                <w:iCs/>
              </w:rPr>
              <w:t xml:space="preserve">. </w:t>
            </w:r>
            <w:r w:rsidRPr="007B2FA8">
              <w:rPr>
                <w:iCs/>
              </w:rPr>
              <w:t>Praha: Portál, 2011.</w:t>
            </w:r>
          </w:p>
          <w:p w:rsidR="007F0D23" w:rsidRPr="007B2FA8" w:rsidRDefault="007F0D23" w:rsidP="00527D68">
            <w:pPr>
              <w:jc w:val="both"/>
            </w:pPr>
            <w:r w:rsidRPr="007B2FA8">
              <w:t xml:space="preserve">Matoušek. O., Pazlarová, H. </w:t>
            </w:r>
            <w:r w:rsidRPr="007B2FA8">
              <w:rPr>
                <w:rFonts w:hint="eastAsia"/>
                <w:i/>
                <w:iCs/>
              </w:rPr>
              <w:t>Státní orgány sociálně</w:t>
            </w:r>
            <w:r>
              <w:rPr>
                <w:i/>
                <w:iCs/>
              </w:rPr>
              <w:t>-</w:t>
            </w:r>
            <w:r w:rsidRPr="007B2FA8">
              <w:rPr>
                <w:rFonts w:hint="eastAsia"/>
                <w:i/>
                <w:iCs/>
              </w:rPr>
              <w:t>právní ochrany dětí: dobrá praxe z pohledu rodin a pracovníků</w:t>
            </w:r>
            <w:r w:rsidRPr="007B2FA8">
              <w:rPr>
                <w:rFonts w:hint="eastAsia"/>
              </w:rPr>
              <w:t>.</w:t>
            </w:r>
            <w:r w:rsidRPr="007B2FA8">
              <w:t xml:space="preserve"> Praha: nakladatelství Karolinum, 2016.</w:t>
            </w:r>
          </w:p>
          <w:p w:rsidR="007F0D23" w:rsidRPr="007B2FA8" w:rsidRDefault="007F0D23" w:rsidP="00527D68">
            <w:pPr>
              <w:jc w:val="both"/>
            </w:pPr>
            <w:r w:rsidRPr="007B2FA8">
              <w:rPr>
                <w:iCs/>
              </w:rPr>
              <w:t xml:space="preserve">Musilová, A., Vočka, Z. </w:t>
            </w:r>
            <w:r w:rsidRPr="007B2FA8">
              <w:rPr>
                <w:rFonts w:hint="eastAsia"/>
                <w:i/>
                <w:iCs/>
              </w:rPr>
              <w:t>Občanský zákoník v praxi sociální práce: studijní text pro kombinované</w:t>
            </w:r>
            <w:r w:rsidRPr="007B2FA8">
              <w:rPr>
                <w:i/>
                <w:iCs/>
              </w:rPr>
              <w:t xml:space="preserve"> studium. </w:t>
            </w:r>
            <w:r w:rsidRPr="007B2FA8">
              <w:rPr>
                <w:iCs/>
              </w:rPr>
              <w:t>Olomouc: VUP, 2013.</w:t>
            </w:r>
          </w:p>
          <w:p w:rsidR="007F0D23" w:rsidRPr="007B2FA8" w:rsidRDefault="007F0D23" w:rsidP="00527D68">
            <w:pPr>
              <w:jc w:val="both"/>
              <w:rPr>
                <w:iCs/>
              </w:rPr>
            </w:pPr>
            <w:r w:rsidRPr="007B2FA8">
              <w:t xml:space="preserve">Novotná, V. </w:t>
            </w:r>
            <w:r w:rsidRPr="007B2FA8">
              <w:rPr>
                <w:rFonts w:hint="eastAsia"/>
                <w:i/>
                <w:iCs/>
              </w:rPr>
              <w:t>Zákon o sociálně-právní ochraně dětí s</w:t>
            </w:r>
            <w:r w:rsidRPr="007B2FA8">
              <w:rPr>
                <w:i/>
                <w:iCs/>
              </w:rPr>
              <w:t> </w:t>
            </w:r>
            <w:r w:rsidRPr="007B2FA8">
              <w:rPr>
                <w:rFonts w:hint="eastAsia"/>
                <w:i/>
                <w:iCs/>
              </w:rPr>
              <w:t>komentářem</w:t>
            </w:r>
            <w:r w:rsidRPr="007B2FA8">
              <w:rPr>
                <w:i/>
                <w:iCs/>
              </w:rPr>
              <w:t xml:space="preserve">. </w:t>
            </w:r>
            <w:r w:rsidRPr="007B2FA8">
              <w:rPr>
                <w:iCs/>
              </w:rPr>
              <w:t>Olomouc: Anag, 2016.</w:t>
            </w:r>
          </w:p>
          <w:p w:rsidR="007F0D23" w:rsidRPr="0060054C" w:rsidRDefault="007F0D23" w:rsidP="00527D68">
            <w:pPr>
              <w:jc w:val="both"/>
              <w:rPr>
                <w:iCs/>
              </w:rPr>
            </w:pPr>
            <w:r w:rsidRPr="007B2FA8">
              <w:rPr>
                <w:iCs/>
              </w:rPr>
              <w:t xml:space="preserve">Radvanová, S. a kol. </w:t>
            </w:r>
            <w:r w:rsidRPr="007B2FA8">
              <w:rPr>
                <w:rFonts w:hint="eastAsia"/>
                <w:i/>
                <w:iCs/>
              </w:rPr>
              <w:t>Rodina a dítě v novém občanském zákoníku</w:t>
            </w:r>
            <w:r w:rsidRPr="007B2FA8">
              <w:rPr>
                <w:i/>
                <w:iCs/>
              </w:rPr>
              <w:t xml:space="preserve">. </w:t>
            </w:r>
            <w:r w:rsidRPr="007B2FA8">
              <w:rPr>
                <w:iCs/>
              </w:rPr>
              <w:t>Praha: C.</w:t>
            </w:r>
            <w:r>
              <w:rPr>
                <w:iCs/>
              </w:rPr>
              <w:t xml:space="preserve"> </w:t>
            </w:r>
            <w:r w:rsidRPr="007B2FA8">
              <w:rPr>
                <w:iCs/>
              </w:rPr>
              <w:t>H.</w:t>
            </w:r>
            <w:r>
              <w:rPr>
                <w:iCs/>
              </w:rPr>
              <w:t xml:space="preserve"> </w:t>
            </w:r>
            <w:r w:rsidRPr="007B2FA8">
              <w:rPr>
                <w:iCs/>
              </w:rPr>
              <w:t>Beck, 2015.</w:t>
            </w:r>
          </w:p>
        </w:tc>
      </w:tr>
    </w:tbl>
    <w:p w:rsidR="007F0D23" w:rsidRPr="00144C1E" w:rsidRDefault="007F0D23" w:rsidP="009B56B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9B56B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Sociální psychologie</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2./LS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+ 14s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6F62E0" w:rsidP="00527D68">
            <w:pPr>
              <w:jc w:val="both"/>
            </w:pPr>
            <w:ins w:id="175" w:author="*" w:date="2018-05-28T13:37:00Z">
              <w:r>
                <w:t>Prerekvizita: Základy psychologie</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C940C1">
            <w:pPr>
              <w:jc w:val="both"/>
            </w:pPr>
            <w:r>
              <w:t xml:space="preserve">Zkouška </w:t>
            </w:r>
            <w:del w:id="176" w:author="*" w:date="2018-05-28T13:37:00Z">
              <w:r w:rsidDel="00C940C1">
                <w:delText xml:space="preserve">ústní nebo </w:delText>
              </w:r>
            </w:del>
            <w:r>
              <w:t>písemnou formou. Seminární práce a esej na zadané téma, zpracování prezentace.</w:t>
            </w:r>
            <w:r w:rsidR="009B56B8">
              <w:t xml:space="preserve"> </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EF237D" w:rsidP="00527D68">
            <w:pPr>
              <w:jc w:val="both"/>
            </w:pPr>
            <w:r>
              <w:t>PhDr. Soňa Lemrová,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9B56B8">
            <w:pPr>
              <w:jc w:val="both"/>
            </w:pPr>
            <w:r>
              <w:t>Konzultace obsahu zadání písemné nebo ústní zkoušky</w:t>
            </w:r>
            <w:r w:rsidR="009B56B8">
              <w:t>.</w:t>
            </w:r>
            <w:r>
              <w:t xml:space="preserve"> 40% </w:t>
            </w:r>
            <w:r w:rsidR="009B56B8">
              <w:t>přednášek</w:t>
            </w:r>
            <w:r>
              <w:t>.</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EF237D" w:rsidP="00527D68">
            <w:pPr>
              <w:jc w:val="both"/>
            </w:pPr>
            <w:r>
              <w:t>PhDr. Hana Včelařová (60 % přednášky); PhDr. Soňa Lemrová, Ph.D. (40 % přednášky)</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Pr="0063511E" w:rsidRDefault="007F0D23" w:rsidP="00527D68">
            <w:pPr>
              <w:jc w:val="both"/>
            </w:pPr>
            <w:r>
              <w:t>Cílem předmětu je seznámit studenty s vývojem sociálního myšlení, navázat na znalost základních pojmů a východisek sociální psychologie hlubší analýzou sociálního chování jedinců a skupin.</w:t>
            </w:r>
          </w:p>
          <w:p w:rsidR="007F0D23" w:rsidRPr="00EE2E11" w:rsidRDefault="007F0D23" w:rsidP="00527D68">
            <w:pPr>
              <w:jc w:val="both"/>
            </w:pPr>
            <w:r w:rsidRPr="00EE2E11">
              <w:rPr>
                <w:b/>
              </w:rPr>
              <w:t>Obsah předmětu</w:t>
            </w:r>
          </w:p>
          <w:p w:rsidR="007F0D23" w:rsidRDefault="007F0D23" w:rsidP="00527D68">
            <w:pPr>
              <w:jc w:val="both"/>
            </w:pPr>
            <w:r>
              <w:t>Evoluční sociální psychologie (altruismus a přirozený výběr).</w:t>
            </w:r>
          </w:p>
          <w:p w:rsidR="007F0D23" w:rsidRDefault="007F0D23" w:rsidP="00527D68">
            <w:pPr>
              <w:jc w:val="both"/>
            </w:pPr>
            <w:r>
              <w:t>Vývojová sociální psychologie (decentrace, připoutání, rozšířená identita, socializace).</w:t>
            </w:r>
          </w:p>
          <w:p w:rsidR="007F0D23" w:rsidRDefault="007F0D23" w:rsidP="00527D68">
            <w:pPr>
              <w:jc w:val="both"/>
            </w:pPr>
            <w:r>
              <w:t>Metodologie v sociální psychologii.</w:t>
            </w:r>
          </w:p>
          <w:p w:rsidR="007F0D23" w:rsidRDefault="007F0D23" w:rsidP="00527D68">
            <w:pPr>
              <w:jc w:val="both"/>
            </w:pPr>
            <w:r>
              <w:t>Sociální percepce, pozornost a stereotypy.</w:t>
            </w:r>
          </w:p>
          <w:p w:rsidR="007F0D23" w:rsidRDefault="007F0D23" w:rsidP="00527D68">
            <w:pPr>
              <w:jc w:val="both"/>
            </w:pPr>
            <w:r>
              <w:t>Kognitivní přizpůsobení se sociálnímu prostředí.</w:t>
            </w:r>
          </w:p>
          <w:p w:rsidR="007F0D23" w:rsidRDefault="007F0D23" w:rsidP="00527D68">
            <w:pPr>
              <w:jc w:val="both"/>
            </w:pPr>
            <w:r>
              <w:t>Emoce, kognitivní regulace emocí.</w:t>
            </w:r>
          </w:p>
          <w:p w:rsidR="007F0D23" w:rsidRDefault="007F0D23" w:rsidP="00527D68">
            <w:pPr>
              <w:jc w:val="both"/>
            </w:pPr>
            <w:r>
              <w:t>Struktura, determinanty a důsledky postojů.</w:t>
            </w:r>
          </w:p>
          <w:p w:rsidR="007F0D23" w:rsidRDefault="007F0D23" w:rsidP="00527D68">
            <w:pPr>
              <w:jc w:val="both"/>
            </w:pPr>
            <w:r>
              <w:t>Prosociální chování, altruismus, frustrace a agrese.</w:t>
            </w:r>
          </w:p>
          <w:p w:rsidR="007F0D23" w:rsidRDefault="007F0D23" w:rsidP="00527D68">
            <w:pPr>
              <w:jc w:val="both"/>
            </w:pPr>
            <w:r>
              <w:t>Kooperace a kompetice.</w:t>
            </w:r>
          </w:p>
          <w:p w:rsidR="007F0D23" w:rsidRDefault="007F0D23" w:rsidP="00527D68">
            <w:pPr>
              <w:jc w:val="both"/>
            </w:pPr>
            <w:r>
              <w:t>Afiliace a partnerské vztahy.</w:t>
            </w:r>
          </w:p>
          <w:p w:rsidR="007F0D23" w:rsidRDefault="007F0D23" w:rsidP="00527D68">
            <w:pPr>
              <w:jc w:val="both"/>
            </w:pPr>
            <w:r>
              <w:t>Sociální vliv v malých skupinách.</w:t>
            </w:r>
          </w:p>
          <w:p w:rsidR="007F0D23" w:rsidRDefault="007F0D23" w:rsidP="00527D68">
            <w:pPr>
              <w:jc w:val="both"/>
            </w:pPr>
            <w:r>
              <w:t>Skupinový výkon. Meziskupinové vztahy.</w:t>
            </w:r>
          </w:p>
          <w:p w:rsidR="007F0D23" w:rsidRDefault="007F0D23" w:rsidP="00527D68">
            <w:pPr>
              <w:jc w:val="both"/>
            </w:pPr>
            <w:r>
              <w:t>Psychologie zdraví: sociálně-psychologické hledisko.</w:t>
            </w:r>
          </w:p>
          <w:p w:rsidR="007F0D23" w:rsidRPr="00EE2E11" w:rsidRDefault="007F0D23" w:rsidP="00527D68">
            <w:pPr>
              <w:jc w:val="both"/>
            </w:pPr>
            <w:r>
              <w:t>Sociální psychologie v organizacích.</w:t>
            </w:r>
          </w:p>
          <w:p w:rsidR="007F0D23" w:rsidRPr="00EE2E11" w:rsidRDefault="007F0D23" w:rsidP="00527D68">
            <w:pPr>
              <w:jc w:val="both"/>
              <w:rPr>
                <w:b/>
              </w:rPr>
            </w:pPr>
            <w:r w:rsidRPr="00EE2E11">
              <w:rPr>
                <w:b/>
              </w:rPr>
              <w:t>Výstupní kompetence</w:t>
            </w:r>
          </w:p>
          <w:p w:rsidR="007F0D23" w:rsidRDefault="007F0D23" w:rsidP="00527D68">
            <w:pPr>
              <w:jc w:val="both"/>
            </w:pPr>
            <w:r>
              <w:t>Student získá základní přehled o významných autorech teoretických konceptů a výzkumech v oblastech sociální interakce a skupinové dynamiky.</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9B56B8" w:rsidRDefault="007F0D23" w:rsidP="00527D68">
            <w:pPr>
              <w:jc w:val="both"/>
              <w:rPr>
                <w:b/>
              </w:rPr>
            </w:pPr>
            <w:r w:rsidRPr="009B56B8">
              <w:rPr>
                <w:b/>
              </w:rPr>
              <w:t>Povinná literatura</w:t>
            </w:r>
          </w:p>
          <w:p w:rsidR="007F0D23" w:rsidRPr="009B56B8" w:rsidRDefault="007F0D23" w:rsidP="00527D68">
            <w:pPr>
              <w:pStyle w:val="Bezmezer"/>
            </w:pPr>
            <w:r w:rsidRPr="009B56B8">
              <w:t xml:space="preserve">Hayes, N. </w:t>
            </w:r>
            <w:r w:rsidRPr="009B56B8">
              <w:rPr>
                <w:i/>
              </w:rPr>
              <w:t>Základy sociální psychologie</w:t>
            </w:r>
            <w:r w:rsidRPr="009B56B8">
              <w:t>. Praha: Portál, 2009.</w:t>
            </w:r>
          </w:p>
          <w:p w:rsidR="007F0D23" w:rsidRPr="009B56B8" w:rsidRDefault="007F0D23" w:rsidP="00527D68">
            <w:pPr>
              <w:pStyle w:val="Bezmezer"/>
            </w:pPr>
            <w:r w:rsidRPr="009B56B8">
              <w:t xml:space="preserve">Helus, Z. </w:t>
            </w:r>
            <w:r w:rsidRPr="009B56B8">
              <w:rPr>
                <w:i/>
              </w:rPr>
              <w:t>Sociální psychologie pro pedagogy</w:t>
            </w:r>
            <w:r w:rsidRPr="009B56B8">
              <w:t>. Praha: Portál, 2007.</w:t>
            </w:r>
          </w:p>
          <w:p w:rsidR="007F0D23" w:rsidRPr="009B56B8" w:rsidRDefault="007F0D23" w:rsidP="00527D68">
            <w:pPr>
              <w:pStyle w:val="Bezmezer"/>
            </w:pPr>
            <w:r w:rsidRPr="009B56B8">
              <w:t xml:space="preserve">Hewstone, M., Stroebe, W. </w:t>
            </w:r>
            <w:r w:rsidRPr="009B56B8">
              <w:rPr>
                <w:i/>
              </w:rPr>
              <w:t>Sociální psychologie</w:t>
            </w:r>
            <w:r w:rsidRPr="009B56B8">
              <w:t>. Praha: Portál, 2006.</w:t>
            </w:r>
          </w:p>
          <w:p w:rsidR="007F0D23" w:rsidRPr="009B56B8" w:rsidRDefault="007F0D23" w:rsidP="00527D68">
            <w:pPr>
              <w:pStyle w:val="Bezmezer"/>
            </w:pPr>
            <w:r w:rsidRPr="009B56B8">
              <w:t xml:space="preserve">Myers, D., G. </w:t>
            </w:r>
            <w:r w:rsidRPr="009B56B8">
              <w:rPr>
                <w:i/>
              </w:rPr>
              <w:t>Sociální psychologie</w:t>
            </w:r>
            <w:r w:rsidRPr="009B56B8">
              <w:t>. Praha: Edika, 2016.</w:t>
            </w:r>
          </w:p>
          <w:p w:rsidR="007F0D23" w:rsidRPr="009B56B8" w:rsidRDefault="007F0D23" w:rsidP="00527D68">
            <w:pPr>
              <w:pStyle w:val="Bezmezer"/>
            </w:pPr>
            <w:r w:rsidRPr="009B56B8">
              <w:t xml:space="preserve">Řezáč, J. </w:t>
            </w:r>
            <w:r w:rsidRPr="009B56B8">
              <w:rPr>
                <w:i/>
                <w:iCs/>
              </w:rPr>
              <w:t>Sociální psychologie</w:t>
            </w:r>
            <w:r w:rsidRPr="009B56B8">
              <w:t>. Brno: Paido, 2005.</w:t>
            </w:r>
          </w:p>
          <w:p w:rsidR="007F0D23" w:rsidRPr="009B56B8" w:rsidRDefault="007F0D23" w:rsidP="00527D68">
            <w:pPr>
              <w:pStyle w:val="Bezmezer"/>
            </w:pPr>
            <w:r w:rsidRPr="009B56B8">
              <w:t>Slaměník, I. E</w:t>
            </w:r>
            <w:r w:rsidRPr="009B56B8">
              <w:rPr>
                <w:i/>
              </w:rPr>
              <w:t>moce a interpersonální vztahy</w:t>
            </w:r>
            <w:r w:rsidRPr="009B56B8">
              <w:t>. Praha: Psyché, 2011.</w:t>
            </w:r>
          </w:p>
          <w:p w:rsidR="007F0D23" w:rsidRPr="009B56B8" w:rsidRDefault="007F0D23" w:rsidP="00527D68">
            <w:pPr>
              <w:pStyle w:val="Bezmezer"/>
            </w:pPr>
            <w:r w:rsidRPr="009B56B8">
              <w:t xml:space="preserve">Výrost, J., Slaměník, I. </w:t>
            </w:r>
            <w:r w:rsidRPr="009B56B8">
              <w:rPr>
                <w:i/>
              </w:rPr>
              <w:t>Sociální psychologie</w:t>
            </w:r>
            <w:r w:rsidRPr="009B56B8">
              <w:t>. Praha: Grada, 2008.</w:t>
            </w:r>
          </w:p>
          <w:p w:rsidR="007F0D23" w:rsidRPr="009B56B8" w:rsidRDefault="007F0D23" w:rsidP="00527D68">
            <w:pPr>
              <w:pStyle w:val="Bezmezer"/>
            </w:pPr>
            <w:r w:rsidRPr="009B56B8">
              <w:t xml:space="preserve">Výrost, J., Slaměník, J. et al. </w:t>
            </w:r>
            <w:r w:rsidRPr="009B56B8">
              <w:rPr>
                <w:i/>
              </w:rPr>
              <w:t>Sociální psychologie</w:t>
            </w:r>
            <w:r w:rsidRPr="009B56B8">
              <w:t>. Praha: Grada, 2005.</w:t>
            </w:r>
          </w:p>
          <w:p w:rsidR="007F0D23" w:rsidRPr="009B56B8" w:rsidRDefault="007F0D23" w:rsidP="00527D68">
            <w:pPr>
              <w:jc w:val="both"/>
              <w:rPr>
                <w:b/>
              </w:rPr>
            </w:pPr>
            <w:r w:rsidRPr="009B56B8">
              <w:rPr>
                <w:b/>
              </w:rPr>
              <w:t>Doporučená literatura</w:t>
            </w:r>
          </w:p>
          <w:p w:rsidR="007F0D23" w:rsidRPr="009B56B8" w:rsidRDefault="007F0D23" w:rsidP="00527D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9B56B8">
              <w:rPr>
                <w:color w:val="000000"/>
              </w:rPr>
              <w:t xml:space="preserve">Cakirpaloglu, J. </w:t>
            </w:r>
            <w:r w:rsidRPr="009B56B8">
              <w:rPr>
                <w:i/>
                <w:color w:val="000000"/>
              </w:rPr>
              <w:t>Úvod do psychologie osobnosti</w:t>
            </w:r>
            <w:r w:rsidRPr="009B56B8">
              <w:rPr>
                <w:color w:val="000000"/>
              </w:rPr>
              <w:t xml:space="preserve">. Praha: Grada. 2012. </w:t>
            </w:r>
          </w:p>
          <w:p w:rsidR="007F0D23" w:rsidRPr="009B56B8" w:rsidRDefault="007F0D23" w:rsidP="00527D68">
            <w:pPr>
              <w:jc w:val="both"/>
              <w:rPr>
                <w:color w:val="000000"/>
              </w:rPr>
            </w:pPr>
            <w:r w:rsidRPr="009B56B8">
              <w:t xml:space="preserve">Seefeldt, C., Castle, S., D., Falconer, R. </w:t>
            </w:r>
            <w:r w:rsidRPr="009B56B8">
              <w:rPr>
                <w:i/>
                <w:color w:val="000000"/>
              </w:rPr>
              <w:t>Social Studies for the Preschool/Primary Child</w:t>
            </w:r>
            <w:r w:rsidRPr="009B56B8">
              <w:rPr>
                <w:color w:val="000000"/>
              </w:rPr>
              <w:t>. Pearson, 2013.</w:t>
            </w:r>
          </w:p>
          <w:p w:rsidR="007F0D23" w:rsidRPr="009B56B8" w:rsidRDefault="007F0D23" w:rsidP="009B56B8">
            <w:pPr>
              <w:jc w:val="both"/>
              <w:rPr>
                <w:sz w:val="19"/>
                <w:szCs w:val="19"/>
              </w:rPr>
            </w:pPr>
            <w:r w:rsidRPr="009B56B8">
              <w:t xml:space="preserve">Willerton, J. </w:t>
            </w:r>
            <w:r w:rsidRPr="009B56B8">
              <w:rPr>
                <w:i/>
                <w:color w:val="000000"/>
              </w:rPr>
              <w:t>Psychologie mezilidských vztahů</w:t>
            </w:r>
            <w:r w:rsidRPr="009B56B8">
              <w:rPr>
                <w:color w:val="000000"/>
              </w:rPr>
              <w:t>. Praha: Grada, 2012.</w:t>
            </w:r>
            <w:r w:rsidRPr="009B56B8">
              <w:t xml:space="preserve"> </w:t>
            </w:r>
          </w:p>
        </w:tc>
      </w:tr>
    </w:tbl>
    <w:p w:rsidR="007F0D23" w:rsidRDefault="007F0D23" w:rsidP="007F0D23"/>
    <w:p w:rsidR="007F0D23" w:rsidRDefault="007F0D23" w:rsidP="007F0D23"/>
    <w:p w:rsidR="007F0D23" w:rsidRDefault="007F0D23" w:rsidP="007F0D23"/>
    <w:p w:rsidR="007F0D23" w:rsidRDefault="007F0D23" w:rsidP="00CB1349">
      <w:pPr>
        <w:spacing w:after="200" w:line="27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Souvislá praxe 1</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2./LS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80 hodin</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Zp</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 xml:space="preserve"> </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bookmarkStart w:id="177" w:name="OLE_LINK29"/>
            <w:bookmarkStart w:id="178" w:name="OLE_LINK30"/>
            <w:bookmarkStart w:id="179" w:name="OLE_LINK31"/>
            <w:r>
              <w:t xml:space="preserve">Zápočet. Student si samostatně vybere zařízení pro výkon praxe. Absolvuje praxi v délce 80 hodin. Během praxe má student za úkol se seznámit s administrativou </w:t>
            </w:r>
            <w:r w:rsidR="00CB1349">
              <w:br/>
            </w:r>
            <w:r>
              <w:t xml:space="preserve">a organizační strukturou zvoleného zařízení, dále se prakticky zapojit do činností zařízení a komunikace s klienty. Má samostatně plnit úkoly v přidělené pozici </w:t>
            </w:r>
            <w:r w:rsidR="00747CA7">
              <w:br/>
            </w:r>
            <w:r>
              <w:t>a zkusit si aplikovat teoretické znalosti do praxe. Student vypracuje dokument Deník praxe, ve kterém charakterizuje zařízení odborné praxe, konkrétně zaznamená a zhodnotí činnosti a aktivity, které v rámci práce vykonal a vypracuje sebereflexi činností.</w:t>
            </w:r>
            <w:bookmarkEnd w:id="177"/>
            <w:bookmarkEnd w:id="178"/>
            <w:bookmarkEnd w:id="179"/>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Pr="001B53E8" w:rsidRDefault="007F0D23" w:rsidP="00527D68">
            <w:pPr>
              <w:jc w:val="both"/>
            </w:pPr>
            <w:r w:rsidRPr="001B53E8">
              <w:t>Mgr. Jakub Hladík,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CB1349" w:rsidP="00527D68">
            <w:pPr>
              <w:jc w:val="both"/>
            </w:pPr>
            <w:r>
              <w:t>Koncepční vedení praxí.</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Pr="001B53E8" w:rsidRDefault="007F0D23" w:rsidP="00527D68">
            <w:pPr>
              <w:jc w:val="both"/>
            </w:pPr>
            <w:r>
              <w:t xml:space="preserve"> </w:t>
            </w:r>
            <w:r w:rsidR="00CB1349">
              <w:t>Mgr. Jana Martincová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CB1349">
        <w:trPr>
          <w:trHeight w:val="2999"/>
        </w:trPr>
        <w:tc>
          <w:tcPr>
            <w:tcW w:w="9855" w:type="dxa"/>
            <w:gridSpan w:val="8"/>
            <w:tcBorders>
              <w:top w:val="nil"/>
              <w:bottom w:val="single" w:sz="12" w:space="0" w:color="auto"/>
            </w:tcBorders>
          </w:tcPr>
          <w:p w:rsidR="007F0D23" w:rsidRDefault="007F0D23" w:rsidP="00527D68">
            <w:pPr>
              <w:rPr>
                <w:b/>
              </w:rPr>
            </w:pPr>
            <w:bookmarkStart w:id="180" w:name="OLE_LINK32"/>
            <w:bookmarkStart w:id="181" w:name="OLE_LINK33"/>
            <w:bookmarkStart w:id="182" w:name="OLE_LINK34"/>
            <w:r>
              <w:rPr>
                <w:b/>
              </w:rPr>
              <w:t>Cíl předmětu</w:t>
            </w:r>
          </w:p>
          <w:p w:rsidR="007F0D23" w:rsidRDefault="007F0D23" w:rsidP="00527D68">
            <w:pPr>
              <w:jc w:val="both"/>
            </w:pPr>
            <w:r>
              <w:t xml:space="preserve">Cílem předmětu je umožnit studentům seznámení se organizací a institucí z hlediska provozu, personální struktury, skladby uživatelů a zaměření služeb a činností. Cílem také je, aby studenti aplikovali teoretické znalosti a dovednosti </w:t>
            </w:r>
            <w:r w:rsidR="00747CA7">
              <w:br/>
            </w:r>
            <w:r>
              <w:t xml:space="preserve">do praktického provozu zvoleného zařízení, zapojili se do komunikace s „klienty“ a personálem. Studenti mají rovněž </w:t>
            </w:r>
            <w:r w:rsidR="00747CA7">
              <w:br/>
            </w:r>
            <w:r>
              <w:t xml:space="preserve">za úkol se v rámci praxe seznamovat s problematikou neziskového sektoru a získáváním financí pomocí dotačních programů. Studenti se seznamují v rámci předmětu se zákony a vyhláškami v sociální a pedagogické oblasti. </w:t>
            </w:r>
          </w:p>
          <w:p w:rsidR="007F0D23" w:rsidRDefault="007F0D23" w:rsidP="00527D68">
            <w:pPr>
              <w:rPr>
                <w:b/>
              </w:rPr>
            </w:pPr>
            <w:r>
              <w:rPr>
                <w:b/>
              </w:rPr>
              <w:t>Obsah předmětu</w:t>
            </w:r>
          </w:p>
          <w:p w:rsidR="007F0D23" w:rsidRDefault="007F0D23" w:rsidP="00527D68">
            <w:pPr>
              <w:jc w:val="both"/>
              <w:rPr>
                <w:iCs/>
              </w:rPr>
            </w:pPr>
            <w:r>
              <w:rPr>
                <w:iCs/>
              </w:rPr>
              <w:t>Absolvování odborné praxe v samostatně vybraném zařízení v délce 80 hodin.</w:t>
            </w:r>
          </w:p>
          <w:p w:rsidR="007F0D23" w:rsidRDefault="007F0D23" w:rsidP="00527D68">
            <w:pPr>
              <w:jc w:val="both"/>
              <w:rPr>
                <w:iCs/>
              </w:rPr>
            </w:pPr>
            <w:r>
              <w:rPr>
                <w:iCs/>
              </w:rPr>
              <w:t>Osobní pohovor o průběhu praxe s vyučujícím.</w:t>
            </w:r>
          </w:p>
          <w:p w:rsidR="007F0D23" w:rsidRDefault="007F0D23" w:rsidP="00527D68">
            <w:pPr>
              <w:jc w:val="both"/>
              <w:rPr>
                <w:b/>
              </w:rPr>
            </w:pPr>
            <w:r>
              <w:rPr>
                <w:b/>
              </w:rPr>
              <w:t>Výstupní kompetence</w:t>
            </w:r>
          </w:p>
          <w:p w:rsidR="007F0D23" w:rsidRPr="004D119D" w:rsidRDefault="007F0D23" w:rsidP="00527D68">
            <w:pPr>
              <w:jc w:val="both"/>
              <w:rPr>
                <w:rFonts w:eastAsia="Calibri"/>
                <w:lang w:eastAsia="en-US"/>
              </w:rPr>
            </w:pPr>
            <w:r>
              <w:t xml:space="preserve">Student se orientuje v síti pedagogických a sociálních zařízení, některá zařízení zná z hlediska organizační a personální struktury, z hlediska skladby klientů a druhu poskytovaných služeb. Aplikuje teoretické poznatky a dovednosti </w:t>
            </w:r>
            <w:r>
              <w:br/>
              <w:t>do praktického provozu pedagogických a sociálních organizací. Student je schopen zhodnotit svou činnost.</w:t>
            </w:r>
            <w:bookmarkEnd w:id="180"/>
            <w:bookmarkEnd w:id="181"/>
            <w:bookmarkEnd w:id="182"/>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F42069" w:rsidRDefault="007F0D23" w:rsidP="00527D68">
            <w:pPr>
              <w:jc w:val="both"/>
              <w:rPr>
                <w:b/>
              </w:rPr>
            </w:pPr>
            <w:bookmarkStart w:id="183" w:name="OLE_LINK25"/>
            <w:bookmarkStart w:id="184" w:name="OLE_LINK26"/>
            <w:bookmarkStart w:id="185" w:name="OLE_LINK35"/>
            <w:bookmarkStart w:id="186" w:name="OLE_LINK36"/>
            <w:r w:rsidRPr="00F42069">
              <w:rPr>
                <w:b/>
              </w:rPr>
              <w:t>Povinná literatura</w:t>
            </w:r>
          </w:p>
          <w:p w:rsidR="007F0D23" w:rsidRPr="00F42069" w:rsidRDefault="007F0D23" w:rsidP="00527D68">
            <w:pPr>
              <w:jc w:val="both"/>
            </w:pPr>
            <w:r w:rsidRPr="00F42069">
              <w:t xml:space="preserve">Knotová, D. a kol. </w:t>
            </w:r>
            <w:r w:rsidRPr="00F42069">
              <w:rPr>
                <w:i/>
                <w:iCs/>
              </w:rPr>
              <w:t>Školní poradenství</w:t>
            </w:r>
            <w:r w:rsidRPr="00F42069">
              <w:t>. Praha: Grada, 2014.</w:t>
            </w:r>
          </w:p>
          <w:p w:rsidR="007F0D23" w:rsidRPr="00F42069" w:rsidRDefault="007F0D23" w:rsidP="00527D68">
            <w:pPr>
              <w:jc w:val="both"/>
            </w:pPr>
            <w:r w:rsidRPr="00F42069">
              <w:t xml:space="preserve">Kozlová, L. </w:t>
            </w:r>
            <w:r w:rsidRPr="00F42069">
              <w:rPr>
                <w:i/>
              </w:rPr>
              <w:t>Sociální služby</w:t>
            </w:r>
            <w:r w:rsidRPr="00F42069">
              <w:t xml:space="preserve">. Praha: Triton, 2005. </w:t>
            </w:r>
          </w:p>
          <w:p w:rsidR="007F0D23" w:rsidRPr="00F42069" w:rsidRDefault="007F0D23" w:rsidP="00527D68">
            <w:pPr>
              <w:jc w:val="both"/>
            </w:pPr>
            <w:r w:rsidRPr="00F42069">
              <w:t xml:space="preserve">Matoušek, O., et al. </w:t>
            </w:r>
            <w:r w:rsidRPr="00F42069">
              <w:rPr>
                <w:i/>
              </w:rPr>
              <w:t>Sociální práce v praxi</w:t>
            </w:r>
            <w:r w:rsidRPr="00F42069">
              <w:t xml:space="preserve">. Praha: Portál, 2009. </w:t>
            </w:r>
          </w:p>
          <w:p w:rsidR="007F0D23" w:rsidRPr="00F42069" w:rsidRDefault="007F0D23" w:rsidP="00527D68">
            <w:pPr>
              <w:jc w:val="both"/>
            </w:pPr>
            <w:r w:rsidRPr="00F42069">
              <w:t xml:space="preserve">Sobková, P., a kol. </w:t>
            </w:r>
            <w:r w:rsidRPr="00F42069">
              <w:rPr>
                <w:i/>
                <w:iCs/>
              </w:rPr>
              <w:t>Sociální pedagogika a její metody</w:t>
            </w:r>
            <w:r w:rsidRPr="00F42069">
              <w:t>. Olomouc: Univerzita Palackého v Olomouci, 2015.</w:t>
            </w:r>
          </w:p>
          <w:p w:rsidR="007F0D23" w:rsidRPr="00F42069" w:rsidRDefault="007F0D23" w:rsidP="00527D68">
            <w:pPr>
              <w:jc w:val="both"/>
              <w:rPr>
                <w:b/>
              </w:rPr>
            </w:pPr>
            <w:r w:rsidRPr="00F42069">
              <w:rPr>
                <w:b/>
              </w:rPr>
              <w:t>Doporučená literatura</w:t>
            </w:r>
          </w:p>
          <w:bookmarkEnd w:id="183"/>
          <w:bookmarkEnd w:id="184"/>
          <w:bookmarkEnd w:id="185"/>
          <w:bookmarkEnd w:id="186"/>
          <w:p w:rsidR="007F0D23" w:rsidRPr="00F42069" w:rsidRDefault="007F0D23" w:rsidP="00527D68">
            <w:r w:rsidRPr="00F42069">
              <w:t>Zákon 108/2006 Sb. o sociálních službách.</w:t>
            </w:r>
          </w:p>
          <w:p w:rsidR="007F0D23" w:rsidRPr="00F42069" w:rsidRDefault="007F0D23" w:rsidP="00527D68">
            <w:pPr>
              <w:rPr>
                <w:bCs/>
                <w:kern w:val="36"/>
              </w:rPr>
            </w:pPr>
            <w:r w:rsidRPr="00F42069">
              <w:t xml:space="preserve">Zákon 109/2002 Sb. </w:t>
            </w:r>
            <w:r w:rsidRPr="00F42069">
              <w:rPr>
                <w:bCs/>
                <w:kern w:val="36"/>
              </w:rPr>
              <w:t xml:space="preserve">o výkonu ústavní výchovy nebo ochranné výchovy ve školských zařízeních a o preventivně výchovné péči ve školských zařízeních </w:t>
            </w:r>
          </w:p>
          <w:p w:rsidR="007F0D23" w:rsidRDefault="007F0D23" w:rsidP="00527D68">
            <w:r w:rsidRPr="00F42069">
              <w:t>Zákon č. 563/2004 Sb. o pedagogických pracovnících.</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F42069">
      <w:pPr>
        <w:spacing w:after="200" w:line="27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Anglický jazyk 5</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3./ZS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F42069">
            <w:pPr>
              <w:jc w:val="both"/>
            </w:pPr>
            <w:r>
              <w:t xml:space="preserve">Zkouška, aktivní účast na semináři, prezence 80%, plnění zadaných </w:t>
            </w:r>
            <w:r w:rsidR="00F42069">
              <w:t>úkolů</w:t>
            </w:r>
            <w:r>
              <w:t xml:space="preserve"> </w:t>
            </w:r>
            <w:r w:rsidR="00F42069">
              <w:br/>
            </w:r>
            <w:r>
              <w:t>v Moodle, prezentace vybrané</w:t>
            </w:r>
            <w:r w:rsidR="00F42069">
              <w:t>ho</w:t>
            </w:r>
            <w:r>
              <w:t xml:space="preserve"> téma</w:t>
            </w:r>
            <w:r w:rsidR="00F42069">
              <w:t>tu.</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 xml:space="preserve"> </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et Mgr. Kristýna Kozubíková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F42069">
        <w:trPr>
          <w:trHeight w:val="3436"/>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Default="007F0D23" w:rsidP="00527D68">
            <w:pPr>
              <w:jc w:val="both"/>
            </w:pPr>
            <w:r>
              <w:t xml:space="preserve">Kurz je koncipován tak, aby prohloubil znalosti studentů získané na střední škole a zároveň došlo k osvojení nových jazykových kompetencí na úrovni středně pokročilý. Důraz je kladen na praktické komunikativní situace a funkční jazyk. </w:t>
            </w:r>
          </w:p>
          <w:p w:rsidR="007F0D23" w:rsidRPr="00D82981" w:rsidRDefault="007F0D23" w:rsidP="00527D68">
            <w:pPr>
              <w:jc w:val="both"/>
            </w:pPr>
            <w:r>
              <w:t xml:space="preserve">Kurz rozvíjí dané jazykové dovednosti: poslech, mluvení, čtení a psaní. Obecný jazyk je rozvíjen na základě probíraných učebnic, je však rozšiřován </w:t>
            </w:r>
            <w:del w:id="187" w:author="*" w:date="2018-05-21T07:43:00Z">
              <w:r w:rsidDel="00CF16EF">
                <w:delText xml:space="preserve">různými </w:delText>
              </w:r>
            </w:del>
            <w:ins w:id="188" w:author="*" w:date="2018-05-21T07:43:00Z">
              <w:r w:rsidR="00CF16EF">
                <w:t>od</w:t>
              </w:r>
            </w:ins>
            <w:ins w:id="189" w:author="*" w:date="2018-05-21T07:44:00Z">
              <w:r w:rsidR="00CF16EF">
                <w:t>bornými</w:t>
              </w:r>
            </w:ins>
            <w:ins w:id="190" w:author="*" w:date="2018-05-21T07:43:00Z">
              <w:r w:rsidR="00CF16EF">
                <w:t xml:space="preserve"> </w:t>
              </w:r>
            </w:ins>
            <w:r>
              <w:t>doplňujícími materiály. Studenti jsou systematicky vedeni k domá</w:t>
            </w:r>
            <w:r w:rsidR="00CF16EF">
              <w:t xml:space="preserve">cí práci </w:t>
            </w:r>
            <w:r w:rsidR="00F42069">
              <w:t>a samostudiu. Předmět je doplněn o</w:t>
            </w:r>
            <w:r>
              <w:t xml:space="preserve"> e-learn</w:t>
            </w:r>
            <w:r w:rsidR="00F42069">
              <w:t>ingový kurz</w:t>
            </w:r>
            <w:r>
              <w:t xml:space="preserve"> v Moodle. Výstupní úroveň B2</w:t>
            </w:r>
            <w:ins w:id="191" w:author="*" w:date="2018-05-21T07:44:00Z">
              <w:r w:rsidR="00CF16EF">
                <w:t>+</w:t>
              </w:r>
            </w:ins>
            <w:r>
              <w:t xml:space="preserve">. </w:t>
            </w:r>
          </w:p>
          <w:p w:rsidR="007F0D23" w:rsidRPr="00447D7F" w:rsidRDefault="007F0D23" w:rsidP="00527D68">
            <w:pPr>
              <w:jc w:val="both"/>
            </w:pPr>
            <w:r w:rsidRPr="00447D7F">
              <w:rPr>
                <w:b/>
              </w:rPr>
              <w:t>Obsah předmětu</w:t>
            </w:r>
          </w:p>
          <w:p w:rsidR="007F0D23" w:rsidRDefault="007F0D23" w:rsidP="00527D68">
            <w:pPr>
              <w:jc w:val="both"/>
            </w:pPr>
            <w:r>
              <w:t>Obsahová náplň vychází z učebnice Oxford Navigate B2 výběrových lekcí.</w:t>
            </w:r>
          </w:p>
          <w:p w:rsidR="007F0D23" w:rsidRPr="00D82981" w:rsidRDefault="007F0D23" w:rsidP="00527D68">
            <w:pPr>
              <w:jc w:val="both"/>
            </w:pPr>
            <w:r>
              <w:t>Součástí semináře je rozbor odborných textů a prezentace vycházejích z témat: Nehody a první pomoc, péče o seniory, Alzhleimerova choroba, dobrovolnictví, strava, obezita a diabetes, poruchy příjmu potravy, péče o umírající, eutanasie, práva pacienta.</w:t>
            </w:r>
          </w:p>
          <w:p w:rsidR="007F0D23" w:rsidRPr="00AB0288" w:rsidRDefault="007F0D23" w:rsidP="00527D68">
            <w:pPr>
              <w:jc w:val="both"/>
              <w:rPr>
                <w:b/>
              </w:rPr>
            </w:pPr>
            <w:r w:rsidRPr="00AB0288">
              <w:rPr>
                <w:b/>
              </w:rPr>
              <w:t>Výstupní kompetence</w:t>
            </w:r>
          </w:p>
          <w:p w:rsidR="007F0D23" w:rsidRDefault="007F0D23" w:rsidP="00527D68">
            <w:pPr>
              <w:jc w:val="both"/>
            </w:pPr>
            <w:r>
              <w:t>S</w:t>
            </w:r>
            <w:r w:rsidRPr="00070414">
              <w:t xml:space="preserve">tudent je schopen použivát získané jazykové kompetence v </w:t>
            </w:r>
            <w:r>
              <w:t xml:space="preserve">každodenních </w:t>
            </w:r>
            <w:r w:rsidRPr="00070414">
              <w:t>situacích</w:t>
            </w:r>
            <w:r>
              <w:t xml:space="preserve">, zároveň je schopný plynule mluvit o problematice ze svého oboru. </w:t>
            </w:r>
            <w:r w:rsidRPr="00070414">
              <w:t>Chápe jazykové zákonitosti a umí pracovat s autentickými materiály (např. text, poslech, mluvené slovo) dané úrovně a na ně adekvátně reagovat</w:t>
            </w:r>
            <w:ins w:id="192" w:author="*" w:date="2018-05-21T07:44:00Z">
              <w:r w:rsidR="00CF16EF">
                <w:t xml:space="preserve"> dle B2+ SERR/ CEFR.</w:t>
              </w:r>
            </w:ins>
            <w:del w:id="193" w:author="*" w:date="2018-05-21T07:44:00Z">
              <w:r w:rsidRPr="00070414" w:rsidDel="00CF16EF">
                <w:delText>.</w:delText>
              </w:r>
            </w:del>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F42069" w:rsidRDefault="007F0D23" w:rsidP="00527D68">
            <w:pPr>
              <w:jc w:val="both"/>
              <w:rPr>
                <w:b/>
              </w:rPr>
            </w:pPr>
            <w:r w:rsidRPr="00F42069">
              <w:rPr>
                <w:b/>
              </w:rPr>
              <w:t>Povinná literatura</w:t>
            </w:r>
          </w:p>
          <w:p w:rsidR="007F0D23" w:rsidRPr="00F42069" w:rsidRDefault="007F0D23" w:rsidP="00527D68">
            <w:pPr>
              <w:jc w:val="both"/>
            </w:pPr>
            <w:r w:rsidRPr="00F42069">
              <w:t xml:space="preserve">Alden, E. </w:t>
            </w:r>
            <w:r w:rsidRPr="00F42069">
              <w:rPr>
                <w:i/>
              </w:rPr>
              <w:t>NavigateB1+ Intermediate Workbook with Key.</w:t>
            </w:r>
            <w:r w:rsidRPr="00F42069">
              <w:t xml:space="preserve"> Oxford: Oxford University press, 2015.</w:t>
            </w:r>
          </w:p>
          <w:p w:rsidR="007F0D23" w:rsidRPr="00F42069" w:rsidRDefault="007F0D23" w:rsidP="00527D68">
            <w:pPr>
              <w:jc w:val="both"/>
            </w:pPr>
            <w:r w:rsidRPr="00F42069">
              <w:t xml:space="preserve">Cough, C. </w:t>
            </w:r>
            <w:r w:rsidRPr="00F42069">
              <w:rPr>
                <w:i/>
              </w:rPr>
              <w:t>English Vocabulary Organizer</w:t>
            </w:r>
            <w:r w:rsidRPr="00F42069">
              <w:t>. Hove: Language Teaching Publications, 2001.</w:t>
            </w:r>
          </w:p>
          <w:p w:rsidR="007F0D23" w:rsidRPr="00F42069" w:rsidRDefault="007F0D23" w:rsidP="00527D68">
            <w:pPr>
              <w:jc w:val="both"/>
            </w:pPr>
            <w:r w:rsidRPr="00F42069">
              <w:t xml:space="preserve">Hewings, M. </w:t>
            </w:r>
            <w:r w:rsidRPr="00F42069">
              <w:rPr>
                <w:i/>
              </w:rPr>
              <w:t>Advanced Grammar in Use Third Edition</w:t>
            </w:r>
            <w:r w:rsidRPr="00F42069">
              <w:t>. Cambridge: Cambridge University Press, 2013.</w:t>
            </w:r>
          </w:p>
          <w:p w:rsidR="007F0D23" w:rsidRPr="00F42069" w:rsidRDefault="007F0D23" w:rsidP="00527D68">
            <w:pPr>
              <w:jc w:val="both"/>
            </w:pPr>
            <w:r w:rsidRPr="00F42069">
              <w:t>McCarthy, M. English Vocabulary in Use Upper-Intermediate 2nd Edition. Cambridge: Cambridge University press, 1994.</w:t>
            </w:r>
          </w:p>
          <w:p w:rsidR="007F0D23" w:rsidRPr="00F42069" w:rsidRDefault="007F0D23" w:rsidP="00527D68">
            <w:pPr>
              <w:jc w:val="both"/>
            </w:pPr>
            <w:r w:rsidRPr="00F42069">
              <w:t xml:space="preserve">Murphy, R. </w:t>
            </w:r>
            <w:r w:rsidRPr="00F42069">
              <w:rPr>
                <w:i/>
              </w:rPr>
              <w:t>English Grammar in Use 4th Edition</w:t>
            </w:r>
            <w:r w:rsidRPr="00F42069">
              <w:t>. Cambridge: Cambridge university press, 2012.</w:t>
            </w:r>
          </w:p>
          <w:p w:rsidR="007F0D23" w:rsidRPr="00F42069" w:rsidRDefault="007F0D23" w:rsidP="00527D68">
            <w:pPr>
              <w:jc w:val="both"/>
            </w:pPr>
            <w:r w:rsidRPr="00F42069">
              <w:t xml:space="preserve">Roberts R. </w:t>
            </w:r>
            <w:r w:rsidRPr="00F42069">
              <w:rPr>
                <w:i/>
              </w:rPr>
              <w:t>Navigate B1+ Intermediate Coursebook with video</w:t>
            </w:r>
            <w:r w:rsidRPr="00F42069">
              <w:t>. Oxford: Oxford University press, 2015.</w:t>
            </w:r>
          </w:p>
          <w:p w:rsidR="007F0D23" w:rsidRPr="00F42069" w:rsidRDefault="007F0D23" w:rsidP="00527D68">
            <w:pPr>
              <w:jc w:val="both"/>
              <w:rPr>
                <w:b/>
              </w:rPr>
            </w:pPr>
            <w:r w:rsidRPr="00F42069">
              <w:rPr>
                <w:b/>
              </w:rPr>
              <w:t>Doporučená literatura</w:t>
            </w:r>
          </w:p>
          <w:p w:rsidR="007F0D23" w:rsidRPr="00F42069" w:rsidRDefault="007F0D23" w:rsidP="00527D68">
            <w:pPr>
              <w:jc w:val="both"/>
            </w:pPr>
            <w:r w:rsidRPr="00F42069">
              <w:t xml:space="preserve">Flower, J. </w:t>
            </w:r>
            <w:r w:rsidRPr="00F42069">
              <w:rPr>
                <w:i/>
              </w:rPr>
              <w:t>Phrasal Verb Organizer with Mini-Dictionary</w:t>
            </w:r>
            <w:r w:rsidRPr="00F42069">
              <w:t>. Hove: Language Teaching Publications, 1998.</w:t>
            </w:r>
          </w:p>
          <w:p w:rsidR="007F0D23" w:rsidRPr="00F42069" w:rsidRDefault="007F0D23" w:rsidP="00527D68">
            <w:pPr>
              <w:jc w:val="both"/>
            </w:pPr>
            <w:r w:rsidRPr="00F42069">
              <w:t xml:space="preserve">Mann, M. </w:t>
            </w:r>
            <w:r w:rsidRPr="00F42069">
              <w:rPr>
                <w:i/>
              </w:rPr>
              <w:t>Destination B1 Grammar &amp; Vocabulary with Answer Key</w:t>
            </w:r>
            <w:r w:rsidRPr="00F42069">
              <w:t>. MacMillan, 2007.</w:t>
            </w:r>
          </w:p>
          <w:p w:rsidR="007F0D23" w:rsidRPr="00F42069" w:rsidRDefault="007F0D23" w:rsidP="00527D68">
            <w:pPr>
              <w:jc w:val="both"/>
            </w:pPr>
            <w:r w:rsidRPr="00F42069">
              <w:t xml:space="preserve">Sparling, D. </w:t>
            </w:r>
            <w:r w:rsidRPr="00F42069">
              <w:rPr>
                <w:i/>
              </w:rPr>
              <w:t>English or Czenglish</w:t>
            </w:r>
            <w:r w:rsidRPr="00F42069">
              <w:t>. Praha: Státní pedagogické nakladatelství, 1990.</w:t>
            </w:r>
          </w:p>
          <w:p w:rsidR="007F0D23" w:rsidRPr="00F42069" w:rsidRDefault="007F0D23" w:rsidP="00527D68">
            <w:r w:rsidRPr="00F42069">
              <w:t xml:space="preserve">Wright, J. </w:t>
            </w:r>
            <w:r w:rsidRPr="00F42069">
              <w:rPr>
                <w:i/>
              </w:rPr>
              <w:t>Idioms Organizer</w:t>
            </w:r>
            <w:r w:rsidRPr="00F42069">
              <w:t>. Boston: Heinle, 2002.</w:t>
            </w:r>
          </w:p>
          <w:p w:rsidR="007F0D23" w:rsidRDefault="007F0D23" w:rsidP="00527D68">
            <w:r w:rsidRPr="00F42069">
              <w:t xml:space="preserve">Wyatt, R. </w:t>
            </w:r>
            <w:r w:rsidRPr="00F42069">
              <w:rPr>
                <w:i/>
              </w:rPr>
              <w:t>Check Your English Vocabulary For FCE+.</w:t>
            </w:r>
            <w:r w:rsidRPr="00F42069">
              <w:t xml:space="preserve"> London: Bloomsbury, 2004</w:t>
            </w:r>
            <w:r>
              <w:t>.</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Pr>
        <w:spacing w:after="200" w:line="276" w:lineRule="auto"/>
        <w:rPr>
          <w:ins w:id="194" w:author="Zuzana Hrnčiříková" w:date="2018-05-26T16:20:00Z"/>
        </w:rPr>
      </w:pPr>
    </w:p>
    <w:p w:rsidR="007708AE" w:rsidRDefault="007708AE" w:rsidP="007F0D23">
      <w:pPr>
        <w:spacing w:after="200" w:line="27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Seminář bakalářských prací 1</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3</w:t>
            </w:r>
            <w:r w:rsidRPr="005A546C">
              <w:t>./</w:t>
            </w:r>
            <w:r>
              <w:t>Z</w:t>
            </w:r>
            <w:r w:rsidRPr="005A546C">
              <w:t>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Zp</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rsidRPr="00F2626C">
              <w:rPr>
                <w:bCs/>
              </w:rPr>
              <w:t>Zpracování projektu bakalářské práce a jeho obhájení.</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Pr="001B53E8" w:rsidRDefault="007F0D23" w:rsidP="00527D68">
            <w:pPr>
              <w:jc w:val="both"/>
            </w:pPr>
            <w:r w:rsidRPr="001B53E8">
              <w:t>Mgr. Jakub Hladík,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Pr="001B53E8" w:rsidRDefault="007F0D23" w:rsidP="00527D68">
            <w:pPr>
              <w:jc w:val="both"/>
            </w:pPr>
            <w:r w:rsidRPr="001B53E8">
              <w:t>Mgr. Jakub Hladík,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284"/>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F2626C" w:rsidRDefault="007F0D23" w:rsidP="00527D68">
            <w:pPr>
              <w:jc w:val="both"/>
              <w:rPr>
                <w:bCs/>
              </w:rPr>
            </w:pPr>
            <w:r>
              <w:t>Cílem předmětu je připravit</w:t>
            </w:r>
            <w:r w:rsidRPr="00F2626C">
              <w:t xml:space="preserve"> studenty pro samostatnou tvůrčí výzkumnou činnost při řešení zvoleného tématu bakalářské práce. </w:t>
            </w:r>
            <w:r>
              <w:rPr>
                <w:bCs/>
              </w:rPr>
              <w:t>Předmět uvádí studenty</w:t>
            </w:r>
            <w:r w:rsidRPr="00F2626C">
              <w:rPr>
                <w:bCs/>
              </w:rPr>
              <w:t xml:space="preserve"> do problematiky psaní </w:t>
            </w:r>
            <w:r>
              <w:rPr>
                <w:bCs/>
              </w:rPr>
              <w:t>bakalářských prací a prohlubuje</w:t>
            </w:r>
            <w:r w:rsidR="00C941C4">
              <w:rPr>
                <w:bCs/>
              </w:rPr>
              <w:t xml:space="preserve"> znalosti</w:t>
            </w:r>
            <w:r w:rsidRPr="00F2626C">
              <w:rPr>
                <w:bCs/>
              </w:rPr>
              <w:t xml:space="preserve"> </w:t>
            </w:r>
            <w:r w:rsidR="00C941C4">
              <w:rPr>
                <w:bCs/>
              </w:rPr>
              <w:t>získané</w:t>
            </w:r>
            <w:r w:rsidRPr="00F2626C">
              <w:rPr>
                <w:bCs/>
              </w:rPr>
              <w:t xml:space="preserve"> v předmětu Metodologie</w:t>
            </w:r>
            <w:r>
              <w:rPr>
                <w:bCs/>
              </w:rPr>
              <w:t>1, 2</w:t>
            </w:r>
            <w:r w:rsidRPr="00F2626C">
              <w:rPr>
                <w:bCs/>
              </w:rPr>
              <w:t xml:space="preserve">. Výuka se opírá </w:t>
            </w:r>
            <w:r>
              <w:rPr>
                <w:bCs/>
              </w:rPr>
              <w:t>zejm. o</w:t>
            </w:r>
            <w:r w:rsidRPr="00F2626C">
              <w:rPr>
                <w:bCs/>
              </w:rPr>
              <w:t xml:space="preserve"> diskus</w:t>
            </w:r>
            <w:r>
              <w:rPr>
                <w:bCs/>
              </w:rPr>
              <w:t>i</w:t>
            </w:r>
            <w:r w:rsidRPr="00F2626C">
              <w:rPr>
                <w:bCs/>
              </w:rPr>
              <w:t xml:space="preserve"> nad ukázkami výzkumných projektů</w:t>
            </w:r>
            <w:r>
              <w:rPr>
                <w:bCs/>
              </w:rPr>
              <w:t>,</w:t>
            </w:r>
            <w:r w:rsidRPr="00F2626C">
              <w:rPr>
                <w:bCs/>
              </w:rPr>
              <w:t xml:space="preserve"> studenti jsou vedeni k tvorbě vlastních projektů bakalářských prací, tj. komplexnímu plánu řešení zvoleného výzkumného problému a jejich obhajoby v rámci seminářů. Předmět rozvíjí dovednosti studentů zpracovat na základě již osvojených základních metodologických znalostí projekt výzkumu, který bude metodologickým východiskem bakalářské práce. </w:t>
            </w:r>
          </w:p>
          <w:p w:rsidR="007F0D23" w:rsidRPr="00447D7F" w:rsidRDefault="007F0D23" w:rsidP="00527D68">
            <w:pPr>
              <w:jc w:val="both"/>
            </w:pPr>
            <w:r w:rsidRPr="00447D7F">
              <w:rPr>
                <w:b/>
              </w:rPr>
              <w:t>Obsah předmětu</w:t>
            </w:r>
          </w:p>
          <w:p w:rsidR="007F0D23" w:rsidRPr="00F2626C" w:rsidRDefault="007F0D23" w:rsidP="00527D68">
            <w:r w:rsidRPr="00F2626C">
              <w:t xml:space="preserve">Pojetí </w:t>
            </w:r>
            <w:r>
              <w:t>bakalářské</w:t>
            </w:r>
            <w:r w:rsidRPr="00F2626C">
              <w:t xml:space="preserve"> práce ve studijním oboru Sociální pedagogika.</w:t>
            </w:r>
          </w:p>
          <w:p w:rsidR="007F0D23" w:rsidRPr="00F2626C" w:rsidRDefault="007F0D23" w:rsidP="00527D68">
            <w:pPr>
              <w:rPr>
                <w:bCs/>
              </w:rPr>
            </w:pPr>
            <w:r w:rsidRPr="00F2626C">
              <w:rPr>
                <w:bCs/>
              </w:rPr>
              <w:t>Představení základních přístupů v pedagogickém výzkumu.</w:t>
            </w:r>
          </w:p>
          <w:p w:rsidR="007F0D23" w:rsidRPr="00F2626C" w:rsidRDefault="007F0D23" w:rsidP="00527D68">
            <w:pPr>
              <w:rPr>
                <w:bCs/>
              </w:rPr>
            </w:pPr>
            <w:r w:rsidRPr="00F2626C">
              <w:rPr>
                <w:bCs/>
              </w:rPr>
              <w:t>Vytváření návrhu projektu bakalářské práce, doporučení (tipy) pro zpracování.</w:t>
            </w:r>
          </w:p>
          <w:p w:rsidR="007F0D23" w:rsidRDefault="007F0D23" w:rsidP="00527D68">
            <w:pPr>
              <w:jc w:val="both"/>
            </w:pPr>
            <w:r w:rsidRPr="00F2626C">
              <w:rPr>
                <w:bCs/>
              </w:rPr>
              <w:t xml:space="preserve">Obhajoba projektů bakalářských prací. </w:t>
            </w:r>
          </w:p>
          <w:p w:rsidR="007F0D23" w:rsidRPr="00AB0288" w:rsidRDefault="007F0D23" w:rsidP="00527D68">
            <w:pPr>
              <w:jc w:val="both"/>
              <w:rPr>
                <w:b/>
              </w:rPr>
            </w:pPr>
            <w:r w:rsidRPr="00AB0288">
              <w:rPr>
                <w:b/>
              </w:rPr>
              <w:t>Výstupní kompetence</w:t>
            </w:r>
          </w:p>
          <w:p w:rsidR="007F0D23" w:rsidRDefault="007F0D23" w:rsidP="00527D68">
            <w:pPr>
              <w:jc w:val="both"/>
            </w:pPr>
            <w:r w:rsidRPr="00AB0288">
              <w:t xml:space="preserve">Student </w:t>
            </w:r>
            <w:r>
              <w:t>umí zpracovat</w:t>
            </w:r>
            <w:r w:rsidRPr="00AB0288">
              <w:t xml:space="preserve"> projekt bakalářské práce, </w:t>
            </w:r>
            <w:r>
              <w:t>dokáže plánovat</w:t>
            </w:r>
            <w:r w:rsidRPr="00AB0288">
              <w:t xml:space="preserve"> výzkumnou aktivitu, </w:t>
            </w:r>
            <w:r>
              <w:t>umí zpracovat a interpretovat</w:t>
            </w:r>
            <w:r w:rsidRPr="00AB0288">
              <w:t xml:space="preserve"> výzkumná data.</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C13A68" w:rsidRDefault="007F0D23" w:rsidP="00527D68">
            <w:pPr>
              <w:jc w:val="both"/>
              <w:rPr>
                <w:b/>
              </w:rPr>
            </w:pPr>
            <w:r w:rsidRPr="00C13A68">
              <w:rPr>
                <w:b/>
              </w:rPr>
              <w:t>Povinná literatura</w:t>
            </w:r>
          </w:p>
          <w:p w:rsidR="007F0D23" w:rsidRDefault="007F0D23" w:rsidP="00527D68">
            <w:pPr>
              <w:jc w:val="both"/>
            </w:pPr>
            <w:r>
              <w:t xml:space="preserve">Chráska, M, Kočvarová, I. </w:t>
            </w:r>
            <w:r>
              <w:rPr>
                <w:i/>
                <w:iCs/>
              </w:rPr>
              <w:t>Kvantitativní design v pedagogických výzkumech začínajících akademických pracovníků</w:t>
            </w:r>
            <w:r>
              <w:t>. Zlín: Univerzita Tomáše Bati ve Zlíně, Fakulta humanitních studií, 2014.</w:t>
            </w:r>
          </w:p>
          <w:p w:rsidR="007F0D23" w:rsidRPr="009C717C" w:rsidRDefault="007F0D23" w:rsidP="00527D68">
            <w:pPr>
              <w:jc w:val="both"/>
              <w:rPr>
                <w:b/>
                <w:bCs/>
              </w:rPr>
            </w:pPr>
            <w:r>
              <w:t>Chráska</w:t>
            </w:r>
            <w:r w:rsidRPr="009C717C">
              <w:t xml:space="preserve">, M. </w:t>
            </w:r>
            <w:r w:rsidRPr="009C717C">
              <w:rPr>
                <w:i/>
                <w:iCs/>
              </w:rPr>
              <w:t>Metody pedagogického výzkumu</w:t>
            </w:r>
            <w:r>
              <w:t>. Praha: Grada, 2016</w:t>
            </w:r>
            <w:r w:rsidRPr="009C717C">
              <w:t xml:space="preserve">. </w:t>
            </w:r>
          </w:p>
          <w:p w:rsidR="007F0D23" w:rsidRPr="009C717C" w:rsidRDefault="007F0D23" w:rsidP="00527D68">
            <w:pPr>
              <w:jc w:val="both"/>
            </w:pPr>
            <w:r>
              <w:t>Punch</w:t>
            </w:r>
            <w:r w:rsidRPr="009C717C">
              <w:t xml:space="preserve">, K. F. </w:t>
            </w:r>
            <w:r w:rsidRPr="009C717C">
              <w:rPr>
                <w:i/>
                <w:iCs/>
              </w:rPr>
              <w:t>Úspěšný návrh výzkumu</w:t>
            </w:r>
            <w:r w:rsidRPr="009C717C">
              <w:t xml:space="preserve">. Praha: Portál, 2008. </w:t>
            </w:r>
          </w:p>
          <w:p w:rsidR="007F0D23" w:rsidRPr="00160CD4" w:rsidRDefault="007F0D23" w:rsidP="00527D68">
            <w:pPr>
              <w:jc w:val="both"/>
              <w:rPr>
                <w:b/>
                <w:bCs/>
              </w:rPr>
            </w:pPr>
            <w:r>
              <w:t>Švec</w:t>
            </w:r>
            <w:r w:rsidRPr="009C717C">
              <w:t>, V.</w:t>
            </w:r>
            <w:r>
              <w:t>, Hrbáčková</w:t>
            </w:r>
            <w:r w:rsidRPr="009C717C">
              <w:t xml:space="preserve">, K. </w:t>
            </w:r>
            <w:r w:rsidRPr="009C717C">
              <w:rPr>
                <w:i/>
                <w:iCs/>
              </w:rPr>
              <w:t>Průvodce metodologií pedagogického výzkumu</w:t>
            </w:r>
            <w:r w:rsidRPr="009C717C">
              <w:t xml:space="preserve">. Zlín: UTB, 2007. </w:t>
            </w:r>
          </w:p>
          <w:p w:rsidR="007F0D23" w:rsidRPr="00C13A68" w:rsidRDefault="007F0D23" w:rsidP="00527D68">
            <w:pPr>
              <w:jc w:val="both"/>
              <w:rPr>
                <w:b/>
              </w:rPr>
            </w:pPr>
            <w:r w:rsidRPr="00C13A68">
              <w:rPr>
                <w:b/>
              </w:rPr>
              <w:t>Doporučená literatura</w:t>
            </w:r>
          </w:p>
          <w:p w:rsidR="007F0D23" w:rsidRPr="009C717C" w:rsidRDefault="007F0D23" w:rsidP="00527D68">
            <w:pPr>
              <w:jc w:val="both"/>
            </w:pPr>
            <w:r>
              <w:t>Gavora</w:t>
            </w:r>
            <w:r w:rsidRPr="009C717C">
              <w:t xml:space="preserve">, P. </w:t>
            </w:r>
            <w:r w:rsidRPr="009C717C">
              <w:rPr>
                <w:i/>
                <w:iCs/>
              </w:rPr>
              <w:t>Úvod do pedagogického výzkumu</w:t>
            </w:r>
            <w:r w:rsidRPr="009C717C">
              <w:t xml:space="preserve">. Brno: Paido, 2000. </w:t>
            </w:r>
          </w:p>
          <w:p w:rsidR="007F0D23" w:rsidRPr="009C717C" w:rsidRDefault="007F0D23" w:rsidP="00527D68">
            <w:pPr>
              <w:jc w:val="both"/>
              <w:rPr>
                <w:b/>
                <w:bCs/>
              </w:rPr>
            </w:pPr>
            <w:r>
              <w:t>Maňák</w:t>
            </w:r>
            <w:r w:rsidRPr="009C717C">
              <w:t>, J.</w:t>
            </w:r>
            <w:r>
              <w:t>, Švec</w:t>
            </w:r>
            <w:r w:rsidRPr="009C717C">
              <w:t xml:space="preserve">, V. </w:t>
            </w:r>
            <w:r w:rsidRPr="009C717C">
              <w:rPr>
                <w:i/>
                <w:iCs/>
              </w:rPr>
              <w:t>Cesty pedagogického výzkumu</w:t>
            </w:r>
            <w:r w:rsidRPr="009C717C">
              <w:t xml:space="preserve">. Brno: Paido, 2004. </w:t>
            </w:r>
          </w:p>
          <w:p w:rsidR="007F0D23" w:rsidRPr="009C717C" w:rsidRDefault="007F0D23" w:rsidP="00527D68">
            <w:pPr>
              <w:jc w:val="both"/>
            </w:pPr>
            <w:r w:rsidRPr="009C717C">
              <w:t>M</w:t>
            </w:r>
            <w:r>
              <w:t>aňák</w:t>
            </w:r>
            <w:r w:rsidRPr="009C717C">
              <w:t>, J.</w:t>
            </w:r>
            <w:r>
              <w:t>, Švec</w:t>
            </w:r>
            <w:r w:rsidRPr="009C717C">
              <w:t>, V.</w:t>
            </w:r>
            <w:r>
              <w:t>, Švec, Š (E</w:t>
            </w:r>
            <w:r w:rsidRPr="009C717C">
              <w:t xml:space="preserve">ds.). </w:t>
            </w:r>
            <w:r w:rsidRPr="009C717C">
              <w:rPr>
                <w:i/>
                <w:iCs/>
              </w:rPr>
              <w:t>Slovník pedagogické metodologie</w:t>
            </w:r>
            <w:r w:rsidRPr="009C717C">
              <w:t xml:space="preserve">. Brno: Paido, 2004. </w:t>
            </w:r>
          </w:p>
          <w:p w:rsidR="007F0D23" w:rsidRPr="009C717C" w:rsidRDefault="007F0D23" w:rsidP="00527D68">
            <w:pPr>
              <w:jc w:val="both"/>
            </w:pPr>
            <w:r>
              <w:t>Pelikán</w:t>
            </w:r>
            <w:r w:rsidRPr="009C717C">
              <w:t xml:space="preserve">, J. </w:t>
            </w:r>
            <w:r w:rsidRPr="009C717C">
              <w:rPr>
                <w:i/>
                <w:iCs/>
              </w:rPr>
              <w:t>Základy empirického výzkumu pedagogických jevů</w:t>
            </w:r>
            <w:r w:rsidRPr="009C717C">
              <w:t xml:space="preserve">. Praha: Karolinum, 2004. </w:t>
            </w:r>
          </w:p>
          <w:p w:rsidR="007F0D23" w:rsidRDefault="007F0D23" w:rsidP="00527D68">
            <w:r>
              <w:t>Švaříček</w:t>
            </w:r>
            <w:r w:rsidRPr="009C717C">
              <w:t>, R.</w:t>
            </w:r>
            <w:r>
              <w:t>, Šeďová</w:t>
            </w:r>
            <w:r w:rsidRPr="009C717C">
              <w:t xml:space="preserve">, K. a kol. </w:t>
            </w:r>
            <w:r w:rsidRPr="009C717C">
              <w:rPr>
                <w:i/>
                <w:iCs/>
              </w:rPr>
              <w:t>Kvalitativní výzkum v pedagogických vědách</w:t>
            </w:r>
            <w:r w:rsidRPr="009C717C">
              <w:t>. Praha: Portál, 2007.</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C941C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Metody sociálně výchovné práce</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r w:rsidRPr="00B13AF6">
              <w:t>3./ZS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708AE" w:rsidP="00527D68">
            <w:pPr>
              <w:jc w:val="both"/>
            </w:pPr>
            <w:ins w:id="195" w:author="Zuzana Hrnčiříková" w:date="2018-05-26T16:22:00Z">
              <w:r>
                <w:t>Prerekvizita: Sociální pedagogika1, Sociální pedagogika 2</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rsidRPr="000602D2">
              <w:t>Klasifikovaný zápočet písemnou formou. Realizace a zpracování sociometrického šetření.</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Pr="00160CD4" w:rsidRDefault="007F0D23" w:rsidP="00527D68">
            <w:r w:rsidRPr="00160CD4">
              <w:t>Mgr. Anna Petr Šafránková, Ph.D</w:t>
            </w:r>
          </w:p>
          <w:p w:rsidR="007F0D23" w:rsidRDefault="007F0D23" w:rsidP="00527D68"/>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C941C4" w:rsidP="00527D68">
            <w:pPr>
              <w:jc w:val="both"/>
            </w:pPr>
            <w:r>
              <w:t>Příprava testu, konzultace obsahu a témat předmětu.</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r>
              <w:t>Mgr. Lucie Blaštíková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D82981" w:rsidRDefault="007F0D23" w:rsidP="00527D68">
            <w:pPr>
              <w:jc w:val="both"/>
            </w:pPr>
            <w:r w:rsidRPr="000602D2">
              <w:t xml:space="preserve">Cílem předmětu je seznámit studenty se sociálně výchovným působením formou konkrétních technik a metod. Studenti se seznámí s technikami a metodami ze sociální práce a sociální pedagogiky. V rámci </w:t>
            </w:r>
            <w:r>
              <w:t>výuky</w:t>
            </w:r>
            <w:r w:rsidRPr="000602D2">
              <w:t xml:space="preserve"> jsou vedeni ke správnému nastavení sociálně výchovné práce s adekvátním použitím technik a metod ve vztahu k cílové skupině.</w:t>
            </w:r>
            <w:r>
              <w:t xml:space="preserve"> Seminář je zaměřen na aplikační rovinu práce se studenty vždy s použitím vybrané metody sociálně výchovného působení.</w:t>
            </w:r>
          </w:p>
          <w:p w:rsidR="007F0D23" w:rsidRPr="00447D7F" w:rsidRDefault="007F0D23" w:rsidP="00527D68">
            <w:pPr>
              <w:jc w:val="both"/>
            </w:pPr>
            <w:r w:rsidRPr="00447D7F">
              <w:rPr>
                <w:b/>
              </w:rPr>
              <w:t>Obsah předmětu</w:t>
            </w:r>
          </w:p>
          <w:p w:rsidR="007F0D23" w:rsidRPr="000602D2" w:rsidRDefault="007F0D23" w:rsidP="00527D68">
            <w:pPr>
              <w:jc w:val="both"/>
            </w:pPr>
            <w:r w:rsidRPr="000602D2">
              <w:t>Technika a metoda (vymezení pojmů a uvedení rozdílů).</w:t>
            </w:r>
          </w:p>
          <w:p w:rsidR="007F0D23" w:rsidRPr="000602D2" w:rsidRDefault="007F0D23" w:rsidP="00527D68">
            <w:pPr>
              <w:jc w:val="both"/>
            </w:pPr>
            <w:r w:rsidRPr="000602D2">
              <w:t>Přístupy sociálně výchovného působení (vymezení a analýza přístupů).</w:t>
            </w:r>
          </w:p>
          <w:p w:rsidR="007F0D23" w:rsidRPr="000602D2" w:rsidRDefault="007F0D23" w:rsidP="00527D68">
            <w:pPr>
              <w:jc w:val="both"/>
            </w:pPr>
            <w:r w:rsidRPr="000602D2">
              <w:t>Způsoby jednání v sociální práci.</w:t>
            </w:r>
          </w:p>
          <w:p w:rsidR="007F0D23" w:rsidRPr="000602D2" w:rsidRDefault="007F0D23" w:rsidP="00527D68">
            <w:pPr>
              <w:jc w:val="both"/>
            </w:pPr>
            <w:r w:rsidRPr="000602D2">
              <w:t>Základní metody sociálně výchovného působení.</w:t>
            </w:r>
          </w:p>
          <w:p w:rsidR="007F0D23" w:rsidRPr="000602D2" w:rsidRDefault="007F0D23" w:rsidP="00527D68">
            <w:pPr>
              <w:jc w:val="both"/>
            </w:pPr>
            <w:r w:rsidRPr="000602D2">
              <w:t xml:space="preserve">Metody sociální </w:t>
            </w:r>
            <w:del w:id="196" w:author="Zuzana Hrnčiříková" w:date="2018-05-26T16:24:00Z">
              <w:r w:rsidRPr="000602D2" w:rsidDel="007C383A">
                <w:delText>práce</w:delText>
              </w:r>
            </w:del>
            <w:ins w:id="197" w:author="Zuzana Hrnčiříková" w:date="2018-05-26T16:24:00Z">
              <w:r w:rsidR="007C383A">
                <w:t xml:space="preserve"> pedagogiky </w:t>
              </w:r>
            </w:ins>
            <w:del w:id="198" w:author="Zuzana Hrnčiříková" w:date="2018-05-26T16:25:00Z">
              <w:r w:rsidRPr="000602D2" w:rsidDel="007C383A">
                <w:delText xml:space="preserve"> s </w:delText>
              </w:r>
            </w:del>
            <w:ins w:id="199" w:author="Zuzana Hrnčiříková" w:date="2018-05-26T16:25:00Z">
              <w:r w:rsidR="007C383A">
                <w:t> </w:t>
              </w:r>
            </w:ins>
            <w:del w:id="200" w:author="Zuzana Hrnčiříková" w:date="2018-05-26T16:25:00Z">
              <w:r w:rsidRPr="000602D2" w:rsidDel="007C383A">
                <w:delText>jednotlivcem</w:delText>
              </w:r>
            </w:del>
            <w:ins w:id="201" w:author="Zuzana Hrnčiříková" w:date="2018-05-26T16:25:00Z">
              <w:r w:rsidR="007C383A">
                <w:t xml:space="preserve"> </w:t>
              </w:r>
            </w:ins>
            <w:del w:id="202" w:author="Zuzana Hrnčiříková" w:date="2018-05-26T16:25:00Z">
              <w:r w:rsidRPr="000602D2" w:rsidDel="007C383A">
                <w:delText>.</w:delText>
              </w:r>
            </w:del>
            <w:ins w:id="203" w:author="Zuzana Hrnčiříková" w:date="2018-05-26T16:25:00Z">
              <w:r w:rsidR="007C383A">
                <w:t xml:space="preserve"> (režimová, inscenační, pedagogizace prostředí).</w:t>
              </w:r>
            </w:ins>
          </w:p>
          <w:p w:rsidR="007F0D23" w:rsidRPr="000602D2" w:rsidDel="007C383A" w:rsidRDefault="007F0D23" w:rsidP="00527D68">
            <w:pPr>
              <w:jc w:val="both"/>
              <w:rPr>
                <w:del w:id="204" w:author="Zuzana Hrnčiříková" w:date="2018-05-26T16:25:00Z"/>
              </w:rPr>
            </w:pPr>
            <w:r w:rsidRPr="000602D2">
              <w:t xml:space="preserve">Metody sociální </w:t>
            </w:r>
            <w:del w:id="205" w:author="Zuzana Hrnčiříková" w:date="2018-05-26T16:25:00Z">
              <w:r w:rsidRPr="000602D2" w:rsidDel="007C383A">
                <w:delText>práce</w:delText>
              </w:r>
            </w:del>
            <w:ins w:id="206" w:author="Zuzana Hrnčiříková" w:date="2018-05-26T16:25:00Z">
              <w:r w:rsidR="007C383A">
                <w:t xml:space="preserve"> pedagogiky</w:t>
              </w:r>
            </w:ins>
            <w:del w:id="207" w:author="Zuzana Hrnčiříková" w:date="2018-05-26T16:25:00Z">
              <w:r w:rsidRPr="000602D2" w:rsidDel="007C383A">
                <w:delText xml:space="preserve"> se skupinou.</w:delText>
              </w:r>
            </w:del>
            <w:ins w:id="208" w:author="Zuzana Hrnčiříková" w:date="2018-05-26T16:25:00Z">
              <w:r w:rsidR="007C383A">
                <w:t xml:space="preserve"> v zahraničí (Německo, Polsko, skandinávské země).</w:t>
              </w:r>
            </w:ins>
          </w:p>
          <w:p w:rsidR="007F0D23" w:rsidRPr="000602D2" w:rsidRDefault="007F0D23" w:rsidP="00527D68">
            <w:pPr>
              <w:jc w:val="both"/>
            </w:pPr>
            <w:r w:rsidRPr="000602D2">
              <w:t xml:space="preserve">Metody </w:t>
            </w:r>
            <w:del w:id="209" w:author="Zuzana Hrnčiříková" w:date="2018-05-26T16:26:00Z">
              <w:r w:rsidRPr="000602D2" w:rsidDel="007C383A">
                <w:delText>sociální práce s komunitou.</w:delText>
              </w:r>
            </w:del>
            <w:ins w:id="210" w:author="Zuzana Hrnčiříková" w:date="2018-05-26T16:26:00Z">
              <w:r w:rsidR="007C383A">
                <w:t xml:space="preserve"> sociálně pedagogických činností.</w:t>
              </w:r>
            </w:ins>
          </w:p>
          <w:p w:rsidR="007F0D23" w:rsidRPr="000602D2" w:rsidRDefault="007F0D23" w:rsidP="00527D68">
            <w:pPr>
              <w:jc w:val="both"/>
            </w:pPr>
            <w:r w:rsidRPr="000602D2">
              <w:t>Metody práce se školní třídou.</w:t>
            </w:r>
            <w:ins w:id="211" w:author="Zuzana Hrnčiříková" w:date="2018-05-26T16:26:00Z">
              <w:r w:rsidR="007C383A">
                <w:t xml:space="preserve"> M</w:t>
              </w:r>
            </w:ins>
            <w:ins w:id="212" w:author="*" w:date="2018-05-28T13:37:00Z">
              <w:r w:rsidR="00C940C1">
                <w:t>e</w:t>
              </w:r>
            </w:ins>
            <w:ins w:id="213" w:author="Zuzana Hrnčiříková" w:date="2018-05-26T16:26:00Z">
              <w:r w:rsidR="007C383A">
                <w:t>tody sociální práce s</w:t>
              </w:r>
            </w:ins>
            <w:ins w:id="214" w:author="Zuzana Hrnčiříková" w:date="2018-05-26T16:27:00Z">
              <w:r w:rsidR="007C383A">
                <w:t> </w:t>
              </w:r>
            </w:ins>
            <w:ins w:id="215" w:author="Zuzana Hrnčiříková" w:date="2018-05-26T16:26:00Z">
              <w:r w:rsidR="007C383A">
                <w:t>jednotlivcem,</w:t>
              </w:r>
            </w:ins>
            <w:ins w:id="216" w:author="Zuzana Hrnčiříková" w:date="2018-05-26T16:27:00Z">
              <w:r w:rsidR="007C383A">
                <w:t xml:space="preserve"> se skupinou a komunitou. </w:t>
              </w:r>
            </w:ins>
          </w:p>
          <w:p w:rsidR="007F0D23" w:rsidRPr="000602D2" w:rsidRDefault="007F0D23" w:rsidP="00527D68">
            <w:pPr>
              <w:jc w:val="both"/>
            </w:pPr>
            <w:r w:rsidRPr="000602D2">
              <w:t>Netradiční metody sociální práce.</w:t>
            </w:r>
          </w:p>
          <w:p w:rsidR="007F0D23" w:rsidRPr="00D82981" w:rsidRDefault="007F0D23" w:rsidP="00527D68">
            <w:pPr>
              <w:jc w:val="both"/>
            </w:pPr>
            <w:r w:rsidRPr="000602D2">
              <w:t>Speciální techniky sociálně výchovné práce.</w:t>
            </w:r>
          </w:p>
          <w:p w:rsidR="007F0D23" w:rsidRPr="00AB0288" w:rsidRDefault="007F0D23" w:rsidP="00527D68">
            <w:pPr>
              <w:jc w:val="both"/>
              <w:rPr>
                <w:b/>
              </w:rPr>
            </w:pPr>
            <w:r w:rsidRPr="00AB0288">
              <w:rPr>
                <w:b/>
              </w:rPr>
              <w:t>Výstupní kompetence</w:t>
            </w:r>
          </w:p>
          <w:p w:rsidR="007F0D23" w:rsidRDefault="007F0D23" w:rsidP="00527D68">
            <w:pPr>
              <w:jc w:val="both"/>
            </w:pPr>
            <w:r w:rsidRPr="000602D2">
              <w:t>Student se orientuje v technikách a metodách sociální práce a sociální pedagogy. Zároveň dokáže analyzovat přístupy sociálně výchovného působení a realizovat sociometrické šetření, včetně jeho vyhodnocení. Dále student dokáže zvolit adekvátní metodu a postup pro konkrétní cílovou skupinu.</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C941C4" w:rsidRDefault="007F0D23" w:rsidP="00527D68">
            <w:pPr>
              <w:jc w:val="both"/>
              <w:rPr>
                <w:b/>
                <w:szCs w:val="19"/>
              </w:rPr>
            </w:pPr>
            <w:r w:rsidRPr="00C941C4">
              <w:rPr>
                <w:b/>
                <w:szCs w:val="19"/>
              </w:rPr>
              <w:t>Povinná literatura</w:t>
            </w:r>
          </w:p>
          <w:p w:rsidR="007F0D23" w:rsidRPr="00C941C4" w:rsidRDefault="007F0D23" w:rsidP="00527D68">
            <w:pPr>
              <w:jc w:val="both"/>
              <w:rPr>
                <w:szCs w:val="19"/>
              </w:rPr>
            </w:pPr>
            <w:r w:rsidRPr="00C941C4">
              <w:rPr>
                <w:szCs w:val="19"/>
              </w:rPr>
              <w:t>Klimentová, E</w:t>
            </w:r>
            <w:r w:rsidRPr="00C941C4">
              <w:rPr>
                <w:i/>
                <w:szCs w:val="19"/>
              </w:rPr>
              <w:t>. Sociální práce: teorie a metody I: studijní text pro kombinované studium</w:t>
            </w:r>
            <w:r w:rsidRPr="00C941C4">
              <w:rPr>
                <w:szCs w:val="19"/>
              </w:rPr>
              <w:t>. Olomouc: VUP, 2013.</w:t>
            </w:r>
          </w:p>
          <w:p w:rsidR="007F0D23" w:rsidRPr="00C941C4" w:rsidRDefault="007F0D23" w:rsidP="00527D68">
            <w:pPr>
              <w:jc w:val="both"/>
              <w:rPr>
                <w:szCs w:val="19"/>
              </w:rPr>
            </w:pPr>
            <w:r w:rsidRPr="00C941C4">
              <w:rPr>
                <w:szCs w:val="19"/>
              </w:rPr>
              <w:t xml:space="preserve">Klimentová, E. </w:t>
            </w:r>
            <w:r w:rsidRPr="00C941C4">
              <w:rPr>
                <w:i/>
                <w:szCs w:val="19"/>
              </w:rPr>
              <w:t>Sociální práce: teorie a metody II: studijní text pro kombinované studium</w:t>
            </w:r>
            <w:r w:rsidRPr="00C941C4">
              <w:rPr>
                <w:szCs w:val="19"/>
              </w:rPr>
              <w:t>. Olomouc: VUP, 2013.</w:t>
            </w:r>
          </w:p>
          <w:p w:rsidR="007F0D23" w:rsidRPr="00C941C4" w:rsidRDefault="007F0D23" w:rsidP="00527D68">
            <w:pPr>
              <w:jc w:val="both"/>
              <w:rPr>
                <w:szCs w:val="19"/>
              </w:rPr>
            </w:pPr>
            <w:r w:rsidRPr="00C941C4">
              <w:rPr>
                <w:szCs w:val="19"/>
              </w:rPr>
              <w:t xml:space="preserve">Matoušek, O. </w:t>
            </w:r>
            <w:r w:rsidRPr="00C941C4">
              <w:rPr>
                <w:i/>
                <w:szCs w:val="19"/>
              </w:rPr>
              <w:t>Metody a řízení sociální práce</w:t>
            </w:r>
            <w:r w:rsidRPr="00C941C4">
              <w:rPr>
                <w:szCs w:val="19"/>
              </w:rPr>
              <w:t>. Praha: Portál, 2013.</w:t>
            </w:r>
          </w:p>
          <w:p w:rsidR="007F0D23" w:rsidRPr="00C941C4" w:rsidRDefault="007F0D23" w:rsidP="00527D68">
            <w:pPr>
              <w:jc w:val="both"/>
              <w:rPr>
                <w:szCs w:val="19"/>
              </w:rPr>
            </w:pPr>
            <w:r w:rsidRPr="00C941C4">
              <w:rPr>
                <w:szCs w:val="19"/>
              </w:rPr>
              <w:t xml:space="preserve">Sotoniaková, E. </w:t>
            </w:r>
            <w:r w:rsidRPr="00C941C4">
              <w:rPr>
                <w:i/>
                <w:szCs w:val="19"/>
              </w:rPr>
              <w:t>Teorie a metody sociální práce</w:t>
            </w:r>
            <w:r w:rsidRPr="00C941C4">
              <w:rPr>
                <w:szCs w:val="19"/>
              </w:rPr>
              <w:t>. Ostrava: Ostravská univerzita v Ostravě, 2005.</w:t>
            </w:r>
          </w:p>
          <w:p w:rsidR="007F0D23" w:rsidRPr="00C941C4" w:rsidRDefault="007F0D23" w:rsidP="00527D68">
            <w:pPr>
              <w:jc w:val="both"/>
              <w:rPr>
                <w:szCs w:val="19"/>
              </w:rPr>
            </w:pPr>
            <w:r w:rsidRPr="00C941C4">
              <w:rPr>
                <w:szCs w:val="19"/>
              </w:rPr>
              <w:t xml:space="preserve">Vrtišková, M. </w:t>
            </w:r>
            <w:r w:rsidRPr="00C941C4">
              <w:rPr>
                <w:i/>
                <w:szCs w:val="19"/>
              </w:rPr>
              <w:t>Teorie a metody sociální práce</w:t>
            </w:r>
            <w:r w:rsidRPr="00C941C4">
              <w:rPr>
                <w:szCs w:val="19"/>
              </w:rPr>
              <w:t>. Brno: Tribun EU, 2009.</w:t>
            </w:r>
          </w:p>
          <w:p w:rsidR="007F0D23" w:rsidRPr="00C941C4" w:rsidRDefault="007F0D23" w:rsidP="00527D68">
            <w:pPr>
              <w:jc w:val="both"/>
              <w:rPr>
                <w:b/>
                <w:szCs w:val="19"/>
              </w:rPr>
            </w:pPr>
            <w:r w:rsidRPr="00C941C4">
              <w:rPr>
                <w:b/>
                <w:szCs w:val="19"/>
              </w:rPr>
              <w:t>Doporučená literatura</w:t>
            </w:r>
          </w:p>
          <w:p w:rsidR="007F0D23" w:rsidRPr="00C941C4" w:rsidRDefault="007F0D23" w:rsidP="00527D68">
            <w:pPr>
              <w:jc w:val="both"/>
              <w:rPr>
                <w:iCs/>
                <w:szCs w:val="19"/>
              </w:rPr>
            </w:pPr>
            <w:r w:rsidRPr="00C941C4">
              <w:rPr>
                <w:iCs/>
                <w:szCs w:val="19"/>
              </w:rPr>
              <w:t xml:space="preserve">Gillernová, I. a kol. </w:t>
            </w:r>
            <w:r w:rsidRPr="00C941C4">
              <w:rPr>
                <w:rFonts w:hint="eastAsia"/>
                <w:i/>
                <w:iCs/>
                <w:szCs w:val="19"/>
              </w:rPr>
              <w:t>Sociální dovednosti ve škole</w:t>
            </w:r>
            <w:r w:rsidRPr="00C941C4">
              <w:rPr>
                <w:i/>
                <w:iCs/>
                <w:szCs w:val="19"/>
              </w:rPr>
              <w:t xml:space="preserve">. </w:t>
            </w:r>
            <w:r w:rsidRPr="00C941C4">
              <w:rPr>
                <w:iCs/>
                <w:szCs w:val="19"/>
              </w:rPr>
              <w:t>Praha: Grada, 2012.</w:t>
            </w:r>
          </w:p>
          <w:p w:rsidR="007F0D23" w:rsidRPr="00C941C4" w:rsidRDefault="007F0D23" w:rsidP="00527D68">
            <w:pPr>
              <w:jc w:val="both"/>
              <w:rPr>
                <w:sz w:val="22"/>
              </w:rPr>
            </w:pPr>
            <w:r w:rsidRPr="00C941C4">
              <w:rPr>
                <w:iCs/>
                <w:szCs w:val="19"/>
              </w:rPr>
              <w:t xml:space="preserve">Musil, J. V., Směšná, M. </w:t>
            </w:r>
            <w:r w:rsidRPr="00C941C4">
              <w:rPr>
                <w:rFonts w:hint="eastAsia"/>
                <w:i/>
                <w:iCs/>
                <w:szCs w:val="19"/>
              </w:rPr>
              <w:t>L-J sociometrická technika</w:t>
            </w:r>
            <w:r w:rsidRPr="00C941C4">
              <w:rPr>
                <w:rFonts w:hint="eastAsia"/>
                <w:iCs/>
                <w:szCs w:val="19"/>
              </w:rPr>
              <w:t>.</w:t>
            </w:r>
            <w:r w:rsidRPr="00C941C4">
              <w:rPr>
                <w:iCs/>
                <w:szCs w:val="19"/>
              </w:rPr>
              <w:t xml:space="preserve"> </w:t>
            </w:r>
            <w:r w:rsidRPr="00C941C4">
              <w:rPr>
                <w:rFonts w:hint="eastAsia"/>
                <w:iCs/>
                <w:szCs w:val="19"/>
              </w:rPr>
              <w:t>Olomouc: Psychologická a výchovná poradna, 2006.</w:t>
            </w:r>
          </w:p>
          <w:p w:rsidR="007F0D23" w:rsidRPr="00C941C4" w:rsidRDefault="007F0D23" w:rsidP="00527D68">
            <w:pPr>
              <w:jc w:val="both"/>
              <w:rPr>
                <w:iCs/>
                <w:szCs w:val="19"/>
              </w:rPr>
            </w:pPr>
            <w:r w:rsidRPr="00C941C4">
              <w:rPr>
                <w:iCs/>
                <w:szCs w:val="19"/>
              </w:rPr>
              <w:t xml:space="preserve">Sekera, J. </w:t>
            </w:r>
            <w:r w:rsidRPr="00C941C4">
              <w:rPr>
                <w:rFonts w:hint="eastAsia"/>
                <w:i/>
                <w:iCs/>
                <w:szCs w:val="19"/>
              </w:rPr>
              <w:t>Možnosti využití experiencionality v přípravě pedagogických pracovníků</w:t>
            </w:r>
            <w:r w:rsidRPr="00C941C4">
              <w:rPr>
                <w:rFonts w:hint="eastAsia"/>
                <w:iCs/>
                <w:szCs w:val="19"/>
              </w:rPr>
              <w:t>.</w:t>
            </w:r>
            <w:r w:rsidRPr="00C941C4">
              <w:rPr>
                <w:iCs/>
                <w:szCs w:val="19"/>
              </w:rPr>
              <w:t xml:space="preserve"> Ostrava: ostravská univerzita v Ostravě, 2012.</w:t>
            </w:r>
          </w:p>
          <w:p w:rsidR="007F0D23" w:rsidRPr="00C941C4" w:rsidRDefault="007F0D23" w:rsidP="00527D68">
            <w:pPr>
              <w:jc w:val="both"/>
              <w:rPr>
                <w:iCs/>
                <w:szCs w:val="19"/>
              </w:rPr>
            </w:pPr>
            <w:r w:rsidRPr="00C941C4">
              <w:rPr>
                <w:szCs w:val="19"/>
              </w:rPr>
              <w:t xml:space="preserve">Zakouřilová, E. </w:t>
            </w:r>
            <w:r w:rsidRPr="00C941C4">
              <w:rPr>
                <w:rFonts w:hint="eastAsia"/>
                <w:i/>
                <w:iCs/>
                <w:szCs w:val="19"/>
              </w:rPr>
              <w:t>Sociální terapie, aneb, Její teorie i speciální techniky, které pomáhají v sociální práci s</w:t>
            </w:r>
            <w:r w:rsidRPr="00C941C4">
              <w:rPr>
                <w:i/>
                <w:iCs/>
                <w:szCs w:val="19"/>
              </w:rPr>
              <w:t> </w:t>
            </w:r>
            <w:r w:rsidRPr="00C941C4">
              <w:rPr>
                <w:rFonts w:hint="eastAsia"/>
                <w:i/>
                <w:iCs/>
                <w:szCs w:val="19"/>
              </w:rPr>
              <w:t>rodinou</w:t>
            </w:r>
            <w:r w:rsidRPr="00C941C4">
              <w:rPr>
                <w:i/>
                <w:iCs/>
                <w:szCs w:val="19"/>
              </w:rPr>
              <w:t xml:space="preserve">. </w:t>
            </w:r>
            <w:r w:rsidRPr="00C941C4">
              <w:rPr>
                <w:iCs/>
                <w:szCs w:val="19"/>
              </w:rPr>
              <w:t>Praha: Institut pro místní správu, 2008.</w:t>
            </w:r>
          </w:p>
          <w:p w:rsidR="007F0D23" w:rsidRPr="00C941C4" w:rsidRDefault="007F0D23" w:rsidP="00527D68">
            <w:pPr>
              <w:jc w:val="both"/>
              <w:rPr>
                <w:sz w:val="19"/>
                <w:szCs w:val="19"/>
              </w:rPr>
            </w:pPr>
            <w:r w:rsidRPr="00C941C4">
              <w:rPr>
                <w:szCs w:val="19"/>
              </w:rPr>
              <w:t xml:space="preserve">Zakouřilová, E. </w:t>
            </w:r>
            <w:r w:rsidRPr="00C941C4">
              <w:rPr>
                <w:i/>
                <w:szCs w:val="19"/>
              </w:rPr>
              <w:t>Speciální techniky sociální terapie rodin</w:t>
            </w:r>
            <w:r w:rsidRPr="00C941C4">
              <w:rPr>
                <w:szCs w:val="19"/>
              </w:rPr>
              <w:t>. Praha: Portál, 2014.</w:t>
            </w:r>
          </w:p>
        </w:tc>
      </w:tr>
    </w:tbl>
    <w:p w:rsidR="007F0D23" w:rsidRDefault="007F0D23" w:rsidP="007F0D23"/>
    <w:p w:rsidR="007F0D23" w:rsidRDefault="007F0D23" w:rsidP="007F0D23"/>
    <w:p w:rsidR="007F0D23" w:rsidRDefault="007F0D23" w:rsidP="007F0D23"/>
    <w:p w:rsidR="007F0D23" w:rsidRDefault="007F0D23" w:rsidP="00C941C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Multikulturní výchova</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3./ZS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5</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C940C1" w:rsidP="00527D68">
            <w:pPr>
              <w:jc w:val="both"/>
            </w:pPr>
            <w:ins w:id="217" w:author="*" w:date="2018-05-28T13:38:00Z">
              <w:r>
                <w:t>Prerekvizita: Sociální pedagogika 1, Sociální pedagogika 2</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C940C1">
            <w:pPr>
              <w:jc w:val="both"/>
            </w:pPr>
            <w:r>
              <w:t xml:space="preserve">Zkouška ústní </w:t>
            </w:r>
            <w:del w:id="218" w:author="*" w:date="2018-05-28T13:38:00Z">
              <w:r w:rsidDel="00C940C1">
                <w:delText xml:space="preserve">nebo písemnou </w:delText>
              </w:r>
            </w:del>
            <w:r>
              <w:t>formou. Portfolio splněných úkolů zadávaných během semináře. Vypracování projektu multikulturní výchovně vzdělávací aktivity.</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Mgr. Jakub Hladík,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Jakub Hladík,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Default="007F0D23" w:rsidP="00527D68">
            <w:pPr>
              <w:jc w:val="both"/>
            </w:pPr>
            <w:r w:rsidRPr="00447D7F">
              <w:t xml:space="preserve">Cílem předmětu je seznámit studenty s principy fungování multikulturní společnosti. Studenti jsou vedeni k hlubšímu pochopení příslušníků jiných kultur, etnik a národností v souvislosti s poznáním jejich hodnot, potřeb </w:t>
            </w:r>
            <w:r w:rsidRPr="00447D7F">
              <w:br/>
              <w:t>a specifik. Na přednáškách jsou seznámeni především s teoretickými (antropologickými, psychologickými, pedagogickými a filozofickými) východisky multikulturalismu a multikulturní výchovy. Seminář je založen na diskusi k danému tématu a schopnosti argumentovat a obhajovat své stanovisko, ale také na schopno</w:t>
            </w:r>
            <w:r>
              <w:t xml:space="preserve">sti vyslechnout názor druhého. </w:t>
            </w:r>
          </w:p>
          <w:p w:rsidR="007F0D23" w:rsidRPr="00447D7F" w:rsidRDefault="007F0D23" w:rsidP="00527D68">
            <w:pPr>
              <w:jc w:val="both"/>
            </w:pPr>
            <w:r w:rsidRPr="00447D7F">
              <w:rPr>
                <w:b/>
              </w:rPr>
              <w:t>Obsah předmětu</w:t>
            </w:r>
          </w:p>
          <w:p w:rsidR="007F0D23" w:rsidRPr="00447D7F" w:rsidRDefault="007F0D23" w:rsidP="00527D68">
            <w:pPr>
              <w:contextualSpacing/>
              <w:jc w:val="both"/>
            </w:pPr>
            <w:r w:rsidRPr="00447D7F">
              <w:t>Kultura (vymezení pojmu, antropologické a axiologické pojetí).</w:t>
            </w:r>
          </w:p>
          <w:p w:rsidR="007F0D23" w:rsidRPr="00447D7F" w:rsidRDefault="007F0D23" w:rsidP="00527D68">
            <w:pPr>
              <w:contextualSpacing/>
              <w:jc w:val="both"/>
            </w:pPr>
            <w:r w:rsidRPr="00447D7F">
              <w:t>Multikulturalismus (vznik, charakteristika v USA, Kanadě, Austrálii a Evropě).</w:t>
            </w:r>
          </w:p>
          <w:p w:rsidR="007F0D23" w:rsidRPr="00447D7F" w:rsidRDefault="007F0D23" w:rsidP="00527D68">
            <w:pPr>
              <w:contextualSpacing/>
              <w:jc w:val="both"/>
            </w:pPr>
            <w:r w:rsidRPr="00447D7F">
              <w:t>Rasismus (pojem rasa, vývoj názorů a pojetí ras, vznik rasismu).</w:t>
            </w:r>
          </w:p>
          <w:p w:rsidR="007F0D23" w:rsidRPr="00447D7F" w:rsidRDefault="007F0D23" w:rsidP="00527D68">
            <w:pPr>
              <w:contextualSpacing/>
              <w:jc w:val="both"/>
            </w:pPr>
            <w:r w:rsidRPr="00447D7F">
              <w:t>Migrace a uprchlictví.</w:t>
            </w:r>
          </w:p>
          <w:p w:rsidR="007F0D23" w:rsidRPr="00447D7F" w:rsidRDefault="007F0D23" w:rsidP="00527D68">
            <w:pPr>
              <w:contextualSpacing/>
              <w:jc w:val="both"/>
            </w:pPr>
            <w:r w:rsidRPr="00447D7F">
              <w:t>Imigrační a azylová politika v ČR.</w:t>
            </w:r>
          </w:p>
          <w:p w:rsidR="007F0D23" w:rsidRPr="00447D7F" w:rsidRDefault="007F0D23" w:rsidP="00527D68">
            <w:pPr>
              <w:contextualSpacing/>
              <w:jc w:val="both"/>
            </w:pPr>
            <w:r w:rsidRPr="00447D7F">
              <w:t>Integrace imigrantů podle EU.</w:t>
            </w:r>
          </w:p>
          <w:p w:rsidR="007F0D23" w:rsidRPr="00447D7F" w:rsidRDefault="007F0D23" w:rsidP="00527D68">
            <w:pPr>
              <w:contextualSpacing/>
              <w:jc w:val="both"/>
            </w:pPr>
            <w:r w:rsidRPr="00447D7F">
              <w:t>Cizinci, menšiny a média</w:t>
            </w:r>
            <w:r>
              <w:t>.</w:t>
            </w:r>
          </w:p>
          <w:p w:rsidR="007F0D23" w:rsidRPr="00447D7F" w:rsidRDefault="007F0D23" w:rsidP="00527D68">
            <w:pPr>
              <w:contextualSpacing/>
              <w:jc w:val="both"/>
            </w:pPr>
            <w:r w:rsidRPr="00447D7F">
              <w:t>Národnostní menšiny v ČR (Vietnamci, Ukrajinci, migrace z Balkánu)</w:t>
            </w:r>
            <w:r>
              <w:t>.</w:t>
            </w:r>
          </w:p>
          <w:p w:rsidR="007F0D23" w:rsidRPr="00447D7F" w:rsidRDefault="007F0D23" w:rsidP="00527D68">
            <w:pPr>
              <w:contextualSpacing/>
              <w:jc w:val="both"/>
            </w:pPr>
            <w:r w:rsidRPr="00447D7F">
              <w:t>Romové v ČR (historie a současnost).</w:t>
            </w:r>
          </w:p>
          <w:p w:rsidR="007F0D23" w:rsidRDefault="007F0D23" w:rsidP="00527D68">
            <w:pPr>
              <w:jc w:val="both"/>
            </w:pPr>
            <w:r w:rsidRPr="00447D7F">
              <w:t>Koncepce multikulturní výchovy.</w:t>
            </w:r>
          </w:p>
          <w:p w:rsidR="007F0D23" w:rsidRPr="00AB0288" w:rsidRDefault="007F0D23" w:rsidP="00527D68">
            <w:pPr>
              <w:jc w:val="both"/>
              <w:rPr>
                <w:b/>
              </w:rPr>
            </w:pPr>
            <w:r w:rsidRPr="00AB0288">
              <w:rPr>
                <w:b/>
              </w:rPr>
              <w:t>Výstupní kompetence</w:t>
            </w:r>
          </w:p>
          <w:p w:rsidR="007F0D23" w:rsidRDefault="007F0D23" w:rsidP="00527D68">
            <w:pPr>
              <w:jc w:val="both"/>
            </w:pPr>
            <w:r w:rsidRPr="00AB0288">
              <w:t xml:space="preserve">Student kriticky hodnotí informace v souvislosti s národnostními a etnickými menšinami, zná základní statistické údaje </w:t>
            </w:r>
            <w:r w:rsidRPr="00AB0288">
              <w:br/>
              <w:t>o počtech cizinců a příslušníků menšin, kriticky hodnotí své vlastní jednání i jednání druhých, zná základní charakteristiky nejpočetnějších minorit v ČR, projektuje edukační akci v oblasti multikulturní výchovy.</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C13A68" w:rsidRDefault="007F0D23" w:rsidP="00527D68">
            <w:pPr>
              <w:jc w:val="both"/>
              <w:rPr>
                <w:b/>
              </w:rPr>
            </w:pPr>
            <w:r w:rsidRPr="00C13A68">
              <w:rPr>
                <w:b/>
              </w:rPr>
              <w:t>Povinná literatura</w:t>
            </w:r>
          </w:p>
          <w:p w:rsidR="007F0D23" w:rsidRPr="00C13A68" w:rsidRDefault="007F0D23" w:rsidP="00527D68">
            <w:r w:rsidRPr="00C13A68">
              <w:t xml:space="preserve">Balvín, J. </w:t>
            </w:r>
            <w:r w:rsidRPr="00C13A68">
              <w:rPr>
                <w:i/>
              </w:rPr>
              <w:t>Pedagogika, andragogika a multikulturalita</w:t>
            </w:r>
            <w:r w:rsidRPr="00C13A68">
              <w:t xml:space="preserve">. Praha: Hnutí R, 2012. </w:t>
            </w:r>
          </w:p>
          <w:p w:rsidR="007F0D23" w:rsidRPr="00C13A68" w:rsidRDefault="007F0D23" w:rsidP="00527D68">
            <w:r w:rsidRPr="00C13A68">
              <w:t xml:space="preserve">Hladík, J. </w:t>
            </w:r>
            <w:r w:rsidRPr="00C13A68">
              <w:rPr>
                <w:i/>
              </w:rPr>
              <w:t>Multikulturní výchova 1: kultura, rasismus</w:t>
            </w:r>
            <w:r w:rsidRPr="00C13A68">
              <w:t>. Zlín: Ústav pedagogických věd, FHS UTB ve Zlíně, 2012.</w:t>
            </w:r>
          </w:p>
          <w:p w:rsidR="007F0D23" w:rsidRPr="00C13A68" w:rsidRDefault="007F0D23" w:rsidP="00527D68">
            <w:r w:rsidRPr="00C13A68">
              <w:t xml:space="preserve">Hladík, J. </w:t>
            </w:r>
            <w:r w:rsidRPr="00C13A68">
              <w:rPr>
                <w:i/>
              </w:rPr>
              <w:t>Multikulturní výchova 2: multikulturalismus, multikulturní výchova</w:t>
            </w:r>
            <w:r w:rsidRPr="00C13A68">
              <w:t>. Zlín: Ústav pedagogických věd, FHS UTB ve Zlíně, 2012.</w:t>
            </w:r>
          </w:p>
          <w:p w:rsidR="007F0D23" w:rsidRPr="00C13A68" w:rsidRDefault="007F0D23" w:rsidP="00527D68">
            <w:r w:rsidRPr="00C13A68">
              <w:t xml:space="preserve">Hladík, J. </w:t>
            </w:r>
            <w:r w:rsidRPr="00C13A68">
              <w:rPr>
                <w:i/>
              </w:rPr>
              <w:t>Multikulturní výchova: Socializace a integrace menšin</w:t>
            </w:r>
            <w:r w:rsidRPr="00C13A68">
              <w:t>. Zlín: UTB, 2006.</w:t>
            </w:r>
          </w:p>
          <w:p w:rsidR="007F0D23" w:rsidRPr="00C13A68" w:rsidRDefault="007F0D23" w:rsidP="00527D68">
            <w:pPr>
              <w:jc w:val="both"/>
              <w:rPr>
                <w:caps/>
              </w:rPr>
            </w:pPr>
            <w:r w:rsidRPr="00C13A68">
              <w:t xml:space="preserve">Průcha, J. </w:t>
            </w:r>
            <w:r w:rsidRPr="00C13A68">
              <w:rPr>
                <w:i/>
              </w:rPr>
              <w:t>Multikulturní výchova: příručka nejen pro učitele</w:t>
            </w:r>
            <w:r w:rsidRPr="00C13A68">
              <w:t>. Praha: Triton, 2011.</w:t>
            </w:r>
          </w:p>
          <w:p w:rsidR="007F0D23" w:rsidRPr="00C13A68" w:rsidRDefault="007F0D23" w:rsidP="00527D68">
            <w:pPr>
              <w:jc w:val="both"/>
              <w:rPr>
                <w:caps/>
              </w:rPr>
            </w:pPr>
            <w:r w:rsidRPr="00C13A68">
              <w:rPr>
                <w:caps/>
              </w:rPr>
              <w:t>Š</w:t>
            </w:r>
            <w:r w:rsidRPr="00C13A68">
              <w:t>išková</w:t>
            </w:r>
            <w:r w:rsidRPr="00C13A68">
              <w:rPr>
                <w:caps/>
              </w:rPr>
              <w:t>, T.</w:t>
            </w:r>
            <w:r w:rsidRPr="00C13A68">
              <w:t xml:space="preserve"> (ed.) </w:t>
            </w:r>
            <w:r w:rsidRPr="00C13A68">
              <w:rPr>
                <w:i/>
              </w:rPr>
              <w:t xml:space="preserve">Výchova k toleranci a proti rasismu. </w:t>
            </w:r>
            <w:r w:rsidRPr="00C13A68">
              <w:t>Praha: Portál, 2008.</w:t>
            </w:r>
          </w:p>
          <w:p w:rsidR="007F0D23" w:rsidRPr="00C13A68" w:rsidRDefault="007F0D23" w:rsidP="00527D68">
            <w:pPr>
              <w:jc w:val="both"/>
              <w:rPr>
                <w:b/>
              </w:rPr>
            </w:pPr>
            <w:r w:rsidRPr="00C13A68">
              <w:rPr>
                <w:b/>
              </w:rPr>
              <w:t>Doporučená literatura</w:t>
            </w:r>
          </w:p>
          <w:p w:rsidR="007F0D23" w:rsidRPr="00C13A68" w:rsidRDefault="007F0D23" w:rsidP="00527D68">
            <w:r w:rsidRPr="00C13A68">
              <w:t xml:space="preserve">Banks, J. A. </w:t>
            </w:r>
            <w:r w:rsidRPr="00C13A68">
              <w:rPr>
                <w:i/>
              </w:rPr>
              <w:t>AnIntroduction to MulticulturalEducation</w:t>
            </w:r>
            <w:r w:rsidRPr="00C13A68">
              <w:t>. Boston: Ally and Bacon, 2002.</w:t>
            </w:r>
          </w:p>
          <w:p w:rsidR="007F0D23" w:rsidRPr="00C13A68" w:rsidRDefault="007F0D23" w:rsidP="00527D68">
            <w:r w:rsidRPr="00C13A68">
              <w:rPr>
                <w:iCs/>
              </w:rPr>
              <w:t xml:space="preserve">Barša, P. </w:t>
            </w:r>
            <w:r w:rsidRPr="00C13A68">
              <w:rPr>
                <w:i/>
                <w:iCs/>
              </w:rPr>
              <w:t>Politická teorie multikulturalismu</w:t>
            </w:r>
            <w:r w:rsidRPr="00C13A68">
              <w:rPr>
                <w:iCs/>
              </w:rPr>
              <w:t>.  Brno: CDK, 2003.</w:t>
            </w:r>
          </w:p>
          <w:p w:rsidR="007F0D23" w:rsidRPr="00C13A68" w:rsidRDefault="007F0D23" w:rsidP="00527D68">
            <w:r w:rsidRPr="00C13A68">
              <w:t xml:space="preserve">Cichá, M. </w:t>
            </w:r>
            <w:r w:rsidRPr="00C13A68">
              <w:rPr>
                <w:i/>
              </w:rPr>
              <w:t>Multikulturalismus a multikulturní výchova</w:t>
            </w:r>
            <w:r w:rsidRPr="00C13A68">
              <w:t>. Olomouc: Hanex, 2012.</w:t>
            </w:r>
          </w:p>
          <w:p w:rsidR="007F0D23" w:rsidRPr="00C13A68" w:rsidRDefault="007F0D23" w:rsidP="00527D68">
            <w:r w:rsidRPr="00C13A68">
              <w:t xml:space="preserve">Hladík, J. </w:t>
            </w:r>
            <w:r w:rsidRPr="00C13A68">
              <w:rPr>
                <w:i/>
              </w:rPr>
              <w:t>Multikulturní kompetence studentů pomáhajících profesí</w:t>
            </w:r>
            <w:r w:rsidRPr="00C13A68">
              <w:t>. Zlín: UTB, 2014.</w:t>
            </w:r>
          </w:p>
          <w:p w:rsidR="007F0D23" w:rsidRDefault="007F0D23" w:rsidP="00527D68">
            <w:r w:rsidRPr="00C13A68">
              <w:t xml:space="preserve">Jarkovská, L., Lišková, K., Obrovská, J., Souralová, A. </w:t>
            </w:r>
            <w:r w:rsidRPr="00C13A68">
              <w:rPr>
                <w:i/>
              </w:rPr>
              <w:t>Etnická rozmanitost ve škole</w:t>
            </w:r>
            <w:r w:rsidRPr="00C13A68">
              <w:t>. Portál: 2015.</w:t>
            </w:r>
          </w:p>
        </w:tc>
      </w:tr>
    </w:tbl>
    <w:p w:rsidR="007F0D23" w:rsidRDefault="007F0D23" w:rsidP="007F0D23"/>
    <w:p w:rsidR="007F0D23" w:rsidRDefault="007F0D23" w:rsidP="007F0D23">
      <w:pPr>
        <w:rPr>
          <w:ins w:id="219" w:author="Zuzana Hrnčiříková" w:date="2018-05-26T17:32:00Z"/>
        </w:rPr>
      </w:pPr>
    </w:p>
    <w:p w:rsidR="00701FF7" w:rsidRDefault="00701FF7" w:rsidP="007F0D23"/>
    <w:p w:rsidR="00C941C4" w:rsidRDefault="00C941C4" w:rsidP="00C941C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C941C4">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Sociální práce se seniory</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3./ZS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C383A" w:rsidP="00527D68">
            <w:pPr>
              <w:jc w:val="both"/>
            </w:pPr>
            <w:ins w:id="220" w:author="Zuzana Hrnčiříková" w:date="2018-05-26T16:27:00Z">
              <w:r>
                <w:t>Prerekvizita: Úvod do sociální práce</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Portfolio splněných úkolů zadávaných během semináře. Zápočtový test nebo ústní pohovor.</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Mgr. Radana Kroutilová Nováková,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Radana Kroutilová Nováková,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D82981" w:rsidRDefault="007F0D23" w:rsidP="00527D68">
            <w:pPr>
              <w:jc w:val="both"/>
            </w:pPr>
            <w:r>
              <w:t>Cílem předmětu je seznámit studenty se seniory jako heterogenní skupinou, která má své specifické bio-psycho-sociální a spirituální potřeby. Vycházíme přitom z poznatků gerontologie a geriatrie, které se přednostně zabývají lidmi seniorského věku, ale také z poznatků sociální práce, sociologie a demografie. Cíle je předat studentům znalosti, dovednosti a postoje, které jsou pro sociální práci se seniory klíčové.</w:t>
            </w:r>
          </w:p>
          <w:p w:rsidR="007F0D23" w:rsidRPr="00447D7F" w:rsidRDefault="007F0D23" w:rsidP="00527D68">
            <w:pPr>
              <w:jc w:val="both"/>
            </w:pPr>
            <w:r w:rsidRPr="00447D7F">
              <w:rPr>
                <w:b/>
              </w:rPr>
              <w:t>Obsah předmětu</w:t>
            </w:r>
          </w:p>
          <w:p w:rsidR="007F0D23" w:rsidRDefault="007F0D23" w:rsidP="00527D68">
            <w:pPr>
              <w:jc w:val="both"/>
            </w:pPr>
            <w:r>
              <w:t>Vymezení základního pojmosloví.</w:t>
            </w:r>
          </w:p>
          <w:p w:rsidR="007F0D23" w:rsidRDefault="007F0D23" w:rsidP="00527D68">
            <w:pPr>
              <w:jc w:val="both"/>
            </w:pPr>
            <w:r>
              <w:t>Demografické souvislosti.</w:t>
            </w:r>
          </w:p>
          <w:p w:rsidR="007F0D23" w:rsidRDefault="007F0D23" w:rsidP="00527D68">
            <w:pPr>
              <w:jc w:val="both"/>
            </w:pPr>
            <w:r>
              <w:t>Kvalita života ve stáří.</w:t>
            </w:r>
          </w:p>
          <w:p w:rsidR="007F0D23" w:rsidRDefault="007F0D23" w:rsidP="00527D68">
            <w:pPr>
              <w:jc w:val="both"/>
            </w:pPr>
            <w:r>
              <w:t>Význam péče v přirozeném sociálním prostředí, podpora neformálních pečujících, příspěvek na péči.</w:t>
            </w:r>
          </w:p>
          <w:p w:rsidR="007F0D23" w:rsidRDefault="007F0D23" w:rsidP="00527D68">
            <w:pPr>
              <w:jc w:val="both"/>
            </w:pPr>
            <w:r>
              <w:t>Sociální práce v sociálních službách pro seniory, sociální služby pro seniory.</w:t>
            </w:r>
          </w:p>
          <w:p w:rsidR="007F0D23" w:rsidRPr="00D82981" w:rsidRDefault="007F0D23" w:rsidP="00527D68">
            <w:pPr>
              <w:jc w:val="both"/>
            </w:pPr>
            <w:r>
              <w:t>Posouzení potřeb a situace klienta.</w:t>
            </w:r>
          </w:p>
          <w:p w:rsidR="007F0D23" w:rsidRPr="00AB0288" w:rsidRDefault="007F0D23" w:rsidP="00527D68">
            <w:pPr>
              <w:jc w:val="both"/>
              <w:rPr>
                <w:b/>
              </w:rPr>
            </w:pPr>
            <w:r w:rsidRPr="00AB0288">
              <w:rPr>
                <w:b/>
              </w:rPr>
              <w:t>Výstupní kompetence</w:t>
            </w:r>
          </w:p>
          <w:p w:rsidR="007F0D23" w:rsidRDefault="007F0D23" w:rsidP="00527D68">
            <w:pPr>
              <w:jc w:val="both"/>
            </w:pPr>
            <w:r>
              <w:t>Student rozumí tomu, že senioři nejsou homogenní, avšak značně různorodou skupinou, tuto jedinečnost zohledňuje při sociální práci s klientem. Dokáže popsat aktuální demografické změny ve společnosti, chápe význam péče o seniory (včetně doprovázení umírajících) v jejich přirozeném sociálním prostředí, orientuje se ve formách a způsobech pomoci neformálním pečujícím, rozumí situaci klienta v kontextu prostředí, ve kterém žije.</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C941C4" w:rsidRDefault="007F0D23" w:rsidP="00527D68">
            <w:pPr>
              <w:jc w:val="both"/>
              <w:rPr>
                <w:b/>
              </w:rPr>
            </w:pPr>
            <w:r w:rsidRPr="00C941C4">
              <w:rPr>
                <w:b/>
              </w:rPr>
              <w:t>Povinná literatura</w:t>
            </w:r>
          </w:p>
          <w:p w:rsidR="007F0D23" w:rsidRPr="00C941C4" w:rsidRDefault="007F0D23" w:rsidP="00527D68">
            <w:pPr>
              <w:jc w:val="both"/>
            </w:pPr>
            <w:r w:rsidRPr="00C941C4">
              <w:t xml:space="preserve">Čevela, R., Kalvach, Z., Čeledová, L. </w:t>
            </w:r>
            <w:r w:rsidRPr="00C941C4">
              <w:rPr>
                <w:i/>
              </w:rPr>
              <w:t>Sociální gerontologie: úvod do problematiky</w:t>
            </w:r>
            <w:r w:rsidRPr="00C941C4">
              <w:t>. Praha: Grada, 2012.</w:t>
            </w:r>
          </w:p>
          <w:p w:rsidR="007F0D23" w:rsidRPr="00C941C4" w:rsidRDefault="007F0D23" w:rsidP="00527D68">
            <w:pPr>
              <w:jc w:val="both"/>
            </w:pPr>
            <w:r w:rsidRPr="00C941C4">
              <w:t xml:space="preserve">Gulová, L. </w:t>
            </w:r>
            <w:r w:rsidRPr="00C941C4">
              <w:rPr>
                <w:i/>
              </w:rPr>
              <w:t>Sociální práce.</w:t>
            </w:r>
            <w:r w:rsidRPr="00C941C4">
              <w:t xml:space="preserve"> Praha: Grada, 2011.</w:t>
            </w:r>
          </w:p>
          <w:p w:rsidR="007F0D23" w:rsidRPr="00C941C4" w:rsidRDefault="007F0D23" w:rsidP="00527D68">
            <w:pPr>
              <w:jc w:val="both"/>
            </w:pPr>
            <w:r w:rsidRPr="00C941C4">
              <w:t xml:space="preserve">Haškovcová, H. </w:t>
            </w:r>
            <w:r w:rsidRPr="00C941C4">
              <w:rPr>
                <w:i/>
              </w:rPr>
              <w:t>Fenomén stáří.</w:t>
            </w:r>
            <w:r w:rsidRPr="00C941C4">
              <w:t xml:space="preserve"> Praha: Havlíček Brain Team, 2010.</w:t>
            </w:r>
          </w:p>
          <w:p w:rsidR="007F0D23" w:rsidRPr="00C941C4" w:rsidRDefault="007F0D23" w:rsidP="00527D68">
            <w:pPr>
              <w:jc w:val="both"/>
            </w:pPr>
            <w:r w:rsidRPr="00C941C4">
              <w:t xml:space="preserve">Hrozenská, M., Dvořáčková, D. </w:t>
            </w:r>
            <w:r w:rsidRPr="00C941C4">
              <w:rPr>
                <w:i/>
              </w:rPr>
              <w:t>Sociální péče o seniory.</w:t>
            </w:r>
            <w:r w:rsidRPr="00C941C4">
              <w:t xml:space="preserve">  Praha: Grada, 2013.</w:t>
            </w:r>
          </w:p>
          <w:p w:rsidR="007F0D23" w:rsidRPr="00C941C4" w:rsidRDefault="007F0D23" w:rsidP="00527D68">
            <w:pPr>
              <w:jc w:val="both"/>
            </w:pPr>
            <w:r w:rsidRPr="00C941C4">
              <w:t xml:space="preserve">Kubalčíková, K. </w:t>
            </w:r>
            <w:r w:rsidRPr="00C941C4">
              <w:rPr>
                <w:i/>
              </w:rPr>
              <w:t xml:space="preserve">Sociální práce se seniory v kontextu kritické gerontologie. </w:t>
            </w:r>
            <w:r w:rsidRPr="00C941C4">
              <w:t>Brno: Masarykova univerzita, 2015.</w:t>
            </w:r>
          </w:p>
          <w:p w:rsidR="007F0D23" w:rsidRPr="00C941C4" w:rsidRDefault="007F0D23" w:rsidP="00527D68">
            <w:pPr>
              <w:jc w:val="both"/>
            </w:pPr>
            <w:r w:rsidRPr="00C941C4">
              <w:t xml:space="preserve">Matoušek, O. </w:t>
            </w:r>
            <w:r w:rsidRPr="00C941C4">
              <w:rPr>
                <w:i/>
              </w:rPr>
              <w:t>Slovník sociální práce.</w:t>
            </w:r>
            <w:r w:rsidRPr="00C941C4">
              <w:t xml:space="preserve"> Praha: Portál, 2008.</w:t>
            </w:r>
          </w:p>
          <w:p w:rsidR="007F0D23" w:rsidRPr="00C941C4" w:rsidRDefault="007F0D23" w:rsidP="00527D68">
            <w:pPr>
              <w:jc w:val="both"/>
            </w:pPr>
            <w:r w:rsidRPr="00C941C4">
              <w:t xml:space="preserve">Sýkorová, D. </w:t>
            </w:r>
            <w:r w:rsidRPr="00C941C4">
              <w:rPr>
                <w:i/>
              </w:rPr>
              <w:t>Autonomie ve stáří: strategie jejího zachování</w:t>
            </w:r>
            <w:r w:rsidRPr="00C941C4">
              <w:t>. Ostrava: ZSF OU, 2004.</w:t>
            </w:r>
          </w:p>
          <w:p w:rsidR="007F0D23" w:rsidRPr="00C941C4" w:rsidRDefault="007F0D23" w:rsidP="00527D68">
            <w:pPr>
              <w:jc w:val="both"/>
              <w:rPr>
                <w:b/>
              </w:rPr>
            </w:pPr>
            <w:r w:rsidRPr="00C941C4">
              <w:rPr>
                <w:b/>
              </w:rPr>
              <w:t>Doporučená literatura</w:t>
            </w:r>
          </w:p>
          <w:p w:rsidR="007F0D23" w:rsidRPr="00C941C4" w:rsidRDefault="007F0D23" w:rsidP="00527D68">
            <w:pPr>
              <w:jc w:val="both"/>
            </w:pPr>
            <w:r w:rsidRPr="00C941C4">
              <w:t xml:space="preserve">Elichová, M. </w:t>
            </w:r>
            <w:r w:rsidRPr="00C941C4">
              <w:rPr>
                <w:i/>
              </w:rPr>
              <w:t>Sociální práce.</w:t>
            </w:r>
            <w:r w:rsidRPr="00C941C4">
              <w:t xml:space="preserve"> Praha: Grada, 2017.</w:t>
            </w:r>
          </w:p>
          <w:p w:rsidR="007F0D23" w:rsidRPr="00C941C4" w:rsidRDefault="007F0D23" w:rsidP="00527D68">
            <w:pPr>
              <w:jc w:val="both"/>
            </w:pPr>
            <w:r w:rsidRPr="00C941C4">
              <w:t xml:space="preserve">Gojová, A. </w:t>
            </w:r>
            <w:r w:rsidRPr="00C941C4">
              <w:rPr>
                <w:i/>
              </w:rPr>
              <w:t>Komunitní sociální práce.</w:t>
            </w:r>
            <w:r w:rsidRPr="00C941C4">
              <w:t xml:space="preserve"> Ostrava: OU v ostravě, 2008.</w:t>
            </w:r>
          </w:p>
          <w:p w:rsidR="007F0D23" w:rsidRPr="00C941C4" w:rsidRDefault="007F0D23" w:rsidP="00527D68">
            <w:pPr>
              <w:jc w:val="both"/>
            </w:pPr>
            <w:r w:rsidRPr="00C941C4">
              <w:t xml:space="preserve">Goldmann, R., Cichá, M. </w:t>
            </w:r>
            <w:r w:rsidRPr="00C941C4">
              <w:rPr>
                <w:i/>
              </w:rPr>
              <w:t>Etika zdravotní a sociální práce</w:t>
            </w:r>
            <w:r w:rsidRPr="00C941C4">
              <w:t>. Olomouc: UP v Olomouci, 2004.</w:t>
            </w:r>
          </w:p>
          <w:p w:rsidR="007F0D23" w:rsidRPr="00C941C4" w:rsidRDefault="007F0D23" w:rsidP="00527D68">
            <w:pPr>
              <w:jc w:val="both"/>
            </w:pPr>
            <w:r w:rsidRPr="00C941C4">
              <w:t xml:space="preserve">Jeřábek, H. a kol. </w:t>
            </w:r>
            <w:r w:rsidRPr="00C941C4">
              <w:rPr>
                <w:i/>
              </w:rPr>
              <w:t>Mezigenerační solidarita v péči o seniory.</w:t>
            </w:r>
            <w:r w:rsidRPr="00C941C4">
              <w:t xml:space="preserve"> Praha: Sociologické nakladatelství (SLON), 2013.</w:t>
            </w:r>
          </w:p>
          <w:p w:rsidR="007F0D23" w:rsidRPr="00C941C4" w:rsidRDefault="007F0D23" w:rsidP="00527D68">
            <w:pPr>
              <w:jc w:val="both"/>
            </w:pPr>
            <w:r w:rsidRPr="00C941C4">
              <w:t xml:space="preserve">Musil. L., Hubíková, O., Havlíková, J., Kubalčíková, K. </w:t>
            </w:r>
            <w:r w:rsidRPr="00C941C4">
              <w:rPr>
                <w:i/>
              </w:rPr>
              <w:t xml:space="preserve">Rozdílné pohledy sociálních pracovníků a posudkových lékařů na roli sociálního pracovníka v rámci řízení o přiznání příspěvku na péči. </w:t>
            </w:r>
            <w:r w:rsidRPr="00C941C4">
              <w:t>Praha: VÚPS, 2011.</w:t>
            </w:r>
          </w:p>
          <w:p w:rsidR="007F0D23" w:rsidRPr="00C941C4" w:rsidRDefault="007F0D23" w:rsidP="00C941C4">
            <w:pPr>
              <w:jc w:val="both"/>
              <w:rPr>
                <w:sz w:val="19"/>
                <w:szCs w:val="19"/>
              </w:rPr>
            </w:pPr>
            <w:r w:rsidRPr="00C941C4">
              <w:t xml:space="preserve">Wilson, CH. B., </w:t>
            </w:r>
            <w:r w:rsidRPr="00C941C4">
              <w:rPr>
                <w:i/>
              </w:rPr>
              <w:t>Caringforolderpeople. A sharedapproach.</w:t>
            </w:r>
            <w:r w:rsidRPr="00C941C4">
              <w:t xml:space="preserve"> London: Sage, 2013</w:t>
            </w:r>
            <w:r>
              <w:rPr>
                <w:sz w:val="19"/>
                <w:szCs w:val="19"/>
              </w:rPr>
              <w:t>.</w:t>
            </w:r>
          </w:p>
        </w:tc>
      </w:tr>
    </w:tbl>
    <w:p w:rsidR="007F0D23" w:rsidRDefault="007F0D23" w:rsidP="007F0D23"/>
    <w:p w:rsidR="007F0D23" w:rsidRDefault="007F0D23" w:rsidP="007F0D23"/>
    <w:p w:rsidR="007F0D23" w:rsidRDefault="007F0D23" w:rsidP="007F0D23">
      <w:pPr>
        <w:spacing w:after="200" w:line="276" w:lineRule="auto"/>
      </w:pPr>
      <w:r>
        <w:br w:type="page"/>
      </w:r>
    </w:p>
    <w:p w:rsidR="007F0D23" w:rsidRDefault="007F0D23" w:rsidP="007F0D2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Pedagogika volného času</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3./ZS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5</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C940C1" w:rsidP="00527D68">
            <w:pPr>
              <w:jc w:val="both"/>
            </w:pPr>
            <w:ins w:id="221" w:author="*" w:date="2018-05-28T13:39:00Z">
              <w:r>
                <w:t>Prerekvizita: Základy pedagogiky</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C940C1">
            <w:pPr>
              <w:jc w:val="both"/>
            </w:pPr>
            <w:r>
              <w:t xml:space="preserve">Zkouška ústní </w:t>
            </w:r>
            <w:del w:id="222" w:author="*" w:date="2018-05-28T13:38:00Z">
              <w:r w:rsidDel="00C940C1">
                <w:delText xml:space="preserve">nebo písemnou </w:delText>
              </w:r>
            </w:del>
            <w:r>
              <w:t>formou. Návrh, realizace a evaluace programu volnočasových aktivit.</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Mgr. Eliška Suchánková,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Eliška Suchánková,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Pr="00836209" w:rsidRDefault="007F0D23" w:rsidP="00527D68">
            <w:pPr>
              <w:jc w:val="both"/>
            </w:pPr>
            <w:r>
              <w:t>Cílem p</w:t>
            </w:r>
            <w:r w:rsidRPr="00836209">
              <w:t>ředmět</w:t>
            </w:r>
            <w:r>
              <w:t xml:space="preserve">u je poskytnout prostřednictvím přednášek teoretická východiska pedagogiky volného času, vést studenty k pochopení základních problémů, možností a nových trendů ve vývoji tohoto oboru. Studenti získají informace o pojetí </w:t>
            </w:r>
            <w:r w:rsidRPr="00836209">
              <w:t xml:space="preserve">volného času v kontextu </w:t>
            </w:r>
            <w:r>
              <w:t>historie a současnosti, seznámí se</w:t>
            </w:r>
            <w:r w:rsidRPr="00836209">
              <w:t xml:space="preserve"> s funkcemi volného času, zařízeními a nabídkami </w:t>
            </w:r>
            <w:r>
              <w:t xml:space="preserve">v oblasti volnočasových aktivit. Studenti jsou vedeni k reflektování faktorů ovlivňujících trávení volného času a k orientaci </w:t>
            </w:r>
            <w:r w:rsidR="00C941C4">
              <w:br/>
            </w:r>
            <w:r>
              <w:t xml:space="preserve">ve </w:t>
            </w:r>
            <w:r w:rsidRPr="00836209">
              <w:t>výchovn</w:t>
            </w:r>
            <w:r>
              <w:t>ých</w:t>
            </w:r>
            <w:r w:rsidRPr="00836209">
              <w:t xml:space="preserve"> a vzdělávací</w:t>
            </w:r>
            <w:r>
              <w:t>ch prostředcích</w:t>
            </w:r>
            <w:r w:rsidRPr="00836209">
              <w:t xml:space="preserve">, </w:t>
            </w:r>
            <w:r>
              <w:t>které napomáhají</w:t>
            </w:r>
            <w:r w:rsidRPr="00836209">
              <w:t xml:space="preserve"> autonomnímu a smysluplnému využívání volného času dětí,</w:t>
            </w:r>
            <w:r>
              <w:t xml:space="preserve"> mládeže a dospělých.</w:t>
            </w:r>
          </w:p>
          <w:p w:rsidR="007F0D23" w:rsidRPr="00EE2E11" w:rsidRDefault="007F0D23" w:rsidP="00527D68">
            <w:pPr>
              <w:jc w:val="both"/>
            </w:pPr>
            <w:r w:rsidRPr="00EE2E11">
              <w:rPr>
                <w:b/>
              </w:rPr>
              <w:t>Obsah předmětu</w:t>
            </w:r>
          </w:p>
          <w:p w:rsidR="007F0D23" w:rsidRDefault="007F0D23" w:rsidP="00527D68">
            <w:pPr>
              <w:jc w:val="both"/>
            </w:pPr>
            <w:r>
              <w:t xml:space="preserve">Tématika volného času, základní terminologie. </w:t>
            </w:r>
          </w:p>
          <w:p w:rsidR="007F0D23" w:rsidRDefault="007F0D23" w:rsidP="00527D68">
            <w:pPr>
              <w:jc w:val="both"/>
            </w:pPr>
            <w:r>
              <w:t>Volný čas v historickém kontextu.</w:t>
            </w:r>
          </w:p>
          <w:p w:rsidR="007F0D23" w:rsidRDefault="007F0D23" w:rsidP="00527D68">
            <w:pPr>
              <w:jc w:val="both"/>
            </w:pPr>
            <w:r>
              <w:t>Současná pojetí problematiky volného času.</w:t>
            </w:r>
          </w:p>
          <w:p w:rsidR="007F0D23" w:rsidRDefault="007F0D23" w:rsidP="00527D68">
            <w:pPr>
              <w:jc w:val="both"/>
            </w:pPr>
            <w:r>
              <w:t>Faktory ovlivňující trávení volného času, hra a motivace.</w:t>
            </w:r>
          </w:p>
          <w:p w:rsidR="007F0D23" w:rsidRDefault="007F0D23" w:rsidP="00527D68">
            <w:pPr>
              <w:jc w:val="both"/>
            </w:pPr>
            <w:r>
              <w:t>Pedagogika volného času, výchova ve volném čase, její funkce, možnosti, úskalí.</w:t>
            </w:r>
          </w:p>
          <w:p w:rsidR="007F0D23" w:rsidRDefault="007F0D23" w:rsidP="00527D68">
            <w:pPr>
              <w:jc w:val="both"/>
            </w:pPr>
            <w:r>
              <w:t>Zařízení pro volný čas.</w:t>
            </w:r>
          </w:p>
          <w:p w:rsidR="007F0D23" w:rsidRDefault="007F0D23" w:rsidP="00527D68">
            <w:pPr>
              <w:jc w:val="both"/>
            </w:pPr>
            <w:r>
              <w:t>Pedagog volného času, legislativa.</w:t>
            </w:r>
          </w:p>
          <w:p w:rsidR="007F0D23" w:rsidRDefault="007F0D23" w:rsidP="00527D68">
            <w:pPr>
              <w:jc w:val="both"/>
            </w:pPr>
            <w:r>
              <w:t>Činnosti ve volném čase.</w:t>
            </w:r>
          </w:p>
          <w:p w:rsidR="007F0D23" w:rsidRDefault="007F0D23" w:rsidP="00527D68">
            <w:pPr>
              <w:jc w:val="both"/>
            </w:pPr>
            <w:r>
              <w:t>Zážitková pedagogika, galerijní a muzejní edukace.</w:t>
            </w:r>
          </w:p>
          <w:p w:rsidR="007F0D23" w:rsidRPr="00EE2E11" w:rsidRDefault="007F0D23" w:rsidP="00527D68">
            <w:pPr>
              <w:jc w:val="both"/>
              <w:rPr>
                <w:b/>
              </w:rPr>
            </w:pPr>
            <w:r w:rsidRPr="00EE2E11">
              <w:rPr>
                <w:b/>
              </w:rPr>
              <w:t>Výstupní kompetence</w:t>
            </w:r>
          </w:p>
          <w:p w:rsidR="007F0D23" w:rsidRDefault="007F0D23" w:rsidP="00527D68">
            <w:pPr>
              <w:jc w:val="both"/>
            </w:pPr>
            <w:r>
              <w:t>Student dokáže specifikovat základní otázky pedagogiky volného času, rozumí pojetí volného času a výchovy ve volném čase, diskutuje o aktuálních trendech ve vývoji oboru, orientuje se v zařízeních pro volný čas, je schopen navrhnout, realizovat a evaluovat program volnočasových aktivit.</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C941C4" w:rsidRDefault="007F0D23" w:rsidP="00527D68">
            <w:pPr>
              <w:jc w:val="both"/>
              <w:rPr>
                <w:b/>
              </w:rPr>
            </w:pPr>
            <w:r w:rsidRPr="00C941C4">
              <w:rPr>
                <w:b/>
              </w:rPr>
              <w:t>Povinná literatura</w:t>
            </w:r>
          </w:p>
          <w:p w:rsidR="007F0D23" w:rsidRPr="00C941C4" w:rsidRDefault="007F0D23" w:rsidP="00527D68">
            <w:pPr>
              <w:jc w:val="both"/>
            </w:pPr>
            <w:r w:rsidRPr="00C941C4">
              <w:t xml:space="preserve">Hájek, B., Hofbauer, B., Pávková, J. </w:t>
            </w:r>
            <w:r w:rsidRPr="00C941C4">
              <w:rPr>
                <w:i/>
              </w:rPr>
              <w:t>Pedagogické ovlivňování volného času.</w:t>
            </w:r>
            <w:r w:rsidRPr="00C941C4">
              <w:t xml:space="preserve"> Praha: Portál, 2011.</w:t>
            </w:r>
          </w:p>
          <w:p w:rsidR="007F0D23" w:rsidRPr="00C941C4" w:rsidRDefault="007F0D23" w:rsidP="00527D68">
            <w:pPr>
              <w:jc w:val="both"/>
            </w:pPr>
            <w:r w:rsidRPr="00C941C4">
              <w:t xml:space="preserve">Krystoň, M. a kol. </w:t>
            </w:r>
            <w:r w:rsidRPr="00C941C4">
              <w:rPr>
                <w:i/>
              </w:rPr>
              <w:t>Záujmovévzdelávaniedospelých : teoretické východiská.</w:t>
            </w:r>
            <w:r w:rsidRPr="00C941C4">
              <w:t xml:space="preserve"> Banská Bystrica: Univerzita Mateja Bela, 2011.</w:t>
            </w:r>
          </w:p>
          <w:p w:rsidR="007F0D23" w:rsidRPr="00C941C4" w:rsidRDefault="007F0D23" w:rsidP="00527D68">
            <w:pPr>
              <w:jc w:val="both"/>
            </w:pPr>
            <w:r w:rsidRPr="00C941C4">
              <w:t xml:space="preserve">Krystoň, M. </w:t>
            </w:r>
            <w:r w:rsidRPr="00C941C4">
              <w:rPr>
                <w:i/>
              </w:rPr>
              <w:t>Edukáciadetí a mládeže vovol´nom čase</w:t>
            </w:r>
            <w:r w:rsidRPr="00C941C4">
              <w:t>. Banská Bystrica: Univerzita Mateja Bela, 2003.</w:t>
            </w:r>
          </w:p>
          <w:p w:rsidR="007F0D23" w:rsidRPr="00C941C4" w:rsidRDefault="007F0D23" w:rsidP="00527D68">
            <w:pPr>
              <w:jc w:val="both"/>
            </w:pPr>
            <w:r w:rsidRPr="00C941C4">
              <w:t xml:space="preserve">Němec, J. </w:t>
            </w:r>
            <w:r w:rsidRPr="00C941C4">
              <w:rPr>
                <w:i/>
              </w:rPr>
              <w:t>Od prožívání k požitkářství</w:t>
            </w:r>
            <w:r w:rsidRPr="00C941C4">
              <w:t>. Brno: Paido, 2004.</w:t>
            </w:r>
          </w:p>
          <w:p w:rsidR="007F0D23" w:rsidRPr="00C941C4" w:rsidRDefault="007F0D23" w:rsidP="00527D68">
            <w:pPr>
              <w:jc w:val="both"/>
            </w:pPr>
            <w:r w:rsidRPr="00C941C4">
              <w:t xml:space="preserve">Pávková, J., Hájek, B., Hofbauer, B. a kol. </w:t>
            </w:r>
            <w:r w:rsidRPr="00C941C4">
              <w:rPr>
                <w:i/>
              </w:rPr>
              <w:t>Pedagogika volného času.</w:t>
            </w:r>
            <w:r w:rsidRPr="00C941C4">
              <w:t xml:space="preserve"> Praha: Portál, 2002.</w:t>
            </w:r>
          </w:p>
          <w:p w:rsidR="007F0D23" w:rsidRPr="00C941C4" w:rsidRDefault="007F0D23" w:rsidP="00527D68">
            <w:pPr>
              <w:jc w:val="both"/>
            </w:pPr>
            <w:r w:rsidRPr="00C941C4">
              <w:t xml:space="preserve">Přadka, M. </w:t>
            </w:r>
            <w:r w:rsidRPr="00C941C4">
              <w:rPr>
                <w:i/>
              </w:rPr>
              <w:t>Kapitoly z dějin pedagogiky volného času</w:t>
            </w:r>
            <w:r w:rsidRPr="00C941C4">
              <w:t>. Brno: MU, PdF, 2002.</w:t>
            </w:r>
          </w:p>
          <w:p w:rsidR="007F0D23" w:rsidRPr="00C941C4" w:rsidRDefault="007F0D23" w:rsidP="00527D68">
            <w:pPr>
              <w:jc w:val="both"/>
            </w:pPr>
            <w:r w:rsidRPr="00C941C4">
              <w:t xml:space="preserve">Suchánková, E. </w:t>
            </w:r>
            <w:r w:rsidRPr="00C941C4">
              <w:rPr>
                <w:i/>
              </w:rPr>
              <w:t>Hra a její využití v předškolním vzdělávání.</w:t>
            </w:r>
            <w:r w:rsidRPr="00C941C4">
              <w:t xml:space="preserve"> Praha: Portál, 2014.</w:t>
            </w:r>
          </w:p>
          <w:p w:rsidR="007F0D23" w:rsidRPr="00C941C4" w:rsidRDefault="007F0D23" w:rsidP="00527D68">
            <w:pPr>
              <w:jc w:val="both"/>
              <w:rPr>
                <w:b/>
              </w:rPr>
            </w:pPr>
            <w:r w:rsidRPr="00C941C4">
              <w:rPr>
                <w:b/>
              </w:rPr>
              <w:t>Doporučená literatura</w:t>
            </w:r>
          </w:p>
          <w:p w:rsidR="007F0D23" w:rsidRPr="00C941C4" w:rsidRDefault="007F0D23" w:rsidP="00527D68">
            <w:pPr>
              <w:jc w:val="both"/>
            </w:pPr>
            <w:r w:rsidRPr="00C941C4">
              <w:t xml:space="preserve">Hanuš, R., Chytilová, L. </w:t>
            </w:r>
            <w:r w:rsidRPr="00C941C4">
              <w:rPr>
                <w:i/>
              </w:rPr>
              <w:t>Zážitkově pedagogické učení.</w:t>
            </w:r>
            <w:r w:rsidRPr="00C941C4">
              <w:t xml:space="preserve"> Praha: Grada, 2009.</w:t>
            </w:r>
          </w:p>
          <w:p w:rsidR="007F0D23" w:rsidRPr="00C941C4" w:rsidRDefault="007F0D23" w:rsidP="00527D68">
            <w:pPr>
              <w:jc w:val="both"/>
            </w:pPr>
            <w:r w:rsidRPr="00C941C4">
              <w:t xml:space="preserve">Hofbauer, B. </w:t>
            </w:r>
            <w:r w:rsidRPr="00C941C4">
              <w:rPr>
                <w:i/>
              </w:rPr>
              <w:t>Děti, mládež a volný čas.</w:t>
            </w:r>
            <w:r w:rsidRPr="00C941C4">
              <w:t xml:space="preserve"> Praha: Portál, 2004.</w:t>
            </w:r>
          </w:p>
          <w:p w:rsidR="007F0D23" w:rsidRPr="00C941C4" w:rsidRDefault="007F0D23" w:rsidP="00527D68">
            <w:r w:rsidRPr="00C941C4">
              <w:t xml:space="preserve">Janiš, K. </w:t>
            </w:r>
            <w:r w:rsidRPr="00C941C4">
              <w:rPr>
                <w:i/>
              </w:rPr>
              <w:t>Úvod do problematiky volného času</w:t>
            </w:r>
            <w:r w:rsidRPr="00C941C4">
              <w:t>. Opava: Slezská univerzita v Opavě, 2009.</w:t>
            </w:r>
          </w:p>
          <w:p w:rsidR="007F0D23" w:rsidRPr="00C941C4" w:rsidRDefault="007F0D23" w:rsidP="00527D68">
            <w:r w:rsidRPr="00C941C4">
              <w:t xml:space="preserve">Jůva, V. </w:t>
            </w:r>
            <w:r w:rsidRPr="00C941C4">
              <w:rPr>
                <w:i/>
              </w:rPr>
              <w:t>Dětské muzeum. Edukační fenomén pro 21. století.</w:t>
            </w:r>
            <w:r w:rsidRPr="00C941C4">
              <w:t xml:space="preserve"> Brno: Paido, 2004.</w:t>
            </w:r>
          </w:p>
          <w:p w:rsidR="007F0D23" w:rsidRPr="00C941C4" w:rsidRDefault="007F0D23" w:rsidP="00527D68">
            <w:r w:rsidRPr="00C941C4">
              <w:t xml:space="preserve">Knotová, D. </w:t>
            </w:r>
            <w:r w:rsidRPr="00C941C4">
              <w:rPr>
                <w:i/>
              </w:rPr>
              <w:t>Pedagogické dimenze volného času</w:t>
            </w:r>
            <w:r w:rsidRPr="00C941C4">
              <w:t>. Brno: Paido, 2011.</w:t>
            </w:r>
          </w:p>
          <w:p w:rsidR="007F0D23" w:rsidRPr="00211153" w:rsidRDefault="007F0D23" w:rsidP="00527D68">
            <w:pPr>
              <w:rPr>
                <w:sz w:val="19"/>
                <w:szCs w:val="19"/>
              </w:rPr>
            </w:pPr>
            <w:r w:rsidRPr="00C941C4">
              <w:t xml:space="preserve">Krystoň M. </w:t>
            </w:r>
            <w:r w:rsidRPr="00C941C4">
              <w:rPr>
                <w:i/>
              </w:rPr>
              <w:t>Andragogické aspekty využívania</w:t>
            </w:r>
            <w:ins w:id="223" w:author="Zuzana Hrnčiříková" w:date="2018-05-26T17:33:00Z">
              <w:r w:rsidR="00701FF7">
                <w:rPr>
                  <w:i/>
                </w:rPr>
                <w:t xml:space="preserve"> </w:t>
              </w:r>
            </w:ins>
            <w:r w:rsidRPr="00C941C4">
              <w:rPr>
                <w:i/>
              </w:rPr>
              <w:t>vol´ného času</w:t>
            </w:r>
            <w:r w:rsidRPr="00C941C4">
              <w:t>. Banská Bystrica: Univerzita Mateja Bela, 2011.</w:t>
            </w:r>
          </w:p>
        </w:tc>
      </w:tr>
    </w:tbl>
    <w:p w:rsidR="007F0D23" w:rsidRDefault="007F0D23" w:rsidP="00C941C4">
      <w:pPr>
        <w:rPr>
          <w:ins w:id="224" w:author="Zuzana Hrnčiříková" w:date="2018-05-26T17:32:00Z"/>
        </w:rPr>
      </w:pPr>
    </w:p>
    <w:p w:rsidR="00701FF7" w:rsidRDefault="00701FF7" w:rsidP="00C941C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C941C4">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Souvislá praxe 2</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3./ZS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160 hodin</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7</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Zp</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 xml:space="preserve"> praxe</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 xml:space="preserve">Zápočet. Student si samostatně vybere zařízení pro výkon praxe. Absolvuje praxi v délce 80 hodin. Během praxe má student za úkol se seznámit s administrativou </w:t>
            </w:r>
            <w:r w:rsidR="00D7736B">
              <w:br/>
            </w:r>
            <w:r>
              <w:t xml:space="preserve">a organizační strukturou zvoleného zařízení, dále se prakticky zapojit do činností zařízení a komunikace s klienty. Má samostatně plnit úkoly v přidělené pozici </w:t>
            </w:r>
            <w:r w:rsidR="00D7736B">
              <w:br/>
            </w:r>
            <w:r>
              <w:t>a zkusit si aplikovat teoretické znalosti do praxe. Student vypracuje dokument Deník praxe, ve kterém charakterizuje zařízení odborné praxe, konkrétně zaznamená a zhodnotí činnosti a aktivity, které v rámci práce vykonal a vypracuje sebereflexi činností.</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Pr="001B53E8" w:rsidRDefault="007F0D23" w:rsidP="00527D68">
            <w:pPr>
              <w:jc w:val="both"/>
            </w:pPr>
            <w:r w:rsidRPr="001B53E8">
              <w:t>Mgr. Jakub Hladík,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C941C4" w:rsidP="00527D68">
            <w:pPr>
              <w:jc w:val="both"/>
            </w:pPr>
            <w:r>
              <w:t>Koncepční vedení praxe.</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Pr="001B53E8" w:rsidRDefault="00C941C4" w:rsidP="00527D68">
            <w:pPr>
              <w:jc w:val="both"/>
            </w:pPr>
            <w:r>
              <w:t>Mgr. Jana Martincová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D7736B">
        <w:trPr>
          <w:trHeight w:val="3425"/>
        </w:trPr>
        <w:tc>
          <w:tcPr>
            <w:tcW w:w="9855" w:type="dxa"/>
            <w:gridSpan w:val="8"/>
            <w:tcBorders>
              <w:top w:val="nil"/>
              <w:bottom w:val="single" w:sz="12" w:space="0" w:color="auto"/>
            </w:tcBorders>
          </w:tcPr>
          <w:p w:rsidR="007F0D23" w:rsidRDefault="007F0D23" w:rsidP="00527D68">
            <w:pPr>
              <w:rPr>
                <w:b/>
              </w:rPr>
            </w:pPr>
            <w:r>
              <w:rPr>
                <w:b/>
              </w:rPr>
              <w:t>Cíl předmětu</w:t>
            </w:r>
          </w:p>
          <w:p w:rsidR="007F0D23" w:rsidRDefault="007F0D23" w:rsidP="00527D68">
            <w:pPr>
              <w:jc w:val="both"/>
            </w:pPr>
            <w:r>
              <w:t xml:space="preserve">Předmět navazuje na Souvislou praxi 1. Cílem předmětu je umožnit studentům seznámení se organizací a institucí </w:t>
            </w:r>
            <w:r w:rsidR="00D7736B">
              <w:br/>
            </w:r>
            <w:r>
              <w:t xml:space="preserve">z hlediska provozu, personální struktury, skladby uživatelů a zaměření služeb a činností. Cílem také je, aby studenti aplikovali teoretické znalosti a dovednosti do praktického provozu zvoleného zařízení, zapojili se do komunikace </w:t>
            </w:r>
            <w:r w:rsidR="00D7736B">
              <w:br/>
            </w:r>
            <w:r>
              <w:t xml:space="preserve">s „klienty“ a personálem. Studenti mají rovněž za úkol se v rámci praxe seznamovat s problematikou neziskového sektoru a získáváním financí pomocí dotačních programů. Studenti se seznamují v rámci předmětu se zákony </w:t>
            </w:r>
            <w:r w:rsidR="00D7736B">
              <w:br/>
            </w:r>
            <w:r>
              <w:t xml:space="preserve">a vyhláškami v sociální a pedagogické oblasti. </w:t>
            </w:r>
          </w:p>
          <w:p w:rsidR="007F0D23" w:rsidRDefault="007F0D23" w:rsidP="00527D68">
            <w:pPr>
              <w:rPr>
                <w:b/>
              </w:rPr>
            </w:pPr>
            <w:r>
              <w:rPr>
                <w:b/>
              </w:rPr>
              <w:t>Obsah předmětu</w:t>
            </w:r>
          </w:p>
          <w:p w:rsidR="007F0D23" w:rsidRDefault="007F0D23" w:rsidP="00527D68">
            <w:pPr>
              <w:jc w:val="both"/>
              <w:rPr>
                <w:iCs/>
              </w:rPr>
            </w:pPr>
            <w:r>
              <w:rPr>
                <w:iCs/>
              </w:rPr>
              <w:t>Absolvování odborné praxe v samostatně vybraném zařízení v délce 160 hodin.</w:t>
            </w:r>
          </w:p>
          <w:p w:rsidR="007F0D23" w:rsidRDefault="007F0D23" w:rsidP="00527D68">
            <w:pPr>
              <w:jc w:val="both"/>
              <w:rPr>
                <w:iCs/>
              </w:rPr>
            </w:pPr>
            <w:r>
              <w:rPr>
                <w:iCs/>
              </w:rPr>
              <w:t>Osobní pohovor o průběhu praxe s vyučujícím.</w:t>
            </w:r>
          </w:p>
          <w:p w:rsidR="007F0D23" w:rsidRDefault="007F0D23" w:rsidP="00527D68">
            <w:pPr>
              <w:jc w:val="both"/>
              <w:rPr>
                <w:b/>
              </w:rPr>
            </w:pPr>
            <w:r>
              <w:rPr>
                <w:b/>
              </w:rPr>
              <w:t>Výstupní kompetence</w:t>
            </w:r>
          </w:p>
          <w:p w:rsidR="007F0D23" w:rsidRDefault="007F0D23" w:rsidP="00527D68">
            <w:pPr>
              <w:jc w:val="both"/>
            </w:pPr>
            <w:r>
              <w:t xml:space="preserve">Student se orientuje v síti pedagogických a sociálních zařízení, některá zařízení zná z hlediska organizační a personální struktury, z hlediska skladby klientů a druhu poskytovaných služeb. Aplikuje teoretické poznatky a dovednosti </w:t>
            </w:r>
            <w:r>
              <w:br/>
              <w:t>do praktického provozu pedagogických a sociálních organizací. Student je schopen zhodnotit svou činnost. Umí plánovat a organizovat aktivity a činnosti v daném zařízení. Samostatně pracuje s „klienty“.</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D7736B" w:rsidRDefault="007F0D23" w:rsidP="00527D68">
            <w:pPr>
              <w:jc w:val="both"/>
              <w:rPr>
                <w:b/>
              </w:rPr>
            </w:pPr>
            <w:r w:rsidRPr="00D7736B">
              <w:rPr>
                <w:b/>
              </w:rPr>
              <w:t>Povinná literatura</w:t>
            </w:r>
          </w:p>
          <w:p w:rsidR="007F0D23" w:rsidRPr="00D7736B" w:rsidRDefault="007F0D23" w:rsidP="00527D68">
            <w:pPr>
              <w:jc w:val="both"/>
            </w:pPr>
            <w:r w:rsidRPr="00D7736B">
              <w:t xml:space="preserve">Knotová, D. a kol. </w:t>
            </w:r>
            <w:r w:rsidRPr="00D7736B">
              <w:rPr>
                <w:i/>
                <w:iCs/>
              </w:rPr>
              <w:t>Školní poradenství</w:t>
            </w:r>
            <w:r w:rsidRPr="00D7736B">
              <w:t>. Praha: Grada, 2014.</w:t>
            </w:r>
          </w:p>
          <w:p w:rsidR="007F0D23" w:rsidRPr="00D7736B" w:rsidRDefault="007F0D23" w:rsidP="00527D68">
            <w:pPr>
              <w:jc w:val="both"/>
            </w:pPr>
            <w:r w:rsidRPr="00D7736B">
              <w:t xml:space="preserve">Kozlová, L. </w:t>
            </w:r>
            <w:r w:rsidRPr="00D7736B">
              <w:rPr>
                <w:i/>
              </w:rPr>
              <w:t>Sociální služby</w:t>
            </w:r>
            <w:r w:rsidRPr="00D7736B">
              <w:t xml:space="preserve">. Praha: Triton, 2005. </w:t>
            </w:r>
          </w:p>
          <w:p w:rsidR="007F0D23" w:rsidRPr="00D7736B" w:rsidRDefault="007F0D23" w:rsidP="00527D68">
            <w:pPr>
              <w:jc w:val="both"/>
            </w:pPr>
            <w:r w:rsidRPr="00D7736B">
              <w:t xml:space="preserve">Matoušek, O., et al. </w:t>
            </w:r>
            <w:r w:rsidRPr="00D7736B">
              <w:rPr>
                <w:i/>
              </w:rPr>
              <w:t>Sociální práce v praxi</w:t>
            </w:r>
            <w:r w:rsidRPr="00D7736B">
              <w:t xml:space="preserve">. Praha: Portál, 2009. </w:t>
            </w:r>
          </w:p>
          <w:p w:rsidR="007F0D23" w:rsidRPr="00D7736B" w:rsidRDefault="007F0D23" w:rsidP="00527D68">
            <w:pPr>
              <w:jc w:val="both"/>
            </w:pPr>
            <w:r w:rsidRPr="00D7736B">
              <w:t xml:space="preserve">Sobková, P., a kol. </w:t>
            </w:r>
            <w:r w:rsidRPr="00D7736B">
              <w:rPr>
                <w:i/>
                <w:iCs/>
              </w:rPr>
              <w:t>Sociální pedagogika a její metody</w:t>
            </w:r>
            <w:r w:rsidRPr="00D7736B">
              <w:t>. Olomouc: Univerzita Palackého v Olomouci, 2015.</w:t>
            </w:r>
          </w:p>
          <w:p w:rsidR="007F0D23" w:rsidRPr="00D7736B" w:rsidRDefault="007F0D23" w:rsidP="00527D68">
            <w:pPr>
              <w:jc w:val="both"/>
              <w:rPr>
                <w:b/>
              </w:rPr>
            </w:pPr>
            <w:r w:rsidRPr="00D7736B">
              <w:rPr>
                <w:b/>
              </w:rPr>
              <w:t>Doporučená literatura</w:t>
            </w:r>
          </w:p>
          <w:p w:rsidR="007F0D23" w:rsidRPr="00D7736B" w:rsidRDefault="007F0D23" w:rsidP="00527D68">
            <w:r w:rsidRPr="00D7736B">
              <w:t>Zákon 108/2006 Sb. o sociálních službách.</w:t>
            </w:r>
          </w:p>
          <w:p w:rsidR="007F0D23" w:rsidRPr="00D7736B" w:rsidRDefault="007F0D23" w:rsidP="00527D68">
            <w:pPr>
              <w:rPr>
                <w:bCs/>
                <w:kern w:val="36"/>
              </w:rPr>
            </w:pPr>
            <w:r w:rsidRPr="00D7736B">
              <w:t xml:space="preserve">Zákon 109/2002 Sb. </w:t>
            </w:r>
            <w:r w:rsidRPr="00D7736B">
              <w:rPr>
                <w:bCs/>
                <w:kern w:val="36"/>
              </w:rPr>
              <w:t xml:space="preserve">o výkonu ústavní výchovy nebo ochranné výchovy ve školských zařízeních a o preventivně výchovné péči ve školských zařízeních </w:t>
            </w:r>
          </w:p>
          <w:p w:rsidR="007F0D23" w:rsidRDefault="007F0D23" w:rsidP="00527D68">
            <w:r w:rsidRPr="00D7736B">
              <w:t>Zákon č. 563/2004 Sb. o pedagogických pracovnících.</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D7736B">
      <w:pPr>
        <w:spacing w:after="200" w:line="27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Pr="0098674E" w:rsidRDefault="007F0D23" w:rsidP="00527D68">
            <w:r>
              <w:t>Základy podnikatelství</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3./LS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rsidRPr="007D449F">
              <w:t>14p + 14s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 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 xml:space="preserve">Zkouška </w:t>
            </w:r>
            <w:del w:id="225" w:author="*" w:date="2018-05-28T13:39:00Z">
              <w:r w:rsidDel="00C940C1">
                <w:delText xml:space="preserve">ústní nebo </w:delText>
              </w:r>
            </w:del>
            <w:r>
              <w:t>písemnou formou. Vypracování projektu vlastního fiktivního podnikání.</w:t>
            </w:r>
          </w:p>
          <w:p w:rsidR="007F0D23" w:rsidRPr="00C07873" w:rsidRDefault="007F0D23" w:rsidP="00527D68">
            <w:pPr>
              <w:jc w:val="both"/>
              <w:rPr>
                <w:b/>
              </w:rPr>
            </w:pPr>
          </w:p>
        </w:tc>
      </w:tr>
      <w:tr w:rsidR="007F0D23" w:rsidTr="00527D68">
        <w:trPr>
          <w:trHeight w:val="554"/>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D7736B">
        <w:trPr>
          <w:trHeight w:val="299"/>
        </w:trPr>
        <w:tc>
          <w:tcPr>
            <w:tcW w:w="9855" w:type="dxa"/>
            <w:gridSpan w:val="8"/>
            <w:tcBorders>
              <w:top w:val="nil"/>
            </w:tcBorders>
          </w:tcPr>
          <w:p w:rsidR="007F0D23" w:rsidRDefault="007F0D23" w:rsidP="00527D68">
            <w:pPr>
              <w:jc w:val="both"/>
            </w:pPr>
            <w:r>
              <w:t xml:space="preserve">Ing. Ludmila Kozubíková, Ph.D. (40% přednášek), </w:t>
            </w:r>
            <w:r w:rsidRPr="00C07873">
              <w:t>Ing. Petr Novák, Ph.D.</w:t>
            </w:r>
            <w:r w:rsidR="00D7736B">
              <w:t xml:space="preserve"> (60% přednášek, semináře)</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D7736B" w:rsidRDefault="007F0D23" w:rsidP="00527D68">
            <w:pPr>
              <w:jc w:val="both"/>
              <w:rPr>
                <w:b/>
              </w:rPr>
            </w:pPr>
            <w:r w:rsidRPr="00D7736B">
              <w:rPr>
                <w:b/>
              </w:rPr>
              <w:t>Cíl předmětu</w:t>
            </w:r>
          </w:p>
          <w:p w:rsidR="007F0D23" w:rsidRPr="00D7736B" w:rsidRDefault="007F0D23" w:rsidP="00527D68">
            <w:pPr>
              <w:jc w:val="both"/>
            </w:pPr>
            <w:r w:rsidRPr="00D7736B">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7F0D23" w:rsidRPr="00D7736B" w:rsidRDefault="007F0D23" w:rsidP="00527D68">
            <w:pPr>
              <w:jc w:val="both"/>
            </w:pPr>
            <w:r w:rsidRPr="00D7736B">
              <w:rPr>
                <w:b/>
              </w:rPr>
              <w:t>Obsah předmětu</w:t>
            </w:r>
          </w:p>
          <w:p w:rsidR="007F0D23" w:rsidRPr="00D7736B" w:rsidRDefault="007F0D23" w:rsidP="00527D68">
            <w:pPr>
              <w:jc w:val="both"/>
            </w:pPr>
            <w:r w:rsidRPr="00D7736B">
              <w:t>Úvod do podnikání, podnikatelské prostředí.</w:t>
            </w:r>
          </w:p>
          <w:p w:rsidR="007F0D23" w:rsidRPr="00D7736B" w:rsidRDefault="007F0D23" w:rsidP="00527D68">
            <w:pPr>
              <w:jc w:val="both"/>
            </w:pPr>
            <w:r w:rsidRPr="00D7736B">
              <w:t>Právní aspekty podnikání a právní formy podnikání v ČR.</w:t>
            </w:r>
          </w:p>
          <w:p w:rsidR="007F0D23" w:rsidRPr="00D7736B" w:rsidRDefault="007F0D23" w:rsidP="00527D68">
            <w:pPr>
              <w:jc w:val="both"/>
            </w:pPr>
            <w:r w:rsidRPr="00D7736B">
              <w:t>Živnostenské právo.</w:t>
            </w:r>
          </w:p>
          <w:p w:rsidR="007F0D23" w:rsidRPr="00D7736B" w:rsidRDefault="007F0D23" w:rsidP="00527D68">
            <w:pPr>
              <w:jc w:val="both"/>
            </w:pPr>
            <w:r w:rsidRPr="00D7736B">
              <w:t>Životní cyklus podniku, vznik a zánik podniku.</w:t>
            </w:r>
          </w:p>
          <w:p w:rsidR="007F0D23" w:rsidRPr="00D7736B" w:rsidRDefault="007F0D23" w:rsidP="00527D68">
            <w:pPr>
              <w:jc w:val="both"/>
            </w:pPr>
            <w:r w:rsidRPr="00D7736B">
              <w:t>Založení fyzické a právnické osoby.</w:t>
            </w:r>
          </w:p>
          <w:p w:rsidR="007F0D23" w:rsidRPr="00D7736B" w:rsidRDefault="007F0D23" w:rsidP="00527D68">
            <w:pPr>
              <w:jc w:val="both"/>
            </w:pPr>
            <w:r w:rsidRPr="00D7736B">
              <w:t>Podpora podnikání.</w:t>
            </w:r>
          </w:p>
          <w:p w:rsidR="007F0D23" w:rsidRPr="00D7736B" w:rsidRDefault="007F0D23" w:rsidP="00527D68">
            <w:pPr>
              <w:jc w:val="both"/>
            </w:pPr>
            <w:r w:rsidRPr="00D7736B">
              <w:t>Základy ekonomiky podniku.</w:t>
            </w:r>
          </w:p>
          <w:p w:rsidR="007F0D23" w:rsidRPr="00D7736B" w:rsidRDefault="007F0D23" w:rsidP="00527D68">
            <w:pPr>
              <w:jc w:val="both"/>
            </w:pPr>
            <w:r w:rsidRPr="00D7736B">
              <w:t>Řízení nákladů, výnosů a výsledku hospodaření.</w:t>
            </w:r>
          </w:p>
          <w:p w:rsidR="007F0D23" w:rsidRPr="00D7736B" w:rsidRDefault="007F0D23" w:rsidP="00527D68">
            <w:pPr>
              <w:jc w:val="both"/>
            </w:pPr>
            <w:r w:rsidRPr="00D7736B">
              <w:t>Majetková a kapitálová struktura podniku.</w:t>
            </w:r>
          </w:p>
          <w:p w:rsidR="007F0D23" w:rsidRPr="00D7736B" w:rsidRDefault="007F0D23" w:rsidP="00527D68">
            <w:pPr>
              <w:jc w:val="both"/>
            </w:pPr>
            <w:r w:rsidRPr="00D7736B">
              <w:t xml:space="preserve">Základy financí a finančního řízení v podniku. </w:t>
            </w:r>
          </w:p>
          <w:p w:rsidR="007F0D23" w:rsidRPr="00D7736B" w:rsidRDefault="007F0D23" w:rsidP="00527D68">
            <w:pPr>
              <w:jc w:val="both"/>
            </w:pPr>
            <w:r w:rsidRPr="00D7736B">
              <w:t>Daňové aspekty v podnikání.</w:t>
            </w:r>
          </w:p>
          <w:p w:rsidR="007F0D23" w:rsidRPr="00D7736B" w:rsidRDefault="007F0D23" w:rsidP="00527D68">
            <w:pPr>
              <w:jc w:val="both"/>
            </w:pPr>
            <w:r w:rsidRPr="00D7736B">
              <w:t>Podnikatelský plán.</w:t>
            </w:r>
          </w:p>
          <w:p w:rsidR="007F0D23" w:rsidRPr="00D7736B" w:rsidRDefault="007F0D23" w:rsidP="00527D68">
            <w:pPr>
              <w:jc w:val="both"/>
              <w:rPr>
                <w:b/>
              </w:rPr>
            </w:pPr>
            <w:r w:rsidRPr="00D7736B">
              <w:rPr>
                <w:b/>
              </w:rPr>
              <w:t>Výstupní kompetence</w:t>
            </w:r>
          </w:p>
          <w:p w:rsidR="007F0D23" w:rsidRPr="00D7736B" w:rsidRDefault="007F0D23" w:rsidP="00527D68">
            <w:pPr>
              <w:jc w:val="both"/>
            </w:pPr>
            <w:r w:rsidRPr="00D7736B">
              <w:t xml:space="preserve">Student kriticky hodnotí informace v souvislosti s podnikáním, tvorbou vlastního Startupu, zná základní údaje </w:t>
            </w:r>
            <w:r w:rsidR="00D7736B">
              <w:br/>
            </w:r>
            <w:r w:rsidRPr="00D7736B">
              <w:t>o podnikatelském prostředí, právních aspektech podnikání, právních formách podnikání. Dále zná základní ekonomické a finanční aspekty podnikání, umí vypočítat efekt podnikání v podobě výsledku hospodaření, kriticky hodnotí podnikatelské možnosti a příležitosti.</w:t>
            </w:r>
          </w:p>
        </w:tc>
      </w:tr>
      <w:tr w:rsidR="007F0D23" w:rsidTr="00527D68">
        <w:trPr>
          <w:trHeight w:val="265"/>
        </w:trPr>
        <w:tc>
          <w:tcPr>
            <w:tcW w:w="3653" w:type="dxa"/>
            <w:gridSpan w:val="2"/>
            <w:tcBorders>
              <w:top w:val="nil"/>
            </w:tcBorders>
            <w:shd w:val="clear" w:color="auto" w:fill="F7CAAC"/>
          </w:tcPr>
          <w:p w:rsidR="007F0D23" w:rsidRPr="003A08AF" w:rsidRDefault="007F0D23" w:rsidP="00527D68">
            <w:pPr>
              <w:jc w:val="both"/>
              <w:rPr>
                <w:sz w:val="19"/>
                <w:szCs w:val="19"/>
              </w:rPr>
            </w:pPr>
            <w:r w:rsidRPr="003A08AF">
              <w:rPr>
                <w:b/>
                <w:sz w:val="19"/>
                <w:szCs w:val="19"/>
              </w:rPr>
              <w:t>Studijní literatura a studijní pomůcky</w:t>
            </w:r>
          </w:p>
        </w:tc>
        <w:tc>
          <w:tcPr>
            <w:tcW w:w="6202" w:type="dxa"/>
            <w:gridSpan w:val="6"/>
            <w:tcBorders>
              <w:top w:val="nil"/>
              <w:bottom w:val="nil"/>
            </w:tcBorders>
          </w:tcPr>
          <w:p w:rsidR="007F0D23" w:rsidRPr="003A08AF" w:rsidRDefault="007F0D23" w:rsidP="00527D68">
            <w:pPr>
              <w:jc w:val="both"/>
              <w:rPr>
                <w:sz w:val="19"/>
                <w:szCs w:val="19"/>
              </w:rPr>
            </w:pPr>
          </w:p>
        </w:tc>
      </w:tr>
      <w:tr w:rsidR="007F0D23" w:rsidTr="00527D68">
        <w:trPr>
          <w:trHeight w:val="1497"/>
        </w:trPr>
        <w:tc>
          <w:tcPr>
            <w:tcW w:w="9855" w:type="dxa"/>
            <w:gridSpan w:val="8"/>
            <w:tcBorders>
              <w:top w:val="nil"/>
            </w:tcBorders>
          </w:tcPr>
          <w:p w:rsidR="007F0D23" w:rsidRPr="00D7736B" w:rsidRDefault="007F0D23" w:rsidP="00527D68">
            <w:pPr>
              <w:jc w:val="both"/>
              <w:rPr>
                <w:b/>
              </w:rPr>
            </w:pPr>
            <w:r w:rsidRPr="00D7736B">
              <w:rPr>
                <w:b/>
              </w:rPr>
              <w:t>Povinná literatura</w:t>
            </w:r>
          </w:p>
          <w:p w:rsidR="007F0D23" w:rsidRPr="00D7736B" w:rsidRDefault="007F0D23" w:rsidP="00527D68">
            <w:pPr>
              <w:jc w:val="both"/>
            </w:pPr>
            <w:r w:rsidRPr="00D7736B">
              <w:t xml:space="preserve">Martinovičová, D., Konečný, M., Vavřina, J. </w:t>
            </w:r>
            <w:r w:rsidRPr="00D7736B">
              <w:rPr>
                <w:i/>
                <w:iCs/>
              </w:rPr>
              <w:t>Úvod do podnikové ekonomiky</w:t>
            </w:r>
            <w:r w:rsidRPr="00D7736B">
              <w:t xml:space="preserve">. Praha: Grada, 2014. </w:t>
            </w:r>
          </w:p>
          <w:p w:rsidR="007F0D23" w:rsidRPr="00D7736B" w:rsidRDefault="007F0D23" w:rsidP="00527D68">
            <w:pPr>
              <w:jc w:val="both"/>
            </w:pPr>
            <w:r w:rsidRPr="00D7736B">
              <w:t xml:space="preserve">Synek, M. a kol. </w:t>
            </w:r>
            <w:r w:rsidRPr="00D7736B">
              <w:rPr>
                <w:i/>
              </w:rPr>
              <w:t>Manažerská ekonomika</w:t>
            </w:r>
            <w:r w:rsidRPr="00D7736B">
              <w:t xml:space="preserve">. Praha: Grada, 2011. </w:t>
            </w:r>
          </w:p>
          <w:p w:rsidR="007F0D23" w:rsidRPr="00D7736B" w:rsidRDefault="007F0D23" w:rsidP="00527D68">
            <w:pPr>
              <w:jc w:val="both"/>
            </w:pPr>
            <w:r w:rsidRPr="00D7736B">
              <w:t xml:space="preserve">Synek, M., Kislingerová, E. a kol. </w:t>
            </w:r>
            <w:r w:rsidRPr="00D7736B">
              <w:rPr>
                <w:i/>
              </w:rPr>
              <w:t xml:space="preserve">Podniková ekonomika. </w:t>
            </w:r>
            <w:r w:rsidRPr="00D7736B">
              <w:t xml:space="preserve">Praha: C. H. Beck, 2015. </w:t>
            </w:r>
          </w:p>
          <w:p w:rsidR="007F0D23" w:rsidRPr="00D7736B" w:rsidRDefault="007F0D23" w:rsidP="00527D68">
            <w:pPr>
              <w:jc w:val="both"/>
            </w:pPr>
            <w:r w:rsidRPr="00D7736B">
              <w:t xml:space="preserve">Veber, J., Srpová, J. a kol. </w:t>
            </w:r>
            <w:r w:rsidRPr="00D7736B">
              <w:rPr>
                <w:i/>
              </w:rPr>
              <w:t xml:space="preserve">Podnikání malé a střední firmy. </w:t>
            </w:r>
            <w:r w:rsidRPr="00D7736B">
              <w:t>Praha: Grada, 2012.</w:t>
            </w:r>
          </w:p>
          <w:p w:rsidR="007F0D23" w:rsidRPr="00D7736B" w:rsidRDefault="007F0D23" w:rsidP="00527D68">
            <w:pPr>
              <w:jc w:val="both"/>
            </w:pPr>
            <w:r w:rsidRPr="00D7736B">
              <w:t xml:space="preserve">Vochozka, M., Mulač, P. </w:t>
            </w:r>
            <w:r w:rsidRPr="00D7736B">
              <w:rPr>
                <w:i/>
                <w:iCs/>
              </w:rPr>
              <w:t xml:space="preserve">Podniková ekonomika. </w:t>
            </w:r>
            <w:r w:rsidRPr="00D7736B">
              <w:t>Praha: Grada, 2012.</w:t>
            </w:r>
          </w:p>
          <w:p w:rsidR="007F0D23" w:rsidRPr="00D7736B" w:rsidRDefault="007F0D23" w:rsidP="00527D68">
            <w:pPr>
              <w:jc w:val="both"/>
            </w:pPr>
            <w:r w:rsidRPr="00D7736B">
              <w:t>Zákon č. 455/1991 Sb., o živnostenském podnikání.</w:t>
            </w:r>
          </w:p>
          <w:p w:rsidR="007F0D23" w:rsidRPr="00D7736B" w:rsidRDefault="007F0D23" w:rsidP="00527D68">
            <w:pPr>
              <w:jc w:val="both"/>
              <w:rPr>
                <w:b/>
              </w:rPr>
            </w:pPr>
            <w:r w:rsidRPr="00D7736B">
              <w:rPr>
                <w:b/>
              </w:rPr>
              <w:t>Doporučená literatura</w:t>
            </w:r>
          </w:p>
          <w:p w:rsidR="007F0D23" w:rsidRPr="00D7736B" w:rsidRDefault="007F0D23" w:rsidP="00527D68">
            <w:pPr>
              <w:jc w:val="both"/>
            </w:pPr>
            <w:r w:rsidRPr="00D7736B">
              <w:t xml:space="preserve">Janatka, F. </w:t>
            </w:r>
            <w:r w:rsidRPr="00D7736B">
              <w:rPr>
                <w:i/>
                <w:iCs/>
              </w:rPr>
              <w:t>Podnikání v globalizovaném světě</w:t>
            </w:r>
            <w:r w:rsidRPr="00D7736B">
              <w:t>. Praha: Wolters Kluwer, 2017.</w:t>
            </w:r>
          </w:p>
          <w:p w:rsidR="007F0D23" w:rsidRPr="00D7736B" w:rsidRDefault="007F0D23" w:rsidP="00527D68">
            <w:pPr>
              <w:jc w:val="both"/>
            </w:pPr>
            <w:r w:rsidRPr="00D7736B">
              <w:t xml:space="preserve">Váchal, J, Vochozka, M. </w:t>
            </w:r>
            <w:r w:rsidRPr="00D7736B">
              <w:rPr>
                <w:i/>
                <w:iCs/>
              </w:rPr>
              <w:t>Podnikové řízení</w:t>
            </w:r>
            <w:r w:rsidRPr="00D7736B">
              <w:t>. Praha: Grada, 2013.</w:t>
            </w:r>
          </w:p>
          <w:p w:rsidR="007F0D23" w:rsidRPr="00D7736B" w:rsidRDefault="007F0D23" w:rsidP="00527D68">
            <w:pPr>
              <w:jc w:val="both"/>
            </w:pPr>
            <w:r w:rsidRPr="00D7736B">
              <w:t xml:space="preserve">Wöhe, G., Kislingerová, E. </w:t>
            </w:r>
            <w:r w:rsidRPr="00D7736B">
              <w:rPr>
                <w:i/>
              </w:rPr>
              <w:t xml:space="preserve">Úvod do podnikového hospodářství. </w:t>
            </w:r>
            <w:r w:rsidRPr="00D7736B">
              <w:t xml:space="preserve">Praha: C. H. Beck, 2007. </w:t>
            </w:r>
          </w:p>
          <w:p w:rsidR="007F0D23" w:rsidRPr="00D7736B" w:rsidRDefault="007F0D23" w:rsidP="00527D68">
            <w:pPr>
              <w:jc w:val="both"/>
            </w:pPr>
            <w:r w:rsidRPr="00D7736B">
              <w:t>Zákon č. 89/2012 Sb., Občanský zákoník v platném znění.</w:t>
            </w:r>
          </w:p>
          <w:p w:rsidR="007F0D23" w:rsidRPr="003A08AF" w:rsidRDefault="007F0D23" w:rsidP="00527D68">
            <w:pPr>
              <w:jc w:val="both"/>
              <w:rPr>
                <w:sz w:val="19"/>
                <w:szCs w:val="19"/>
              </w:rPr>
            </w:pPr>
            <w:r w:rsidRPr="00D7736B">
              <w:t>Zákon č. 90/2012 Sb., Zákon o obchodních společnostech a družstvech (zákon o obchodních korporacích) v platném znění</w:t>
            </w:r>
            <w:r w:rsidRPr="003A08AF">
              <w:rPr>
                <w:sz w:val="19"/>
                <w:szCs w:val="19"/>
              </w:rPr>
              <w:t>.</w:t>
            </w:r>
          </w:p>
        </w:tc>
      </w:tr>
    </w:tbl>
    <w:p w:rsidR="007F0D23" w:rsidRDefault="007F0D23" w:rsidP="007F0D2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Pr="00B81874" w:rsidRDefault="007F0D23" w:rsidP="00527D68">
            <w:pPr>
              <w:jc w:val="both"/>
            </w:pPr>
            <w:r w:rsidRPr="00B81874">
              <w:t>Seminář bakalářských prací 2</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Pr="00B81874" w:rsidRDefault="007F0D23" w:rsidP="00527D68">
            <w:pPr>
              <w:jc w:val="both"/>
            </w:pPr>
            <w:r w:rsidRPr="00B81874">
              <w:t>3./LS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20 hodin</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13</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C940C1" w:rsidP="00527D68">
            <w:pPr>
              <w:jc w:val="both"/>
            </w:pPr>
            <w:ins w:id="226" w:author="*" w:date="2018-05-28T13:40:00Z">
              <w:r>
                <w:t>Prerekvizita: Seminář bakalářských prací 1</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Zp</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konzultace</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 xml:space="preserve">Zápočet je udělen na základě soustavné a systematické práce studenta </w:t>
            </w:r>
            <w:r w:rsidR="00D7736B">
              <w:br/>
            </w:r>
            <w:r>
              <w:t>na bakalářské práci a pravidelných konzultací s vedoucím bakalářské práce.</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D7736B">
            <w:pPr>
              <w:jc w:val="both"/>
            </w:pP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Vedoucí práce</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D7736B">
        <w:trPr>
          <w:trHeight w:val="3624"/>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Pr="00A42585" w:rsidRDefault="007F0D23" w:rsidP="00527D68">
            <w:pPr>
              <w:jc w:val="both"/>
            </w:pPr>
            <w:r w:rsidRPr="00F242B0">
              <w:t>Cílem předmětu je ověření teoretickým z</w:t>
            </w:r>
            <w:r w:rsidR="00D7736B">
              <w:t>nalostí z předmětů Metodologie 1, Metodologie 2 a Semináře k bakalářské práci 1</w:t>
            </w:r>
            <w:r w:rsidRPr="00F242B0">
              <w:t xml:space="preserve"> a to formou aplikace znalostí v rámci tvorby bakalářské práce. Bakalářskou prací student prokazuje, že je schopen řešit a prezentovat zadaný problém a obhájit své vlastní přístupy k řešení. Bakalářskou práci student koncipuje v souladu </w:t>
            </w:r>
            <w:r w:rsidR="00D7736B">
              <w:br/>
            </w:r>
            <w:r w:rsidRPr="00F242B0">
              <w:t>se soudobými poznatky vědy, výzkumů a vývojem oboru sociální pedagogika. </w:t>
            </w:r>
          </w:p>
          <w:p w:rsidR="007F0D23" w:rsidRPr="00EE2E11" w:rsidRDefault="007F0D23" w:rsidP="00527D68">
            <w:pPr>
              <w:jc w:val="both"/>
            </w:pPr>
            <w:r w:rsidRPr="00EE2E11">
              <w:rPr>
                <w:b/>
              </w:rPr>
              <w:t>Obsah předmětu</w:t>
            </w:r>
          </w:p>
          <w:p w:rsidR="007F0D23" w:rsidRPr="00EE2E11" w:rsidRDefault="007F0D23" w:rsidP="00527D68">
            <w:pPr>
              <w:jc w:val="both"/>
            </w:pPr>
            <w:r w:rsidRPr="00F242B0">
              <w:t xml:space="preserve">Na základě doporučení vedoucího student pracuje na své bakalářské práci. Využívá poznatky z aktuální literatury vztahující se k tématu, teoretické znalosti oboru a poznatky z absolvované praxe. V teoretické části student prokazuje schopnost analýzy, syntézy a hodnocení zkoumané problematiky, a to za podpory relevantních informačních zdrojů. </w:t>
            </w:r>
            <w:r w:rsidR="00D7736B">
              <w:br/>
            </w:r>
            <w:r w:rsidRPr="00F242B0">
              <w:t>V praktické části aplikuje z</w:t>
            </w:r>
            <w:r w:rsidR="00D7736B">
              <w:t>nalosti z předmětů Metodologie 1 a Metodologie 2</w:t>
            </w:r>
            <w:r w:rsidRPr="00F242B0">
              <w:t>. Prokazuje schopnost plánování výzkumu, nastavení designu výzkumu a realizace výzkumného šetření. Postupuje přitom s ohledem na metodologické zásady kvalitativního, kvantitativního nebo smíšeného výzkumu. </w:t>
            </w:r>
          </w:p>
          <w:p w:rsidR="007F0D23" w:rsidRPr="00EE2E11" w:rsidRDefault="007F0D23" w:rsidP="00527D68">
            <w:pPr>
              <w:jc w:val="both"/>
              <w:rPr>
                <w:b/>
              </w:rPr>
            </w:pPr>
            <w:r w:rsidRPr="00EE2E11">
              <w:rPr>
                <w:b/>
              </w:rPr>
              <w:t>Výstupní kompetence</w:t>
            </w:r>
          </w:p>
          <w:p w:rsidR="007F0D23" w:rsidRDefault="007F0D23" w:rsidP="00527D68">
            <w:pPr>
              <w:jc w:val="both"/>
            </w:pPr>
            <w:r>
              <w:t xml:space="preserve">Student je disponuje znalostmi a dovednostmi pro napsání bakalářské práce. Je schopen analyzovat, syntetizovat </w:t>
            </w:r>
            <w:r w:rsidR="00D7736B">
              <w:br/>
            </w:r>
            <w:r>
              <w:t xml:space="preserve">a hodnotit teoretické zakotvení problematiky, pracovat s relevantními zdroji a aplikovat metodologické zásady kvalitativního, kvantitativního a smíšeného výzkumu. </w:t>
            </w:r>
            <w:r w:rsidR="00D7736B">
              <w:t>Student se řídí etickými zásadami psaní vědeckých prací.</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D7736B" w:rsidRDefault="007F0D23" w:rsidP="00527D68">
            <w:pPr>
              <w:jc w:val="both"/>
              <w:rPr>
                <w:b/>
              </w:rPr>
            </w:pPr>
            <w:r w:rsidRPr="00D7736B">
              <w:rPr>
                <w:b/>
              </w:rPr>
              <w:t>Povinná literatura</w:t>
            </w:r>
          </w:p>
          <w:p w:rsidR="007F0D23" w:rsidRPr="00D7736B" w:rsidRDefault="007F0D23" w:rsidP="00527D68">
            <w:pPr>
              <w:jc w:val="both"/>
            </w:pPr>
            <w:r w:rsidRPr="00D7736B">
              <w:t>Francírek, F. Bakalářská práce: co, jak a proč připravit, zpracovat, napsat a zhodnotit (obhájit). Praha: Ingenio et Arti, 2012.</w:t>
            </w:r>
          </w:p>
          <w:p w:rsidR="007F0D23" w:rsidRPr="00D7736B" w:rsidRDefault="007F0D23" w:rsidP="00527D68">
            <w:pPr>
              <w:jc w:val="both"/>
            </w:pPr>
            <w:r w:rsidRPr="00D7736B">
              <w:t xml:space="preserve">Gavora, P. </w:t>
            </w:r>
            <w:r w:rsidRPr="00D7736B">
              <w:rPr>
                <w:i/>
              </w:rPr>
              <w:t>Úvod do pedagogického výzkumu</w:t>
            </w:r>
            <w:r w:rsidRPr="00D7736B">
              <w:t xml:space="preserve">. Brno: Paido, 2000. </w:t>
            </w:r>
          </w:p>
          <w:p w:rsidR="007F0D23" w:rsidRPr="00D7736B" w:rsidRDefault="007F0D23" w:rsidP="00527D68">
            <w:pPr>
              <w:jc w:val="both"/>
            </w:pPr>
            <w:r w:rsidRPr="00D7736B">
              <w:t>Kapounová, J. &amp; Kapoun, P. Bakalářská a diplomová práce: od zadání po obhajobu. Praha: Grada, 2017.</w:t>
            </w:r>
          </w:p>
          <w:p w:rsidR="007F0D23" w:rsidRPr="00D7736B" w:rsidRDefault="007F0D23" w:rsidP="00527D68">
            <w:pPr>
              <w:jc w:val="both"/>
            </w:pPr>
            <w:r w:rsidRPr="00D7736B">
              <w:t xml:space="preserve">Punch, K. F. </w:t>
            </w:r>
            <w:r w:rsidRPr="00D7736B">
              <w:rPr>
                <w:i/>
              </w:rPr>
              <w:t>Úspěšný návrh výzkumu</w:t>
            </w:r>
            <w:r w:rsidRPr="00D7736B">
              <w:t xml:space="preserve">. Praha, 2008. </w:t>
            </w:r>
          </w:p>
          <w:p w:rsidR="007F0D23" w:rsidRPr="00D7736B" w:rsidRDefault="007F0D23" w:rsidP="00527D68">
            <w:pPr>
              <w:jc w:val="both"/>
              <w:rPr>
                <w:b/>
              </w:rPr>
            </w:pPr>
            <w:r w:rsidRPr="00D7736B">
              <w:rPr>
                <w:b/>
              </w:rPr>
              <w:t>Doporučená literatura</w:t>
            </w:r>
          </w:p>
          <w:p w:rsidR="007F0D23" w:rsidRPr="00D7736B" w:rsidRDefault="007F0D23" w:rsidP="00527D68">
            <w:r w:rsidRPr="00D7736B">
              <w:t>Bryman, A. </w:t>
            </w:r>
            <w:r w:rsidRPr="00D7736B">
              <w:rPr>
                <w:i/>
              </w:rPr>
              <w:t>Social research methods</w:t>
            </w:r>
            <w:r w:rsidRPr="00D7736B">
              <w:t>. Oxford: Oxford University Press, 2016.</w:t>
            </w:r>
          </w:p>
          <w:p w:rsidR="007F0D23" w:rsidRPr="00D7736B" w:rsidRDefault="007F0D23" w:rsidP="00527D68">
            <w:pPr>
              <w:jc w:val="both"/>
            </w:pPr>
            <w:r w:rsidRPr="00D7736B">
              <w:t>Chráska, M. </w:t>
            </w:r>
            <w:r w:rsidRPr="00D7736B">
              <w:rPr>
                <w:i/>
              </w:rPr>
              <w:t>Metody pedagogického výzkumu: základy kvantitativního výzkumu</w:t>
            </w:r>
            <w:r w:rsidRPr="00D7736B">
              <w:t>. Vyd. 1. Praha: Grada, 2007.</w:t>
            </w:r>
          </w:p>
          <w:p w:rsidR="007F0D23" w:rsidRPr="00D7736B" w:rsidRDefault="007F0D23" w:rsidP="00527D68">
            <w:pPr>
              <w:jc w:val="both"/>
            </w:pPr>
            <w:r w:rsidRPr="00D7736B">
              <w:t>Reichel, J. </w:t>
            </w:r>
            <w:r w:rsidRPr="00D7736B">
              <w:rPr>
                <w:i/>
              </w:rPr>
              <w:t>Kapitoly metodologie sociálních výzkumů</w:t>
            </w:r>
            <w:r w:rsidRPr="00D7736B">
              <w:t>. Praha: Grada, 2009.</w:t>
            </w:r>
          </w:p>
          <w:p w:rsidR="007F0D23" w:rsidRPr="00D7736B" w:rsidRDefault="007F0D23" w:rsidP="00527D68">
            <w:pPr>
              <w:jc w:val="both"/>
            </w:pPr>
            <w:r w:rsidRPr="00D7736B">
              <w:t xml:space="preserve">Spousta, V. </w:t>
            </w:r>
            <w:r w:rsidRPr="00D7736B">
              <w:rPr>
                <w:i/>
              </w:rPr>
              <w:t>Vádemékum autora odborné a vědecké práce humanitního a sociálního zaměření.</w:t>
            </w:r>
            <w:r w:rsidRPr="00D7736B">
              <w:t xml:space="preserve"> Brno: CERM, 2009.</w:t>
            </w:r>
          </w:p>
          <w:p w:rsidR="007F0D23" w:rsidRDefault="007F0D23" w:rsidP="00527D68">
            <w:r w:rsidRPr="00D7736B">
              <w:t xml:space="preserve">Zbíral, R. </w:t>
            </w:r>
            <w:r w:rsidRPr="00D7736B">
              <w:rPr>
                <w:i/>
              </w:rPr>
              <w:t>Příručka psaní seminárních a jiných vysokoškolských odborných prací</w:t>
            </w:r>
            <w:r w:rsidRPr="00D7736B">
              <w:t xml:space="preserve">. Praha: Linde, 2009. </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D7736B">
      <w:pPr>
        <w:spacing w:after="200" w:line="27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Pedagogicko-psychologická diagnostika</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3./LS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C940C1" w:rsidTr="00527D68">
        <w:tc>
          <w:tcPr>
            <w:tcW w:w="3086" w:type="dxa"/>
            <w:shd w:val="clear" w:color="auto" w:fill="F7CAAC"/>
          </w:tcPr>
          <w:p w:rsidR="00C940C1" w:rsidRDefault="00C940C1" w:rsidP="00C940C1">
            <w:pPr>
              <w:jc w:val="both"/>
              <w:rPr>
                <w:b/>
                <w:sz w:val="22"/>
              </w:rPr>
            </w:pPr>
            <w:r>
              <w:rPr>
                <w:b/>
              </w:rPr>
              <w:t>Prerekvizity, korekvizity, ekvivalence</w:t>
            </w:r>
          </w:p>
        </w:tc>
        <w:tc>
          <w:tcPr>
            <w:tcW w:w="6769" w:type="dxa"/>
            <w:gridSpan w:val="7"/>
          </w:tcPr>
          <w:p w:rsidR="00C940C1" w:rsidRDefault="00C940C1" w:rsidP="00C940C1">
            <w:pPr>
              <w:jc w:val="both"/>
            </w:pPr>
            <w:ins w:id="227" w:author="*" w:date="2018-05-28T13:40:00Z">
              <w:r>
                <w:t>Prerekvizita: Základy pedagogiky, Základy psychologie</w:t>
              </w:r>
            </w:ins>
          </w:p>
        </w:tc>
      </w:tr>
      <w:tr w:rsidR="00C940C1" w:rsidTr="00527D68">
        <w:tc>
          <w:tcPr>
            <w:tcW w:w="3086" w:type="dxa"/>
            <w:shd w:val="clear" w:color="auto" w:fill="F7CAAC"/>
          </w:tcPr>
          <w:p w:rsidR="00C940C1" w:rsidRDefault="00C940C1" w:rsidP="00C940C1">
            <w:pPr>
              <w:jc w:val="both"/>
              <w:rPr>
                <w:b/>
              </w:rPr>
            </w:pPr>
            <w:r>
              <w:rPr>
                <w:b/>
              </w:rPr>
              <w:t>Způsob ověření studijních výsledků</w:t>
            </w:r>
          </w:p>
        </w:tc>
        <w:tc>
          <w:tcPr>
            <w:tcW w:w="3406" w:type="dxa"/>
            <w:gridSpan w:val="4"/>
          </w:tcPr>
          <w:p w:rsidR="00C940C1" w:rsidRDefault="00C940C1" w:rsidP="00C940C1">
            <w:pPr>
              <w:jc w:val="both"/>
            </w:pPr>
            <w:r>
              <w:t>Klz</w:t>
            </w:r>
          </w:p>
        </w:tc>
        <w:tc>
          <w:tcPr>
            <w:tcW w:w="2156" w:type="dxa"/>
            <w:shd w:val="clear" w:color="auto" w:fill="F7CAAC"/>
          </w:tcPr>
          <w:p w:rsidR="00C940C1" w:rsidRDefault="00C940C1" w:rsidP="00C940C1">
            <w:pPr>
              <w:jc w:val="both"/>
              <w:rPr>
                <w:b/>
              </w:rPr>
            </w:pPr>
            <w:r>
              <w:rPr>
                <w:b/>
              </w:rPr>
              <w:t>Forma výuky</w:t>
            </w:r>
          </w:p>
        </w:tc>
        <w:tc>
          <w:tcPr>
            <w:tcW w:w="1207" w:type="dxa"/>
            <w:gridSpan w:val="2"/>
          </w:tcPr>
          <w:p w:rsidR="00C940C1" w:rsidRDefault="00C940C1" w:rsidP="00C940C1">
            <w:pPr>
              <w:jc w:val="both"/>
            </w:pPr>
            <w:r>
              <w:t>seminář</w:t>
            </w:r>
          </w:p>
        </w:tc>
      </w:tr>
      <w:tr w:rsidR="00C940C1" w:rsidTr="00527D68">
        <w:tc>
          <w:tcPr>
            <w:tcW w:w="3086" w:type="dxa"/>
            <w:shd w:val="clear" w:color="auto" w:fill="F7CAAC"/>
          </w:tcPr>
          <w:p w:rsidR="00C940C1" w:rsidRDefault="00C940C1" w:rsidP="00C940C1">
            <w:pPr>
              <w:jc w:val="both"/>
              <w:rPr>
                <w:b/>
              </w:rPr>
            </w:pPr>
            <w:r>
              <w:rPr>
                <w:b/>
              </w:rPr>
              <w:t>Forma způsobu ověření studijních výsledků a další požadavky na studenta</w:t>
            </w:r>
          </w:p>
        </w:tc>
        <w:tc>
          <w:tcPr>
            <w:tcW w:w="6769" w:type="dxa"/>
            <w:gridSpan w:val="7"/>
            <w:tcBorders>
              <w:bottom w:val="nil"/>
            </w:tcBorders>
          </w:tcPr>
          <w:p w:rsidR="00C940C1" w:rsidRDefault="00C940C1" w:rsidP="00C940C1">
            <w:pPr>
              <w:jc w:val="both"/>
            </w:pPr>
            <w:r>
              <w:t>Závěrečná písemná práce, které předcházejí dílčí písemné testy v seminářích.</w:t>
            </w:r>
          </w:p>
          <w:p w:rsidR="00C940C1" w:rsidRDefault="00C940C1" w:rsidP="00C940C1">
            <w:pPr>
              <w:jc w:val="both"/>
            </w:pPr>
            <w:r>
              <w:t>Vypracování seminární práce.</w:t>
            </w:r>
          </w:p>
        </w:tc>
      </w:tr>
      <w:tr w:rsidR="00C940C1" w:rsidTr="00527D68">
        <w:trPr>
          <w:trHeight w:val="250"/>
        </w:trPr>
        <w:tc>
          <w:tcPr>
            <w:tcW w:w="9855" w:type="dxa"/>
            <w:gridSpan w:val="8"/>
            <w:tcBorders>
              <w:top w:val="nil"/>
            </w:tcBorders>
          </w:tcPr>
          <w:p w:rsidR="00C940C1" w:rsidRDefault="00C940C1" w:rsidP="00C940C1">
            <w:pPr>
              <w:jc w:val="both"/>
            </w:pPr>
          </w:p>
        </w:tc>
      </w:tr>
      <w:tr w:rsidR="00C940C1" w:rsidTr="00527D68">
        <w:trPr>
          <w:trHeight w:val="197"/>
        </w:trPr>
        <w:tc>
          <w:tcPr>
            <w:tcW w:w="3086" w:type="dxa"/>
            <w:tcBorders>
              <w:top w:val="nil"/>
            </w:tcBorders>
            <w:shd w:val="clear" w:color="auto" w:fill="F7CAAC"/>
          </w:tcPr>
          <w:p w:rsidR="00C940C1" w:rsidRDefault="00C940C1" w:rsidP="00C940C1">
            <w:pPr>
              <w:jc w:val="both"/>
              <w:rPr>
                <w:b/>
              </w:rPr>
            </w:pPr>
            <w:r>
              <w:rPr>
                <w:b/>
              </w:rPr>
              <w:t>Garant předmětu</w:t>
            </w:r>
          </w:p>
        </w:tc>
        <w:tc>
          <w:tcPr>
            <w:tcW w:w="6769" w:type="dxa"/>
            <w:gridSpan w:val="7"/>
            <w:tcBorders>
              <w:top w:val="nil"/>
            </w:tcBorders>
          </w:tcPr>
          <w:p w:rsidR="00C940C1" w:rsidRDefault="00C940C1" w:rsidP="00C940C1">
            <w:pPr>
              <w:jc w:val="both"/>
            </w:pPr>
            <w:r>
              <w:t xml:space="preserve"> </w:t>
            </w:r>
          </w:p>
        </w:tc>
      </w:tr>
      <w:tr w:rsidR="00C940C1" w:rsidTr="00527D68">
        <w:trPr>
          <w:trHeight w:val="243"/>
        </w:trPr>
        <w:tc>
          <w:tcPr>
            <w:tcW w:w="3086" w:type="dxa"/>
            <w:tcBorders>
              <w:top w:val="nil"/>
            </w:tcBorders>
            <w:shd w:val="clear" w:color="auto" w:fill="F7CAAC"/>
          </w:tcPr>
          <w:p w:rsidR="00C940C1" w:rsidRDefault="00C940C1" w:rsidP="00C940C1">
            <w:pPr>
              <w:jc w:val="both"/>
              <w:rPr>
                <w:b/>
              </w:rPr>
            </w:pPr>
            <w:r>
              <w:rPr>
                <w:b/>
              </w:rPr>
              <w:t>Zapojení garanta do výuky předmětu</w:t>
            </w:r>
          </w:p>
        </w:tc>
        <w:tc>
          <w:tcPr>
            <w:tcW w:w="6769" w:type="dxa"/>
            <w:gridSpan w:val="7"/>
            <w:tcBorders>
              <w:top w:val="nil"/>
            </w:tcBorders>
          </w:tcPr>
          <w:p w:rsidR="00C940C1" w:rsidRDefault="00C940C1" w:rsidP="00C940C1">
            <w:pPr>
              <w:jc w:val="both"/>
            </w:pPr>
          </w:p>
        </w:tc>
      </w:tr>
      <w:tr w:rsidR="00C940C1" w:rsidTr="00527D68">
        <w:tc>
          <w:tcPr>
            <w:tcW w:w="3086" w:type="dxa"/>
            <w:shd w:val="clear" w:color="auto" w:fill="F7CAAC"/>
          </w:tcPr>
          <w:p w:rsidR="00C940C1" w:rsidRDefault="00C940C1" w:rsidP="00C940C1">
            <w:pPr>
              <w:jc w:val="both"/>
              <w:rPr>
                <w:b/>
              </w:rPr>
            </w:pPr>
            <w:r>
              <w:rPr>
                <w:b/>
              </w:rPr>
              <w:t>Vyučující</w:t>
            </w:r>
          </w:p>
        </w:tc>
        <w:tc>
          <w:tcPr>
            <w:tcW w:w="6769" w:type="dxa"/>
            <w:gridSpan w:val="7"/>
            <w:tcBorders>
              <w:bottom w:val="nil"/>
            </w:tcBorders>
          </w:tcPr>
          <w:p w:rsidR="00C940C1" w:rsidRDefault="00C940C1" w:rsidP="00C940C1">
            <w:pPr>
              <w:jc w:val="both"/>
            </w:pPr>
          </w:p>
        </w:tc>
      </w:tr>
      <w:tr w:rsidR="00C940C1" w:rsidTr="00527D68">
        <w:trPr>
          <w:trHeight w:val="324"/>
        </w:trPr>
        <w:tc>
          <w:tcPr>
            <w:tcW w:w="9855" w:type="dxa"/>
            <w:gridSpan w:val="8"/>
            <w:tcBorders>
              <w:top w:val="nil"/>
            </w:tcBorders>
          </w:tcPr>
          <w:p w:rsidR="00C940C1" w:rsidRDefault="00C940C1" w:rsidP="00C940C1">
            <w:pPr>
              <w:jc w:val="both"/>
            </w:pPr>
            <w:r>
              <w:t>PhDr. Hana Včelařová</w:t>
            </w:r>
          </w:p>
        </w:tc>
      </w:tr>
      <w:tr w:rsidR="00C940C1" w:rsidTr="00527D68">
        <w:tc>
          <w:tcPr>
            <w:tcW w:w="3086" w:type="dxa"/>
            <w:shd w:val="clear" w:color="auto" w:fill="F7CAAC"/>
          </w:tcPr>
          <w:p w:rsidR="00C940C1" w:rsidRDefault="00C940C1" w:rsidP="00C940C1">
            <w:pPr>
              <w:jc w:val="both"/>
              <w:rPr>
                <w:b/>
              </w:rPr>
            </w:pPr>
            <w:r>
              <w:rPr>
                <w:b/>
              </w:rPr>
              <w:t>Stručná anotace předmětu</w:t>
            </w:r>
          </w:p>
        </w:tc>
        <w:tc>
          <w:tcPr>
            <w:tcW w:w="6769" w:type="dxa"/>
            <w:gridSpan w:val="7"/>
            <w:tcBorders>
              <w:bottom w:val="nil"/>
            </w:tcBorders>
          </w:tcPr>
          <w:p w:rsidR="00C940C1" w:rsidRDefault="00C940C1" w:rsidP="00C940C1">
            <w:pPr>
              <w:jc w:val="both"/>
            </w:pPr>
          </w:p>
        </w:tc>
      </w:tr>
      <w:tr w:rsidR="00C940C1" w:rsidTr="00527D68">
        <w:trPr>
          <w:trHeight w:val="3938"/>
        </w:trPr>
        <w:tc>
          <w:tcPr>
            <w:tcW w:w="9855" w:type="dxa"/>
            <w:gridSpan w:val="8"/>
            <w:tcBorders>
              <w:top w:val="nil"/>
              <w:bottom w:val="single" w:sz="12" w:space="0" w:color="auto"/>
            </w:tcBorders>
          </w:tcPr>
          <w:p w:rsidR="00C940C1" w:rsidRPr="00D7736B" w:rsidRDefault="00C940C1" w:rsidP="00C940C1">
            <w:pPr>
              <w:jc w:val="both"/>
              <w:rPr>
                <w:b/>
              </w:rPr>
            </w:pPr>
            <w:r w:rsidRPr="00D7736B">
              <w:rPr>
                <w:b/>
              </w:rPr>
              <w:t>Cíl předmětu</w:t>
            </w:r>
          </w:p>
          <w:p w:rsidR="00C940C1" w:rsidRPr="00D7736B" w:rsidRDefault="00C940C1" w:rsidP="00C940C1">
            <w:pPr>
              <w:jc w:val="both"/>
            </w:pPr>
            <w:r w:rsidRPr="00D7736B">
              <w:t xml:space="preserve">Cílem je osvojení základních pojmů, principů, metod a technik pedagogicko-psychologické diagnostiky z hlediska kompetencí sociálního pedagoga. Studenti budou seznámeni se základními postupy pedagogicko-psychologické diagnostiky při řešení různých problémů dětí, dospívajících a dospělých.  Současně budou v tomto procesu vedeni </w:t>
            </w:r>
            <w:r>
              <w:br/>
            </w:r>
            <w:r w:rsidRPr="00D7736B">
              <w:t>k vymezení kompetencí sociálního pedagoga a k vymezení mezioborových kompetencí. Nezbytnou součástí předmětu je aktuální legislativní a etické ukotvení v ČR včetně důležitých historických momentů, které k současné úrovni pedagogicko-psychologické diagnostiky vedly.</w:t>
            </w:r>
          </w:p>
          <w:p w:rsidR="00C940C1" w:rsidRPr="00D7736B" w:rsidRDefault="00C940C1" w:rsidP="00C940C1">
            <w:pPr>
              <w:jc w:val="both"/>
            </w:pPr>
            <w:r w:rsidRPr="00D7736B">
              <w:rPr>
                <w:b/>
              </w:rPr>
              <w:t>Obsah předmětu</w:t>
            </w:r>
          </w:p>
          <w:p w:rsidR="00C940C1" w:rsidRPr="00D7736B" w:rsidRDefault="00C940C1" w:rsidP="00C940C1">
            <w:pPr>
              <w:jc w:val="both"/>
            </w:pPr>
            <w:r w:rsidRPr="00D7736B">
              <w:t>Přístupy k psychickým problémům a duševním nemocem v historii lidstva. Dějiny pedagogické a psychologické diagnostiky.</w:t>
            </w:r>
          </w:p>
          <w:p w:rsidR="00C940C1" w:rsidRPr="00D7736B" w:rsidRDefault="00C940C1" w:rsidP="00C940C1">
            <w:pPr>
              <w:jc w:val="both"/>
            </w:pPr>
            <w:r w:rsidRPr="00D7736B">
              <w:t>Základní principy pedagogicko-psychologické diagnostiky.  Současné legislativní ukotvení v ČR.</w:t>
            </w:r>
          </w:p>
          <w:p w:rsidR="00C940C1" w:rsidRPr="00D7736B" w:rsidRDefault="00C940C1" w:rsidP="00C940C1">
            <w:pPr>
              <w:jc w:val="both"/>
            </w:pPr>
            <w:r w:rsidRPr="00D7736B">
              <w:t xml:space="preserve">Etické otázky, vztahující se k procesu pedagogicko-psychologické diagnostiky a k výzkumným činnostem. </w:t>
            </w:r>
          </w:p>
          <w:p w:rsidR="00C940C1" w:rsidRPr="00D7736B" w:rsidRDefault="00C940C1" w:rsidP="00C940C1">
            <w:pPr>
              <w:jc w:val="both"/>
            </w:pPr>
            <w:r w:rsidRPr="00D7736B">
              <w:t>Základní informace o pedagogické a psychologické diagnostice dětí raného věku.</w:t>
            </w:r>
          </w:p>
          <w:p w:rsidR="00C940C1" w:rsidRPr="00D7736B" w:rsidRDefault="00C940C1" w:rsidP="00C940C1">
            <w:pPr>
              <w:jc w:val="both"/>
            </w:pPr>
            <w:r w:rsidRPr="00D7736B">
              <w:t>Pedagogické a psychologické přístupy při práci s dětmi předškolního věku. Oblasti školní zralosti.</w:t>
            </w:r>
          </w:p>
          <w:p w:rsidR="00C940C1" w:rsidRPr="00D7736B" w:rsidRDefault="00C940C1" w:rsidP="00C940C1">
            <w:pPr>
              <w:jc w:val="both"/>
            </w:pPr>
            <w:r w:rsidRPr="00D7736B">
              <w:t>Pedagogicko-psychologická diagnostika školních schopností a dovedností žáků ZŠ a SŠ.</w:t>
            </w:r>
          </w:p>
          <w:p w:rsidR="00C940C1" w:rsidRPr="00D7736B" w:rsidRDefault="00C940C1" w:rsidP="00C940C1">
            <w:pPr>
              <w:jc w:val="both"/>
            </w:pPr>
            <w:r w:rsidRPr="00D7736B">
              <w:t>Kognitivní styly, motivace žáků. Klima školy, klima třídy.</w:t>
            </w:r>
          </w:p>
          <w:p w:rsidR="00C940C1" w:rsidRPr="00D7736B" w:rsidRDefault="00C940C1" w:rsidP="00C940C1">
            <w:pPr>
              <w:jc w:val="both"/>
            </w:pPr>
            <w:r w:rsidRPr="00D7736B">
              <w:t>Možnosti pedagogicko-psychologické diagnostiky dospělých.</w:t>
            </w:r>
          </w:p>
          <w:p w:rsidR="00C940C1" w:rsidRPr="00D7736B" w:rsidRDefault="00C940C1" w:rsidP="00C940C1">
            <w:pPr>
              <w:jc w:val="both"/>
              <w:rPr>
                <w:b/>
              </w:rPr>
            </w:pPr>
            <w:r w:rsidRPr="00D7736B">
              <w:rPr>
                <w:b/>
              </w:rPr>
              <w:t>Výstupní kompetence</w:t>
            </w:r>
          </w:p>
          <w:p w:rsidR="00C940C1" w:rsidRDefault="00C940C1" w:rsidP="00C940C1">
            <w:pPr>
              <w:jc w:val="both"/>
            </w:pPr>
            <w:r w:rsidRPr="00D7736B">
              <w:t>Student má přehled o současných diagnostických metodách a o symptomech, které signalizují vhodnost jejich užití. Je obeznámen s etickými a legislativními principy, které pedagogicko-psychologickou diagnostiku provázejí.  Student má základní informace o českých akreditovaných pracovištích, která poskytují výcviky v užívání metod. Student se orientuje v kompetencích vlastní profese a v nezbytné míře i v kompetencích spoluintervenujících profesí</w:t>
            </w:r>
            <w:r w:rsidRPr="00A30CBD">
              <w:rPr>
                <w:sz w:val="19"/>
                <w:szCs w:val="19"/>
              </w:rPr>
              <w:t>.</w:t>
            </w:r>
          </w:p>
        </w:tc>
      </w:tr>
      <w:tr w:rsidR="00C940C1" w:rsidTr="00527D68">
        <w:trPr>
          <w:trHeight w:val="265"/>
        </w:trPr>
        <w:tc>
          <w:tcPr>
            <w:tcW w:w="3653" w:type="dxa"/>
            <w:gridSpan w:val="2"/>
            <w:tcBorders>
              <w:top w:val="nil"/>
            </w:tcBorders>
            <w:shd w:val="clear" w:color="auto" w:fill="F7CAAC"/>
          </w:tcPr>
          <w:p w:rsidR="00C940C1" w:rsidRDefault="00C940C1" w:rsidP="00C940C1">
            <w:pPr>
              <w:jc w:val="both"/>
            </w:pPr>
            <w:r>
              <w:rPr>
                <w:b/>
              </w:rPr>
              <w:t>Studijní literatura a studijní pomůcky</w:t>
            </w:r>
          </w:p>
        </w:tc>
        <w:tc>
          <w:tcPr>
            <w:tcW w:w="6202" w:type="dxa"/>
            <w:gridSpan w:val="6"/>
            <w:tcBorders>
              <w:top w:val="nil"/>
              <w:bottom w:val="nil"/>
            </w:tcBorders>
          </w:tcPr>
          <w:p w:rsidR="00C940C1" w:rsidRDefault="00C940C1" w:rsidP="00C940C1">
            <w:pPr>
              <w:jc w:val="both"/>
            </w:pPr>
          </w:p>
        </w:tc>
      </w:tr>
      <w:tr w:rsidR="00C940C1" w:rsidTr="00527D68">
        <w:trPr>
          <w:trHeight w:val="558"/>
        </w:trPr>
        <w:tc>
          <w:tcPr>
            <w:tcW w:w="9855" w:type="dxa"/>
            <w:gridSpan w:val="8"/>
            <w:tcBorders>
              <w:top w:val="nil"/>
            </w:tcBorders>
          </w:tcPr>
          <w:p w:rsidR="00C940C1" w:rsidRPr="00D7736B" w:rsidRDefault="00C940C1" w:rsidP="00C940C1">
            <w:pPr>
              <w:jc w:val="both"/>
              <w:rPr>
                <w:b/>
                <w:szCs w:val="19"/>
              </w:rPr>
            </w:pPr>
            <w:r>
              <w:br w:type="page"/>
            </w:r>
            <w:r w:rsidRPr="00D7736B">
              <w:rPr>
                <w:b/>
                <w:szCs w:val="19"/>
              </w:rPr>
              <w:t>Povinná literatura</w:t>
            </w:r>
          </w:p>
          <w:p w:rsidR="00C940C1" w:rsidRPr="00D7736B" w:rsidRDefault="00C940C1" w:rsidP="00C940C1">
            <w:pPr>
              <w:jc w:val="both"/>
              <w:rPr>
                <w:szCs w:val="19"/>
              </w:rPr>
            </w:pPr>
            <w:r w:rsidRPr="00D7736B">
              <w:rPr>
                <w:szCs w:val="19"/>
              </w:rPr>
              <w:t xml:space="preserve">Klégrová, J., Vágnerová, M. </w:t>
            </w:r>
            <w:r w:rsidRPr="00D7736B">
              <w:rPr>
                <w:i/>
                <w:szCs w:val="19"/>
              </w:rPr>
              <w:t>Poradenská psychologická diagnostika dětí a mládeže.</w:t>
            </w:r>
            <w:r w:rsidRPr="00D7736B">
              <w:rPr>
                <w:szCs w:val="19"/>
              </w:rPr>
              <w:t xml:space="preserve"> Praha: Karolinum, 2008.</w:t>
            </w:r>
          </w:p>
          <w:p w:rsidR="00C940C1" w:rsidRPr="00D7736B" w:rsidRDefault="00C940C1" w:rsidP="00C940C1">
            <w:pPr>
              <w:jc w:val="both"/>
              <w:rPr>
                <w:szCs w:val="19"/>
              </w:rPr>
            </w:pPr>
            <w:r w:rsidRPr="00D7736B">
              <w:rPr>
                <w:szCs w:val="19"/>
              </w:rPr>
              <w:t xml:space="preserve">Krejčířová, D., Svoboda, M., Vágnerová, M. </w:t>
            </w:r>
            <w:r w:rsidRPr="00D7736B">
              <w:rPr>
                <w:i/>
                <w:szCs w:val="19"/>
              </w:rPr>
              <w:t>Psychodiagnostika dětí a dospívajících</w:t>
            </w:r>
            <w:r w:rsidRPr="00D7736B">
              <w:rPr>
                <w:szCs w:val="19"/>
              </w:rPr>
              <w:t>. Praha: Portál, 2015.</w:t>
            </w:r>
          </w:p>
          <w:p w:rsidR="00C940C1" w:rsidRPr="00D7736B" w:rsidRDefault="00C940C1" w:rsidP="00C940C1">
            <w:pPr>
              <w:jc w:val="both"/>
              <w:rPr>
                <w:szCs w:val="19"/>
              </w:rPr>
            </w:pPr>
            <w:r w:rsidRPr="00D7736B">
              <w:rPr>
                <w:szCs w:val="19"/>
              </w:rPr>
              <w:t xml:space="preserve">Mertin, V., Krejčová, L. </w:t>
            </w:r>
            <w:r w:rsidRPr="00D7736B">
              <w:rPr>
                <w:i/>
                <w:szCs w:val="19"/>
              </w:rPr>
              <w:t>Metody a postupy poznávání žáka -- Pedagogická diagnostika</w:t>
            </w:r>
            <w:r w:rsidRPr="00D7736B">
              <w:rPr>
                <w:szCs w:val="19"/>
              </w:rPr>
              <w:t>. WoltersKluwer, 2016.</w:t>
            </w:r>
          </w:p>
          <w:p w:rsidR="00C940C1" w:rsidRPr="00D7736B" w:rsidRDefault="00C940C1" w:rsidP="00C940C1">
            <w:pPr>
              <w:jc w:val="both"/>
              <w:rPr>
                <w:szCs w:val="19"/>
              </w:rPr>
            </w:pPr>
            <w:r w:rsidRPr="00D7736B">
              <w:rPr>
                <w:szCs w:val="19"/>
              </w:rPr>
              <w:t xml:space="preserve">Weiss, P. a kol. </w:t>
            </w:r>
            <w:r w:rsidRPr="00D7736B">
              <w:rPr>
                <w:i/>
                <w:szCs w:val="19"/>
              </w:rPr>
              <w:t>Etické otázky v psychologii</w:t>
            </w:r>
            <w:r w:rsidRPr="00D7736B">
              <w:rPr>
                <w:szCs w:val="19"/>
              </w:rPr>
              <w:t>. Praha:Portál, 2011.</w:t>
            </w:r>
          </w:p>
          <w:p w:rsidR="00C940C1" w:rsidRPr="00D7736B" w:rsidRDefault="00C940C1" w:rsidP="00C940C1">
            <w:pPr>
              <w:jc w:val="both"/>
              <w:rPr>
                <w:szCs w:val="19"/>
              </w:rPr>
            </w:pPr>
            <w:r w:rsidRPr="00D7736B">
              <w:rPr>
                <w:szCs w:val="19"/>
              </w:rPr>
              <w:t xml:space="preserve">Zelinková, O. </w:t>
            </w:r>
            <w:r w:rsidRPr="00D7736B">
              <w:rPr>
                <w:i/>
                <w:szCs w:val="19"/>
              </w:rPr>
              <w:t>Pedagogická diagnostika a individuální vzdělávací program</w:t>
            </w:r>
            <w:r w:rsidRPr="00D7736B">
              <w:rPr>
                <w:szCs w:val="19"/>
              </w:rPr>
              <w:t>. Praha: Portál, 2011.</w:t>
            </w:r>
          </w:p>
          <w:p w:rsidR="00C940C1" w:rsidRPr="00D7736B" w:rsidRDefault="00C940C1" w:rsidP="00C940C1">
            <w:pPr>
              <w:jc w:val="both"/>
              <w:rPr>
                <w:b/>
                <w:szCs w:val="19"/>
              </w:rPr>
            </w:pPr>
            <w:r w:rsidRPr="00D7736B">
              <w:rPr>
                <w:b/>
                <w:szCs w:val="19"/>
              </w:rPr>
              <w:t>Doporučená literatura</w:t>
            </w:r>
          </w:p>
          <w:p w:rsidR="00C940C1" w:rsidRPr="00D7736B" w:rsidRDefault="00C940C1" w:rsidP="00C940C1">
            <w:pPr>
              <w:jc w:val="both"/>
              <w:rPr>
                <w:szCs w:val="19"/>
              </w:rPr>
            </w:pPr>
            <w:r w:rsidRPr="00D7736B">
              <w:rPr>
                <w:szCs w:val="19"/>
              </w:rPr>
              <w:t xml:space="preserve">Campbell, J., M., Kamphaus, R., W. </w:t>
            </w:r>
            <w:r w:rsidRPr="00D7736B">
              <w:rPr>
                <w:i/>
                <w:szCs w:val="19"/>
              </w:rPr>
              <w:t>Psychodiagnostic Assessment of Children: Dimensional and Categorical Approaches</w:t>
            </w:r>
            <w:r w:rsidRPr="00D7736B">
              <w:rPr>
                <w:szCs w:val="19"/>
              </w:rPr>
              <w:t>. New Jersey: John Wiley, 2006.</w:t>
            </w:r>
          </w:p>
          <w:p w:rsidR="00C940C1" w:rsidRPr="00D7736B" w:rsidRDefault="00C940C1" w:rsidP="00C940C1">
            <w:pPr>
              <w:jc w:val="both"/>
              <w:rPr>
                <w:szCs w:val="19"/>
              </w:rPr>
            </w:pPr>
            <w:r w:rsidRPr="00D7736B">
              <w:rPr>
                <w:szCs w:val="19"/>
              </w:rPr>
              <w:t xml:space="preserve">Havigerová, J., M. </w:t>
            </w:r>
            <w:r w:rsidRPr="00D7736B">
              <w:rPr>
                <w:i/>
                <w:szCs w:val="19"/>
              </w:rPr>
              <w:t>Vyhledávání nadaných dětí v předškolním věku</w:t>
            </w:r>
            <w:r w:rsidRPr="00D7736B">
              <w:rPr>
                <w:szCs w:val="19"/>
              </w:rPr>
              <w:t>. Praha: Pedagogika, 2004.</w:t>
            </w:r>
          </w:p>
          <w:p w:rsidR="00C940C1" w:rsidRPr="00D7736B" w:rsidRDefault="00C940C1" w:rsidP="00C940C1">
            <w:pPr>
              <w:jc w:val="both"/>
              <w:rPr>
                <w:szCs w:val="19"/>
              </w:rPr>
            </w:pPr>
            <w:r w:rsidRPr="00D7736B">
              <w:rPr>
                <w:szCs w:val="19"/>
              </w:rPr>
              <w:t xml:space="preserve">Hrabal, V. </w:t>
            </w:r>
            <w:r w:rsidRPr="00D7736B">
              <w:rPr>
                <w:i/>
                <w:szCs w:val="19"/>
              </w:rPr>
              <w:t>Diagnostika: pedagogicko-psychologická diagnostika žáka s úvodem do diagnostické aplikace statistiky</w:t>
            </w:r>
            <w:r w:rsidRPr="00D7736B">
              <w:rPr>
                <w:szCs w:val="19"/>
              </w:rPr>
              <w:t>. Praha:Karolinum, 2002.</w:t>
            </w:r>
          </w:p>
          <w:p w:rsidR="00C940C1" w:rsidRPr="00D7736B" w:rsidRDefault="00C940C1" w:rsidP="00C940C1">
            <w:pPr>
              <w:jc w:val="both"/>
              <w:rPr>
                <w:szCs w:val="19"/>
              </w:rPr>
            </w:pPr>
            <w:r w:rsidRPr="00D7736B">
              <w:rPr>
                <w:szCs w:val="19"/>
              </w:rPr>
              <w:t xml:space="preserve">Ogden, P., D. </w:t>
            </w:r>
            <w:r w:rsidRPr="00D7736B">
              <w:rPr>
                <w:i/>
                <w:szCs w:val="19"/>
              </w:rPr>
              <w:t>Psychodiagnostics and Personality Assessment</w:t>
            </w:r>
            <w:r w:rsidRPr="00D7736B">
              <w:rPr>
                <w:szCs w:val="19"/>
              </w:rPr>
              <w:t>. Western PsychologicalServices, 2001.</w:t>
            </w:r>
          </w:p>
          <w:p w:rsidR="00C940C1" w:rsidRPr="00D7736B" w:rsidRDefault="00C940C1" w:rsidP="00C940C1">
            <w:pPr>
              <w:jc w:val="both"/>
              <w:rPr>
                <w:szCs w:val="19"/>
              </w:rPr>
            </w:pPr>
            <w:r w:rsidRPr="00D7736B">
              <w:rPr>
                <w:szCs w:val="19"/>
              </w:rPr>
              <w:t xml:space="preserve">Svoboda, M. </w:t>
            </w:r>
            <w:r w:rsidRPr="00D7736B">
              <w:rPr>
                <w:i/>
                <w:szCs w:val="19"/>
              </w:rPr>
              <w:t>Psychologická diagnostika dospělých</w:t>
            </w:r>
            <w:r w:rsidRPr="00D7736B">
              <w:rPr>
                <w:szCs w:val="19"/>
              </w:rPr>
              <w:t>. Praha: Portál, 2012.</w:t>
            </w:r>
          </w:p>
        </w:tc>
      </w:tr>
    </w:tbl>
    <w:p w:rsidR="007F0D23" w:rsidRDefault="007F0D23" w:rsidP="007F0D23"/>
    <w:p w:rsidR="007F0D23" w:rsidRDefault="007F0D23" w:rsidP="007F0D23"/>
    <w:p w:rsidR="007F0D23" w:rsidRDefault="007F0D23" w:rsidP="00D7736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D7736B">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Globální a environmentální výchova</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3./LS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14p + 14s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C940C1" w:rsidTr="00527D68">
        <w:tc>
          <w:tcPr>
            <w:tcW w:w="3086" w:type="dxa"/>
            <w:shd w:val="clear" w:color="auto" w:fill="F7CAAC"/>
          </w:tcPr>
          <w:p w:rsidR="00C940C1" w:rsidRDefault="00C940C1" w:rsidP="00C940C1">
            <w:pPr>
              <w:jc w:val="both"/>
              <w:rPr>
                <w:b/>
                <w:sz w:val="22"/>
              </w:rPr>
            </w:pPr>
            <w:r>
              <w:rPr>
                <w:b/>
              </w:rPr>
              <w:t>Prerekvizity, korekvizity, ekvivalence</w:t>
            </w:r>
          </w:p>
        </w:tc>
        <w:tc>
          <w:tcPr>
            <w:tcW w:w="6769" w:type="dxa"/>
            <w:gridSpan w:val="7"/>
          </w:tcPr>
          <w:p w:rsidR="00C940C1" w:rsidRDefault="00C940C1" w:rsidP="00C940C1">
            <w:pPr>
              <w:jc w:val="both"/>
            </w:pPr>
            <w:ins w:id="228" w:author="*" w:date="2018-05-28T13:40:00Z">
              <w:r>
                <w:t>Prerekvizita: Sociální pedagogika 1, Sociální pedagogika 2</w:t>
              </w:r>
            </w:ins>
          </w:p>
        </w:tc>
      </w:tr>
      <w:tr w:rsidR="00C940C1" w:rsidTr="00527D68">
        <w:tc>
          <w:tcPr>
            <w:tcW w:w="3086" w:type="dxa"/>
            <w:shd w:val="clear" w:color="auto" w:fill="F7CAAC"/>
          </w:tcPr>
          <w:p w:rsidR="00C940C1" w:rsidRDefault="00C940C1" w:rsidP="00C940C1">
            <w:pPr>
              <w:jc w:val="both"/>
              <w:rPr>
                <w:b/>
              </w:rPr>
            </w:pPr>
            <w:r>
              <w:rPr>
                <w:b/>
              </w:rPr>
              <w:t>Způsob ověření studijních výsledků</w:t>
            </w:r>
          </w:p>
        </w:tc>
        <w:tc>
          <w:tcPr>
            <w:tcW w:w="3406" w:type="dxa"/>
            <w:gridSpan w:val="4"/>
          </w:tcPr>
          <w:p w:rsidR="00C940C1" w:rsidRDefault="00C940C1" w:rsidP="00C940C1">
            <w:pPr>
              <w:jc w:val="both"/>
            </w:pPr>
            <w:r>
              <w:t>Klz</w:t>
            </w:r>
          </w:p>
        </w:tc>
        <w:tc>
          <w:tcPr>
            <w:tcW w:w="2156" w:type="dxa"/>
            <w:shd w:val="clear" w:color="auto" w:fill="F7CAAC"/>
          </w:tcPr>
          <w:p w:rsidR="00C940C1" w:rsidRDefault="00C940C1" w:rsidP="00C940C1">
            <w:pPr>
              <w:jc w:val="both"/>
              <w:rPr>
                <w:b/>
              </w:rPr>
            </w:pPr>
            <w:r>
              <w:rPr>
                <w:b/>
              </w:rPr>
              <w:t>Forma výuky</w:t>
            </w:r>
          </w:p>
        </w:tc>
        <w:tc>
          <w:tcPr>
            <w:tcW w:w="1207" w:type="dxa"/>
            <w:gridSpan w:val="2"/>
          </w:tcPr>
          <w:p w:rsidR="00C940C1" w:rsidRDefault="00C940C1" w:rsidP="00C940C1">
            <w:pPr>
              <w:jc w:val="both"/>
            </w:pPr>
            <w:r>
              <w:t>přednáška, seminář</w:t>
            </w:r>
          </w:p>
        </w:tc>
      </w:tr>
      <w:tr w:rsidR="00C940C1" w:rsidTr="00527D68">
        <w:tc>
          <w:tcPr>
            <w:tcW w:w="3086" w:type="dxa"/>
            <w:shd w:val="clear" w:color="auto" w:fill="F7CAAC"/>
          </w:tcPr>
          <w:p w:rsidR="00C940C1" w:rsidRDefault="00C940C1" w:rsidP="00C940C1">
            <w:pPr>
              <w:jc w:val="both"/>
              <w:rPr>
                <w:b/>
              </w:rPr>
            </w:pPr>
            <w:r>
              <w:rPr>
                <w:b/>
              </w:rPr>
              <w:t>Forma způsobu ověření studijních výsledků a další požadavky na studenta</w:t>
            </w:r>
          </w:p>
        </w:tc>
        <w:tc>
          <w:tcPr>
            <w:tcW w:w="6769" w:type="dxa"/>
            <w:gridSpan w:val="7"/>
            <w:tcBorders>
              <w:bottom w:val="nil"/>
            </w:tcBorders>
          </w:tcPr>
          <w:p w:rsidR="00C940C1" w:rsidRDefault="00C940C1" w:rsidP="00C940C1">
            <w:pPr>
              <w:jc w:val="both"/>
            </w:pPr>
            <w:r>
              <w:t>Klasifikovaný zápočet ústní nebo písemnou formou. Plnění průběžných seminárních úkolů. Vypracování projektu globální výchovně vzdělávací aktivity.</w:t>
            </w:r>
          </w:p>
        </w:tc>
      </w:tr>
      <w:tr w:rsidR="00C940C1" w:rsidTr="00527D68">
        <w:trPr>
          <w:trHeight w:val="250"/>
        </w:trPr>
        <w:tc>
          <w:tcPr>
            <w:tcW w:w="9855" w:type="dxa"/>
            <w:gridSpan w:val="8"/>
            <w:tcBorders>
              <w:top w:val="nil"/>
            </w:tcBorders>
          </w:tcPr>
          <w:p w:rsidR="00C940C1" w:rsidRDefault="00C940C1" w:rsidP="00C940C1">
            <w:pPr>
              <w:jc w:val="both"/>
            </w:pPr>
          </w:p>
        </w:tc>
      </w:tr>
      <w:tr w:rsidR="00C940C1" w:rsidTr="00527D68">
        <w:trPr>
          <w:trHeight w:val="197"/>
        </w:trPr>
        <w:tc>
          <w:tcPr>
            <w:tcW w:w="3086" w:type="dxa"/>
            <w:tcBorders>
              <w:top w:val="nil"/>
            </w:tcBorders>
            <w:shd w:val="clear" w:color="auto" w:fill="F7CAAC"/>
          </w:tcPr>
          <w:p w:rsidR="00C940C1" w:rsidRDefault="00C940C1" w:rsidP="00C940C1">
            <w:pPr>
              <w:jc w:val="both"/>
              <w:rPr>
                <w:b/>
              </w:rPr>
            </w:pPr>
            <w:r>
              <w:rPr>
                <w:b/>
              </w:rPr>
              <w:t>Garant předmětu</w:t>
            </w:r>
          </w:p>
        </w:tc>
        <w:tc>
          <w:tcPr>
            <w:tcW w:w="6769" w:type="dxa"/>
            <w:gridSpan w:val="7"/>
            <w:tcBorders>
              <w:top w:val="nil"/>
            </w:tcBorders>
          </w:tcPr>
          <w:p w:rsidR="00C940C1" w:rsidRDefault="00C940C1" w:rsidP="00C940C1">
            <w:pPr>
              <w:jc w:val="both"/>
            </w:pPr>
            <w:r>
              <w:t>Mgr. Eliška Suchánková, Ph.D.</w:t>
            </w:r>
          </w:p>
        </w:tc>
      </w:tr>
      <w:tr w:rsidR="00C940C1" w:rsidTr="00527D68">
        <w:trPr>
          <w:trHeight w:val="243"/>
        </w:trPr>
        <w:tc>
          <w:tcPr>
            <w:tcW w:w="3086" w:type="dxa"/>
            <w:tcBorders>
              <w:top w:val="nil"/>
            </w:tcBorders>
            <w:shd w:val="clear" w:color="auto" w:fill="F7CAAC"/>
          </w:tcPr>
          <w:p w:rsidR="00C940C1" w:rsidRDefault="00C940C1" w:rsidP="00C940C1">
            <w:pPr>
              <w:jc w:val="both"/>
              <w:rPr>
                <w:b/>
              </w:rPr>
            </w:pPr>
            <w:r>
              <w:rPr>
                <w:b/>
              </w:rPr>
              <w:t>Zapojení garanta do výuky předmětu</w:t>
            </w:r>
          </w:p>
        </w:tc>
        <w:tc>
          <w:tcPr>
            <w:tcW w:w="6769" w:type="dxa"/>
            <w:gridSpan w:val="7"/>
            <w:tcBorders>
              <w:top w:val="nil"/>
            </w:tcBorders>
          </w:tcPr>
          <w:p w:rsidR="00C940C1" w:rsidRDefault="00C940C1" w:rsidP="00C940C1">
            <w:pPr>
              <w:jc w:val="both"/>
            </w:pPr>
          </w:p>
        </w:tc>
      </w:tr>
      <w:tr w:rsidR="00C940C1" w:rsidTr="00527D68">
        <w:tc>
          <w:tcPr>
            <w:tcW w:w="3086" w:type="dxa"/>
            <w:shd w:val="clear" w:color="auto" w:fill="F7CAAC"/>
          </w:tcPr>
          <w:p w:rsidR="00C940C1" w:rsidRDefault="00C940C1" w:rsidP="00C940C1">
            <w:pPr>
              <w:jc w:val="both"/>
              <w:rPr>
                <w:b/>
              </w:rPr>
            </w:pPr>
            <w:r>
              <w:rPr>
                <w:b/>
              </w:rPr>
              <w:t>Vyučující</w:t>
            </w:r>
          </w:p>
        </w:tc>
        <w:tc>
          <w:tcPr>
            <w:tcW w:w="6769" w:type="dxa"/>
            <w:gridSpan w:val="7"/>
            <w:tcBorders>
              <w:bottom w:val="nil"/>
            </w:tcBorders>
          </w:tcPr>
          <w:p w:rsidR="00C940C1" w:rsidRDefault="00C940C1" w:rsidP="00C940C1">
            <w:pPr>
              <w:jc w:val="both"/>
            </w:pPr>
          </w:p>
        </w:tc>
      </w:tr>
      <w:tr w:rsidR="00C940C1" w:rsidTr="00527D68">
        <w:trPr>
          <w:trHeight w:val="324"/>
        </w:trPr>
        <w:tc>
          <w:tcPr>
            <w:tcW w:w="9855" w:type="dxa"/>
            <w:gridSpan w:val="8"/>
            <w:tcBorders>
              <w:top w:val="nil"/>
            </w:tcBorders>
          </w:tcPr>
          <w:p w:rsidR="00C940C1" w:rsidRDefault="00C940C1" w:rsidP="00C940C1">
            <w:pPr>
              <w:jc w:val="both"/>
            </w:pPr>
            <w:r>
              <w:t>Mgr. Eliška Suchánková, Ph.D.</w:t>
            </w:r>
          </w:p>
        </w:tc>
      </w:tr>
      <w:tr w:rsidR="00C940C1" w:rsidTr="00527D68">
        <w:tc>
          <w:tcPr>
            <w:tcW w:w="3086" w:type="dxa"/>
            <w:shd w:val="clear" w:color="auto" w:fill="F7CAAC"/>
          </w:tcPr>
          <w:p w:rsidR="00C940C1" w:rsidRDefault="00C940C1" w:rsidP="00C940C1">
            <w:pPr>
              <w:jc w:val="both"/>
              <w:rPr>
                <w:b/>
              </w:rPr>
            </w:pPr>
            <w:r>
              <w:rPr>
                <w:b/>
              </w:rPr>
              <w:t>Stručná anotace předmětu</w:t>
            </w:r>
          </w:p>
        </w:tc>
        <w:tc>
          <w:tcPr>
            <w:tcW w:w="6769" w:type="dxa"/>
            <w:gridSpan w:val="7"/>
            <w:tcBorders>
              <w:bottom w:val="nil"/>
            </w:tcBorders>
          </w:tcPr>
          <w:p w:rsidR="00C940C1" w:rsidRDefault="00C940C1" w:rsidP="00C940C1">
            <w:pPr>
              <w:jc w:val="both"/>
            </w:pPr>
          </w:p>
        </w:tc>
      </w:tr>
      <w:tr w:rsidR="00C940C1" w:rsidTr="00527D68">
        <w:trPr>
          <w:trHeight w:val="3938"/>
        </w:trPr>
        <w:tc>
          <w:tcPr>
            <w:tcW w:w="9855" w:type="dxa"/>
            <w:gridSpan w:val="8"/>
            <w:tcBorders>
              <w:top w:val="nil"/>
              <w:bottom w:val="single" w:sz="12" w:space="0" w:color="auto"/>
            </w:tcBorders>
          </w:tcPr>
          <w:p w:rsidR="00C940C1" w:rsidRPr="00EE2E11" w:rsidRDefault="00C940C1" w:rsidP="00C940C1">
            <w:pPr>
              <w:jc w:val="both"/>
              <w:rPr>
                <w:b/>
              </w:rPr>
            </w:pPr>
            <w:r w:rsidRPr="00EE2E11">
              <w:rPr>
                <w:b/>
              </w:rPr>
              <w:t>Cíl předmětu</w:t>
            </w:r>
          </w:p>
          <w:p w:rsidR="00C940C1" w:rsidRPr="00F043D0" w:rsidRDefault="00C940C1" w:rsidP="00C940C1">
            <w:pPr>
              <w:jc w:val="both"/>
            </w:pPr>
            <w:r w:rsidRPr="00810AC1">
              <w:t>Cílem předmětu je zkoumání a uvědomění si vztahů a souvislostí dne</w:t>
            </w:r>
            <w:r>
              <w:t xml:space="preserve">šní globalizované společnosti. Studenti jsou </w:t>
            </w:r>
            <w:r>
              <w:br/>
              <w:t>na přednáškách seznamování s ekonomickou</w:t>
            </w:r>
            <w:r w:rsidRPr="00810AC1">
              <w:t xml:space="preserve">, </w:t>
            </w:r>
            <w:r>
              <w:t xml:space="preserve">sociální, </w:t>
            </w:r>
            <w:r w:rsidRPr="00810AC1">
              <w:t>poli</w:t>
            </w:r>
            <w:r>
              <w:t>tickou, kulturní a ekologickou</w:t>
            </w:r>
            <w:r w:rsidRPr="00810AC1">
              <w:t xml:space="preserve"> provázanost</w:t>
            </w:r>
            <w:r>
              <w:t>í</w:t>
            </w:r>
            <w:r w:rsidRPr="00810AC1">
              <w:t xml:space="preserve"> současného světa, </w:t>
            </w:r>
            <w:r>
              <w:t xml:space="preserve">s </w:t>
            </w:r>
            <w:r w:rsidRPr="00810AC1">
              <w:t>lokální</w:t>
            </w:r>
            <w:r>
              <w:t>mi</w:t>
            </w:r>
            <w:r w:rsidRPr="00810AC1">
              <w:t xml:space="preserve"> i globální</w:t>
            </w:r>
            <w:r>
              <w:t>mi</w:t>
            </w:r>
            <w:r w:rsidRPr="00810AC1">
              <w:t xml:space="preserve"> problém</w:t>
            </w:r>
            <w:r>
              <w:t>y, pojetím a cíli globální výchovy. Vedeni jsou k reflektování vzájemných</w:t>
            </w:r>
            <w:r w:rsidRPr="00810AC1">
              <w:t xml:space="preserve"> so</w:t>
            </w:r>
            <w:r>
              <w:t xml:space="preserve">uvislostí, </w:t>
            </w:r>
            <w:r>
              <w:br/>
            </w:r>
            <w:r w:rsidRPr="00810AC1">
              <w:t xml:space="preserve">k respektování a přijímání lidí s odlišnými názory, rozdílnými pohledy na svět </w:t>
            </w:r>
            <w:r>
              <w:t>a rozdílným kulturním zázemím. V rámci seminářů</w:t>
            </w:r>
            <w:r w:rsidRPr="00810AC1">
              <w:t xml:space="preserve"> studují trendy vývoje, spojení</w:t>
            </w:r>
            <w:r>
              <w:t xml:space="preserve"> s osobními životy jednotlivců, r</w:t>
            </w:r>
            <w:r w:rsidRPr="00810AC1">
              <w:t>ozvíjejí vlastní zodpovědnost za své akt</w:t>
            </w:r>
            <w:r>
              <w:t>ivity vůči svému okolí a světu, projektují edukační aktivity v oblasti globální výchovy.</w:t>
            </w:r>
          </w:p>
          <w:p w:rsidR="00C940C1" w:rsidRPr="00EE2E11" w:rsidRDefault="00C940C1" w:rsidP="00C940C1">
            <w:pPr>
              <w:jc w:val="both"/>
            </w:pPr>
            <w:r w:rsidRPr="00EE2E11">
              <w:rPr>
                <w:b/>
              </w:rPr>
              <w:t>Obsah předmětu</w:t>
            </w:r>
          </w:p>
          <w:p w:rsidR="00C940C1" w:rsidRDefault="00C940C1" w:rsidP="00C940C1">
            <w:pPr>
              <w:jc w:val="both"/>
            </w:pPr>
            <w:r>
              <w:t xml:space="preserve">Vymezení základních pojmů (globalizace, globální problémy, globální výchova). </w:t>
            </w:r>
          </w:p>
          <w:p w:rsidR="00C940C1" w:rsidRDefault="00C940C1" w:rsidP="00C940C1">
            <w:pPr>
              <w:jc w:val="both"/>
            </w:pPr>
            <w:r>
              <w:t>Globalizace ekonomická, sociální, kulturní, politická, životního prostředí a její důsledky.</w:t>
            </w:r>
          </w:p>
          <w:p w:rsidR="00C940C1" w:rsidRDefault="00C940C1" w:rsidP="00C940C1">
            <w:pPr>
              <w:jc w:val="both"/>
            </w:pPr>
            <w:r>
              <w:t>Klasifikace a specifika globálních problémů.</w:t>
            </w:r>
          </w:p>
          <w:p w:rsidR="00C940C1" w:rsidRDefault="00C940C1" w:rsidP="00C940C1">
            <w:pPr>
              <w:jc w:val="both"/>
            </w:pPr>
            <w:r>
              <w:t>Východiska a vznik koncepce globální výchovy.</w:t>
            </w:r>
          </w:p>
          <w:p w:rsidR="00C940C1" w:rsidRDefault="00C940C1" w:rsidP="00C940C1">
            <w:pPr>
              <w:jc w:val="both"/>
            </w:pPr>
            <w:r>
              <w:t>Principy a cíle globální výchovy, globální učení, oblasti rozvíjené v systému globální výchovy.</w:t>
            </w:r>
          </w:p>
          <w:p w:rsidR="00C940C1" w:rsidRDefault="00C940C1" w:rsidP="00C940C1">
            <w:pPr>
              <w:jc w:val="both"/>
            </w:pPr>
            <w:r>
              <w:t>Globální výchova jako součást školního vzdělávání, místo globální výchovy v kurikulárních dokumentech.</w:t>
            </w:r>
          </w:p>
          <w:p w:rsidR="00C940C1" w:rsidRDefault="00C940C1" w:rsidP="00C940C1">
            <w:pPr>
              <w:jc w:val="both"/>
            </w:pPr>
            <w:r>
              <w:t xml:space="preserve">Výchovné postupy, cvičení a hry pro globální výchovu. </w:t>
            </w:r>
          </w:p>
          <w:p w:rsidR="00C940C1" w:rsidRPr="00EE2E11" w:rsidRDefault="00C940C1" w:rsidP="00C940C1">
            <w:pPr>
              <w:jc w:val="both"/>
              <w:rPr>
                <w:b/>
              </w:rPr>
            </w:pPr>
            <w:r w:rsidRPr="00EE2E11">
              <w:rPr>
                <w:b/>
              </w:rPr>
              <w:t>Výstupní kompetence</w:t>
            </w:r>
          </w:p>
          <w:p w:rsidR="00C940C1" w:rsidRDefault="00C940C1" w:rsidP="00C940C1">
            <w:pPr>
              <w:jc w:val="both"/>
            </w:pPr>
            <w:r w:rsidRPr="002F53BB">
              <w:t>Student dokáže reflektovat ekonomickou,</w:t>
            </w:r>
            <w:r>
              <w:t xml:space="preserve"> sociální, </w:t>
            </w:r>
            <w:r w:rsidRPr="002F53BB">
              <w:t>politickou, kulturní a ekologickou provázanost současného světa, lokální i globální problémy. Chápe význam respektování a přijímání lidí s odlišnými názory, rozdílnými pohledy na svět a rozdílným kulturním zázemím. Rozumí, že má vlastn</w:t>
            </w:r>
            <w:r>
              <w:t xml:space="preserve">í zodpovědnost za své aktivity </w:t>
            </w:r>
            <w:r w:rsidRPr="002F53BB">
              <w:t xml:space="preserve">vůči svému okolí a světu. </w:t>
            </w:r>
            <w:r>
              <w:t>Projektuje edukační aktivity v oblasti globální výchovy.</w:t>
            </w:r>
          </w:p>
        </w:tc>
      </w:tr>
      <w:tr w:rsidR="00C940C1" w:rsidTr="00527D68">
        <w:trPr>
          <w:trHeight w:val="265"/>
        </w:trPr>
        <w:tc>
          <w:tcPr>
            <w:tcW w:w="3653" w:type="dxa"/>
            <w:gridSpan w:val="2"/>
            <w:tcBorders>
              <w:top w:val="nil"/>
            </w:tcBorders>
            <w:shd w:val="clear" w:color="auto" w:fill="F7CAAC"/>
          </w:tcPr>
          <w:p w:rsidR="00C940C1" w:rsidRDefault="00C940C1" w:rsidP="00C940C1">
            <w:pPr>
              <w:jc w:val="both"/>
            </w:pPr>
            <w:r>
              <w:rPr>
                <w:b/>
              </w:rPr>
              <w:t>Studijní literatura a studijní pomůcky</w:t>
            </w:r>
          </w:p>
        </w:tc>
        <w:tc>
          <w:tcPr>
            <w:tcW w:w="6202" w:type="dxa"/>
            <w:gridSpan w:val="6"/>
            <w:tcBorders>
              <w:top w:val="nil"/>
              <w:bottom w:val="nil"/>
            </w:tcBorders>
          </w:tcPr>
          <w:p w:rsidR="00C940C1" w:rsidRDefault="00C940C1" w:rsidP="00C940C1">
            <w:pPr>
              <w:jc w:val="both"/>
            </w:pPr>
          </w:p>
        </w:tc>
      </w:tr>
      <w:tr w:rsidR="00C940C1" w:rsidTr="00527D68">
        <w:trPr>
          <w:trHeight w:val="558"/>
        </w:trPr>
        <w:tc>
          <w:tcPr>
            <w:tcW w:w="9855" w:type="dxa"/>
            <w:gridSpan w:val="8"/>
            <w:tcBorders>
              <w:top w:val="nil"/>
            </w:tcBorders>
          </w:tcPr>
          <w:p w:rsidR="00C940C1" w:rsidRPr="00D7736B" w:rsidRDefault="00C940C1" w:rsidP="00C940C1">
            <w:pPr>
              <w:jc w:val="both"/>
              <w:rPr>
                <w:b/>
                <w:szCs w:val="19"/>
              </w:rPr>
            </w:pPr>
            <w:r w:rsidRPr="00D7736B">
              <w:rPr>
                <w:b/>
                <w:szCs w:val="19"/>
              </w:rPr>
              <w:t>Povinná literatura</w:t>
            </w:r>
          </w:p>
          <w:p w:rsidR="00C940C1" w:rsidRPr="00D7736B" w:rsidRDefault="00C940C1" w:rsidP="00C940C1">
            <w:pPr>
              <w:jc w:val="both"/>
              <w:rPr>
                <w:szCs w:val="19"/>
              </w:rPr>
            </w:pPr>
            <w:r w:rsidRPr="00D7736B">
              <w:rPr>
                <w:szCs w:val="19"/>
              </w:rPr>
              <w:t>Antošová, N. </w:t>
            </w:r>
            <w:r w:rsidRPr="00D7736B">
              <w:rPr>
                <w:i/>
                <w:szCs w:val="19"/>
              </w:rPr>
              <w:t>Globální problémy lidstva.</w:t>
            </w:r>
            <w:r w:rsidRPr="00D7736B">
              <w:rPr>
                <w:szCs w:val="19"/>
              </w:rPr>
              <w:t xml:space="preserve"> Ostrava: VŠB - Technická univerzita, 2006.</w:t>
            </w:r>
          </w:p>
          <w:p w:rsidR="00C940C1" w:rsidRPr="00D7736B" w:rsidRDefault="00C940C1" w:rsidP="00C940C1">
            <w:pPr>
              <w:jc w:val="both"/>
              <w:rPr>
                <w:szCs w:val="19"/>
              </w:rPr>
            </w:pPr>
            <w:r w:rsidRPr="00D7736B">
              <w:rPr>
                <w:szCs w:val="19"/>
              </w:rPr>
              <w:t xml:space="preserve">Exnerová, V. </w:t>
            </w:r>
            <w:r w:rsidRPr="00D7736B">
              <w:rPr>
                <w:i/>
                <w:szCs w:val="19"/>
              </w:rPr>
              <w:t xml:space="preserve">Globální problémy a rozvojová spolupráce: témata, o které se lidé zajímají. </w:t>
            </w:r>
            <w:r w:rsidRPr="00D7736B">
              <w:rPr>
                <w:szCs w:val="19"/>
              </w:rPr>
              <w:t>Praha: Člověk v tísni, 2008.</w:t>
            </w:r>
          </w:p>
          <w:p w:rsidR="00C940C1" w:rsidRPr="00D7736B" w:rsidRDefault="00C940C1" w:rsidP="00C940C1">
            <w:pPr>
              <w:jc w:val="both"/>
              <w:rPr>
                <w:szCs w:val="19"/>
              </w:rPr>
            </w:pPr>
            <w:r w:rsidRPr="00D7736B">
              <w:rPr>
                <w:szCs w:val="19"/>
              </w:rPr>
              <w:t xml:space="preserve">Horká, H. </w:t>
            </w:r>
            <w:r w:rsidRPr="00D7736B">
              <w:rPr>
                <w:i/>
                <w:szCs w:val="19"/>
              </w:rPr>
              <w:t>Ekologická dimenze výchovy a vzdělávání ve škole 21. století.</w:t>
            </w:r>
            <w:r w:rsidRPr="00D7736B">
              <w:rPr>
                <w:szCs w:val="19"/>
              </w:rPr>
              <w:t xml:space="preserve"> Brno: MU, 2005. </w:t>
            </w:r>
          </w:p>
          <w:p w:rsidR="00C940C1" w:rsidRPr="00D7736B" w:rsidRDefault="00C940C1" w:rsidP="00C940C1">
            <w:pPr>
              <w:jc w:val="both"/>
              <w:rPr>
                <w:szCs w:val="19"/>
              </w:rPr>
            </w:pPr>
            <w:r w:rsidRPr="00D7736B">
              <w:rPr>
                <w:szCs w:val="19"/>
              </w:rPr>
              <w:t xml:space="preserve">Lorenz, K. </w:t>
            </w:r>
            <w:r w:rsidRPr="00D7736B">
              <w:rPr>
                <w:i/>
                <w:szCs w:val="19"/>
              </w:rPr>
              <w:t xml:space="preserve">Osm smrtelných hříchů civilizace. </w:t>
            </w:r>
            <w:r w:rsidRPr="00D7736B">
              <w:rPr>
                <w:szCs w:val="19"/>
              </w:rPr>
              <w:t>Voznice: Leda, 2014.</w:t>
            </w:r>
          </w:p>
          <w:p w:rsidR="00C940C1" w:rsidRPr="00D7736B" w:rsidRDefault="00C940C1" w:rsidP="00C940C1">
            <w:pPr>
              <w:jc w:val="both"/>
              <w:rPr>
                <w:szCs w:val="19"/>
              </w:rPr>
            </w:pPr>
            <w:r w:rsidRPr="00D7736B">
              <w:rPr>
                <w:szCs w:val="19"/>
              </w:rPr>
              <w:t xml:space="preserve">Pike, G., Selby, D. </w:t>
            </w:r>
            <w:r w:rsidRPr="00D7736B">
              <w:rPr>
                <w:i/>
                <w:szCs w:val="19"/>
              </w:rPr>
              <w:t xml:space="preserve">Cvičení a hry pro globální výchovu 1. </w:t>
            </w:r>
            <w:r w:rsidRPr="00D7736B">
              <w:rPr>
                <w:szCs w:val="19"/>
              </w:rPr>
              <w:t xml:space="preserve">Praha: Portál, 2009. </w:t>
            </w:r>
          </w:p>
          <w:p w:rsidR="00C940C1" w:rsidRPr="00D7736B" w:rsidRDefault="00C940C1" w:rsidP="00C940C1">
            <w:pPr>
              <w:jc w:val="both"/>
              <w:rPr>
                <w:szCs w:val="19"/>
              </w:rPr>
            </w:pPr>
            <w:r w:rsidRPr="00D7736B">
              <w:rPr>
                <w:szCs w:val="19"/>
              </w:rPr>
              <w:t xml:space="preserve">Pike, G., Selby, D. </w:t>
            </w:r>
            <w:r w:rsidRPr="00D7736B">
              <w:rPr>
                <w:i/>
                <w:szCs w:val="19"/>
              </w:rPr>
              <w:t>Cvičení a hry pro globální výchovu 2</w:t>
            </w:r>
            <w:r w:rsidRPr="00D7736B">
              <w:rPr>
                <w:szCs w:val="19"/>
              </w:rPr>
              <w:t xml:space="preserve">. Praha: Portál, 2009. </w:t>
            </w:r>
          </w:p>
          <w:p w:rsidR="00C940C1" w:rsidRPr="00D7736B" w:rsidRDefault="00C940C1" w:rsidP="00C940C1">
            <w:pPr>
              <w:jc w:val="both"/>
              <w:rPr>
                <w:b/>
                <w:szCs w:val="19"/>
              </w:rPr>
            </w:pPr>
            <w:r w:rsidRPr="00D7736B">
              <w:rPr>
                <w:b/>
                <w:szCs w:val="19"/>
              </w:rPr>
              <w:t>Doporučená literatura</w:t>
            </w:r>
          </w:p>
          <w:p w:rsidR="00C940C1" w:rsidRPr="00D7736B" w:rsidRDefault="00C940C1" w:rsidP="00C940C1">
            <w:pPr>
              <w:jc w:val="both"/>
              <w:rPr>
                <w:szCs w:val="19"/>
              </w:rPr>
            </w:pPr>
            <w:r w:rsidRPr="00D7736B">
              <w:rPr>
                <w:szCs w:val="19"/>
              </w:rPr>
              <w:t xml:space="preserve">Jeníček, V., Foltýn, J. </w:t>
            </w:r>
            <w:r w:rsidRPr="00D7736B">
              <w:rPr>
                <w:i/>
                <w:szCs w:val="19"/>
              </w:rPr>
              <w:t xml:space="preserve">Globální problémy světa v ekonomických souvislostech. </w:t>
            </w:r>
            <w:r w:rsidRPr="00D7736B">
              <w:rPr>
                <w:szCs w:val="19"/>
              </w:rPr>
              <w:t>Praha: C.H. Beck, 2010.</w:t>
            </w:r>
          </w:p>
          <w:p w:rsidR="00C940C1" w:rsidRPr="00D7736B" w:rsidRDefault="00C940C1" w:rsidP="00C940C1">
            <w:pPr>
              <w:jc w:val="both"/>
              <w:rPr>
                <w:szCs w:val="19"/>
              </w:rPr>
            </w:pPr>
            <w:r w:rsidRPr="00D7736B">
              <w:rPr>
                <w:szCs w:val="19"/>
              </w:rPr>
              <w:t xml:space="preserve">Kaňáková, N. </w:t>
            </w:r>
            <w:r w:rsidRPr="00D7736B">
              <w:rPr>
                <w:i/>
                <w:szCs w:val="19"/>
              </w:rPr>
              <w:t xml:space="preserve">Globální problémy. </w:t>
            </w:r>
            <w:r w:rsidRPr="00D7736B">
              <w:rPr>
                <w:szCs w:val="19"/>
              </w:rPr>
              <w:t xml:space="preserve">Ostrava: VŠB-Technická univerzita Ostrava, 2004. </w:t>
            </w:r>
          </w:p>
          <w:p w:rsidR="00C940C1" w:rsidRPr="00D7736B" w:rsidRDefault="00C940C1" w:rsidP="00C940C1">
            <w:pPr>
              <w:jc w:val="both"/>
              <w:rPr>
                <w:szCs w:val="19"/>
              </w:rPr>
            </w:pPr>
            <w:r w:rsidRPr="00D7736B">
              <w:rPr>
                <w:szCs w:val="19"/>
              </w:rPr>
              <w:t xml:space="preserve">Pána, L., Pospíšilová, K.. </w:t>
            </w:r>
            <w:r w:rsidRPr="00D7736B">
              <w:rPr>
                <w:i/>
                <w:szCs w:val="19"/>
              </w:rPr>
              <w:t>Globální souvislosti, problémy a výchova.</w:t>
            </w:r>
            <w:r w:rsidRPr="00D7736B">
              <w:rPr>
                <w:szCs w:val="19"/>
              </w:rPr>
              <w:t xml:space="preserve"> České Budějovice: Vysoká škola evropských </w:t>
            </w:r>
            <w:r w:rsidRPr="00D7736B">
              <w:rPr>
                <w:szCs w:val="19"/>
              </w:rPr>
              <w:br/>
              <w:t>a regionálních studií, 2012.</w:t>
            </w:r>
          </w:p>
          <w:p w:rsidR="00C940C1" w:rsidRPr="00D7736B" w:rsidRDefault="00C940C1" w:rsidP="00C940C1">
            <w:pPr>
              <w:jc w:val="both"/>
              <w:rPr>
                <w:szCs w:val="19"/>
              </w:rPr>
            </w:pPr>
            <w:r w:rsidRPr="00D7736B">
              <w:rPr>
                <w:szCs w:val="19"/>
              </w:rPr>
              <w:t xml:space="preserve">Stará, J. </w:t>
            </w:r>
            <w:r w:rsidRPr="00D7736B">
              <w:rPr>
                <w:i/>
                <w:szCs w:val="19"/>
              </w:rPr>
              <w:t xml:space="preserve">Výchova k myšlení v evropských a globálních souvislostech: příručka pro učitele základních škol, </w:t>
            </w:r>
            <w:r>
              <w:rPr>
                <w:i/>
                <w:szCs w:val="19"/>
              </w:rPr>
              <w:br/>
            </w:r>
            <w:r w:rsidRPr="00D7736B">
              <w:rPr>
                <w:i/>
                <w:szCs w:val="19"/>
              </w:rPr>
              <w:t xml:space="preserve">kteří se zajímají o to proč a jak zařazovat globální rozvojové vzdělávání do své výuky. </w:t>
            </w:r>
            <w:r w:rsidRPr="00D7736B">
              <w:rPr>
                <w:szCs w:val="19"/>
              </w:rPr>
              <w:t>Praha: NIDV, 2016.</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8A36D6">
      <w:pPr>
        <w:spacing w:after="200" w:line="27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Právo v sociální oblasti</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3./LS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28p + 0s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5</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C383A" w:rsidP="00527D68">
            <w:pPr>
              <w:jc w:val="both"/>
            </w:pPr>
            <w:ins w:id="229" w:author="Zuzana Hrnčiříková" w:date="2018-05-26T16:28:00Z">
              <w:r>
                <w:t>Prerekvizita: Sociální politika</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Zk</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přednáška</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8A36D6" w:rsidP="008A36D6">
            <w:pPr>
              <w:jc w:val="both"/>
            </w:pPr>
            <w:r>
              <w:t>Zkouška ústní. Plnění úkolů v průběhu semestru</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doc. PhDr. Lenka Haburajová Ilavská,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doc. PhDr. Lenka Haburajová Ilavská,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447D7F" w:rsidRDefault="007F0D23" w:rsidP="00527D68">
            <w:pPr>
              <w:jc w:val="both"/>
              <w:rPr>
                <w:b/>
              </w:rPr>
            </w:pPr>
            <w:r>
              <w:rPr>
                <w:b/>
              </w:rPr>
              <w:t>Cíl předmětu</w:t>
            </w:r>
          </w:p>
          <w:p w:rsidR="007F0D23" w:rsidRPr="00D82981" w:rsidRDefault="007F0D23" w:rsidP="00527D68">
            <w:pPr>
              <w:jc w:val="both"/>
            </w:pPr>
            <w:r>
              <w:t xml:space="preserve">Cílem předmětu je vytvořit základ pro studium a hlubší pochopení platného práva se zřetelem na objasnění jeho úlohy </w:t>
            </w:r>
            <w:r w:rsidR="008A36D6">
              <w:br/>
            </w:r>
            <w:r>
              <w:t>a postavení při řízení společnosti.</w:t>
            </w:r>
          </w:p>
          <w:p w:rsidR="007F0D23" w:rsidRPr="00447D7F" w:rsidRDefault="007F0D23" w:rsidP="00527D68">
            <w:pPr>
              <w:jc w:val="both"/>
            </w:pPr>
            <w:r w:rsidRPr="00447D7F">
              <w:rPr>
                <w:b/>
              </w:rPr>
              <w:t>Obsah předmětu</w:t>
            </w:r>
          </w:p>
          <w:p w:rsidR="007F0D23" w:rsidRDefault="007F0D23" w:rsidP="00527D68">
            <w:pPr>
              <w:jc w:val="both"/>
            </w:pPr>
            <w:r>
              <w:t xml:space="preserve">Základní pojmy, zásady a prameny práva v oblasti sociální. </w:t>
            </w:r>
          </w:p>
          <w:p w:rsidR="007F0D23" w:rsidRDefault="007F0D23" w:rsidP="00527D68">
            <w:pPr>
              <w:jc w:val="both"/>
            </w:pPr>
            <w:r>
              <w:t xml:space="preserve"> Veřejná správa (pojem, systém, instituce). </w:t>
            </w:r>
          </w:p>
          <w:p w:rsidR="007F0D23" w:rsidRDefault="007F0D23" w:rsidP="00527D68">
            <w:pPr>
              <w:jc w:val="both"/>
            </w:pPr>
            <w:r>
              <w:t xml:space="preserve"> Obce a kraje v systému veřejné správy (postavení, působnost a organizace). </w:t>
            </w:r>
          </w:p>
          <w:p w:rsidR="007F0D23" w:rsidRDefault="007F0D23" w:rsidP="00527D68">
            <w:pPr>
              <w:jc w:val="both"/>
            </w:pPr>
            <w:r>
              <w:t xml:space="preserve"> Správní řád (vztah k jiným právním předpisům, správní řízení, správní soudnictví). </w:t>
            </w:r>
          </w:p>
          <w:p w:rsidR="007F0D23" w:rsidRDefault="007F0D23" w:rsidP="00527D68">
            <w:pPr>
              <w:jc w:val="both"/>
            </w:pPr>
            <w:r>
              <w:t xml:space="preserve"> Sociálně-právní ochrana dětí a mládeže. </w:t>
            </w:r>
          </w:p>
          <w:p w:rsidR="007F0D23" w:rsidRDefault="007F0D23" w:rsidP="00527D68">
            <w:pPr>
              <w:jc w:val="both"/>
            </w:pPr>
            <w:r>
              <w:t xml:space="preserve"> Rodinná politika (rodičovská zodpovědnost, vyživovací povinnost, opatrovnictví a poručenství, náhradní výchova, vztah    </w:t>
            </w:r>
          </w:p>
          <w:p w:rsidR="007F0D23" w:rsidRDefault="007F0D23" w:rsidP="00527D68">
            <w:pPr>
              <w:jc w:val="both"/>
            </w:pPr>
            <w:r>
              <w:t xml:space="preserve"> k občanskému soudnímu řádu). </w:t>
            </w:r>
          </w:p>
          <w:p w:rsidR="007F0D23" w:rsidRDefault="007F0D23" w:rsidP="00527D68">
            <w:pPr>
              <w:jc w:val="both"/>
            </w:pPr>
            <w:r>
              <w:t xml:space="preserve"> Sociální potřebnost (právní úprava, související předpisy, podmínky). </w:t>
            </w:r>
          </w:p>
          <w:p w:rsidR="007F0D23" w:rsidRDefault="007F0D23" w:rsidP="00527D68">
            <w:pPr>
              <w:jc w:val="both"/>
            </w:pPr>
            <w:r>
              <w:t xml:space="preserve"> Sociální zabezpečení. </w:t>
            </w:r>
          </w:p>
          <w:p w:rsidR="007F0D23" w:rsidRDefault="007F0D23" w:rsidP="00527D68">
            <w:pPr>
              <w:jc w:val="both"/>
            </w:pPr>
            <w:r>
              <w:t xml:space="preserve"> Dávky a služby sociální péče. </w:t>
            </w:r>
          </w:p>
          <w:p w:rsidR="007F0D23" w:rsidRDefault="007F0D23" w:rsidP="00527D68">
            <w:pPr>
              <w:jc w:val="both"/>
            </w:pPr>
            <w:r>
              <w:t xml:space="preserve"> Důchodové a nemocenské pojištění. </w:t>
            </w:r>
          </w:p>
          <w:p w:rsidR="007F0D23" w:rsidRDefault="007F0D23" w:rsidP="00527D68">
            <w:pPr>
              <w:jc w:val="both"/>
            </w:pPr>
            <w:r>
              <w:t xml:space="preserve"> Státní sociální podpora.</w:t>
            </w:r>
          </w:p>
          <w:p w:rsidR="007F0D23" w:rsidRDefault="007F0D23" w:rsidP="00527D68">
            <w:pPr>
              <w:jc w:val="both"/>
            </w:pPr>
            <w:r>
              <w:t xml:space="preserve"> Pracovněprávní předpisy a vztah k sociálnímu zabezpečení. </w:t>
            </w:r>
          </w:p>
          <w:p w:rsidR="007F0D23" w:rsidRPr="00D82981" w:rsidRDefault="007F0D23" w:rsidP="00527D68">
            <w:pPr>
              <w:jc w:val="both"/>
            </w:pPr>
            <w:r>
              <w:t xml:space="preserve"> Jiné právní předpisy dotýkající se oblasti sociálního zabezpečení</w:t>
            </w:r>
          </w:p>
          <w:p w:rsidR="007F0D23" w:rsidRPr="00AB0288" w:rsidRDefault="007F0D23" w:rsidP="00527D68">
            <w:pPr>
              <w:jc w:val="both"/>
              <w:rPr>
                <w:b/>
              </w:rPr>
            </w:pPr>
            <w:r w:rsidRPr="00AB0288">
              <w:rPr>
                <w:b/>
              </w:rPr>
              <w:t>Výstupní kompetence</w:t>
            </w:r>
          </w:p>
          <w:p w:rsidR="007F0D23" w:rsidRDefault="008A36D6" w:rsidP="00527D68">
            <w:pPr>
              <w:jc w:val="both"/>
            </w:pPr>
            <w:r>
              <w:t>Student získá znalost základů práva a právních pojmů v sociální oblasti, orientuje se v základních legislativních opatřeních upravující problematiku v sociální oblasti.</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8A36D6" w:rsidRDefault="007F0D23" w:rsidP="00527D68">
            <w:pPr>
              <w:jc w:val="both"/>
              <w:rPr>
                <w:b/>
              </w:rPr>
            </w:pPr>
            <w:r w:rsidRPr="008A36D6">
              <w:rPr>
                <w:b/>
              </w:rPr>
              <w:t>Povinná literatura</w:t>
            </w:r>
          </w:p>
          <w:p w:rsidR="007F0D23" w:rsidRPr="008A36D6" w:rsidRDefault="007F0D23" w:rsidP="00527D68">
            <w:pPr>
              <w:jc w:val="both"/>
            </w:pPr>
            <w:r w:rsidRPr="008A36D6">
              <w:t xml:space="preserve">Filip, J. </w:t>
            </w:r>
            <w:r w:rsidRPr="008A36D6">
              <w:rPr>
                <w:i/>
              </w:rPr>
              <w:t>Základy státovědy.</w:t>
            </w:r>
            <w:r w:rsidRPr="008A36D6">
              <w:t xml:space="preserve"> Brno: MU, 2002. </w:t>
            </w:r>
          </w:p>
          <w:p w:rsidR="007F0D23" w:rsidRPr="008A36D6" w:rsidRDefault="007F0D23" w:rsidP="00527D68">
            <w:pPr>
              <w:jc w:val="both"/>
            </w:pPr>
            <w:r w:rsidRPr="008A36D6">
              <w:t xml:space="preserve">Haburajová Ilavská, L. </w:t>
            </w:r>
            <w:r w:rsidRPr="008A36D6">
              <w:rPr>
                <w:i/>
              </w:rPr>
              <w:t>Európska stratégia riešenia chudoby a sociálnej exklúzie</w:t>
            </w:r>
            <w:r w:rsidRPr="008A36D6">
              <w:t>. Praha. Hnutí R, 2012.</w:t>
            </w:r>
          </w:p>
          <w:p w:rsidR="007F0D23" w:rsidRPr="008A36D6" w:rsidRDefault="007F0D23" w:rsidP="00527D68">
            <w:pPr>
              <w:jc w:val="both"/>
            </w:pPr>
            <w:r w:rsidRPr="008A36D6">
              <w:t>Harvánek, J. et al</w:t>
            </w:r>
            <w:r w:rsidRPr="008A36D6">
              <w:rPr>
                <w:i/>
              </w:rPr>
              <w:t>. Teorie práva</w:t>
            </w:r>
            <w:r w:rsidRPr="008A36D6">
              <w:t xml:space="preserve">. Plzeň: Aleš Čeněk, 2008. </w:t>
            </w:r>
          </w:p>
          <w:p w:rsidR="007F0D23" w:rsidRPr="008A36D6" w:rsidRDefault="007F0D23" w:rsidP="00527D68">
            <w:pPr>
              <w:jc w:val="both"/>
            </w:pPr>
            <w:r w:rsidRPr="008A36D6">
              <w:t xml:space="preserve">Tomeš, I. </w:t>
            </w:r>
            <w:r w:rsidRPr="008A36D6">
              <w:rPr>
                <w:i/>
              </w:rPr>
              <w:t>Úvod do teorie a metodologie sociální politiky</w:t>
            </w:r>
            <w:r w:rsidRPr="008A36D6">
              <w:t>. Praha: Portál, 2010.</w:t>
            </w:r>
          </w:p>
          <w:p w:rsidR="007F0D23" w:rsidRPr="008A36D6" w:rsidRDefault="007F0D23" w:rsidP="00527D68">
            <w:pPr>
              <w:jc w:val="both"/>
              <w:rPr>
                <w:b/>
              </w:rPr>
            </w:pPr>
            <w:r w:rsidRPr="008A36D6">
              <w:rPr>
                <w:b/>
              </w:rPr>
              <w:t>Doporučená literatura</w:t>
            </w:r>
          </w:p>
          <w:p w:rsidR="007F0D23" w:rsidRPr="008A36D6" w:rsidRDefault="007F0D23" w:rsidP="00527D68">
            <w:pPr>
              <w:jc w:val="both"/>
            </w:pPr>
            <w:r w:rsidRPr="008A36D6">
              <w:t xml:space="preserve">Filip, J. </w:t>
            </w:r>
            <w:r w:rsidRPr="008A36D6">
              <w:rPr>
                <w:i/>
              </w:rPr>
              <w:t>Soudobé ústavní systémy</w:t>
            </w:r>
            <w:r w:rsidRPr="008A36D6">
              <w:t xml:space="preserve">. Brno: MU, 2002.  </w:t>
            </w:r>
          </w:p>
          <w:p w:rsidR="007F0D23" w:rsidRPr="008A36D6" w:rsidRDefault="007F0D23" w:rsidP="00527D68">
            <w:pPr>
              <w:jc w:val="both"/>
            </w:pPr>
            <w:r w:rsidRPr="008A36D6">
              <w:t xml:space="preserve">Klíma, K. </w:t>
            </w:r>
            <w:r w:rsidRPr="008A36D6">
              <w:rPr>
                <w:i/>
              </w:rPr>
              <w:t>Ústavní právo</w:t>
            </w:r>
            <w:r w:rsidRPr="008A36D6">
              <w:t xml:space="preserve">. Plzeň: Aleš Čeněk, 2010. </w:t>
            </w:r>
          </w:p>
          <w:p w:rsidR="007F0D23" w:rsidRPr="008A36D6" w:rsidRDefault="007F0D23" w:rsidP="00527D68">
            <w:pPr>
              <w:jc w:val="both"/>
            </w:pPr>
            <w:r w:rsidRPr="008A36D6">
              <w:t xml:space="preserve">Malenovský, J. </w:t>
            </w:r>
            <w:r w:rsidRPr="008A36D6">
              <w:rPr>
                <w:i/>
              </w:rPr>
              <w:t>Mezinárodní právo veřejné: obecná část.</w:t>
            </w:r>
            <w:r w:rsidRPr="008A36D6">
              <w:t xml:space="preserve"> Brno: Doplněk, 2007. </w:t>
            </w:r>
          </w:p>
          <w:p w:rsidR="007F0D23" w:rsidRPr="008A36D6" w:rsidRDefault="007F0D23" w:rsidP="00527D68">
            <w:pPr>
              <w:jc w:val="both"/>
            </w:pPr>
            <w:r w:rsidRPr="008A36D6">
              <w:t xml:space="preserve">Tomeš, I. </w:t>
            </w:r>
            <w:r w:rsidRPr="008A36D6">
              <w:rPr>
                <w:i/>
              </w:rPr>
              <w:t>Sociální správa</w:t>
            </w:r>
            <w:r w:rsidRPr="008A36D6">
              <w:t>. Praha: Portál, 2009.</w:t>
            </w:r>
          </w:p>
          <w:p w:rsidR="007F0D23" w:rsidRDefault="007F0D23" w:rsidP="008A36D6">
            <w:pPr>
              <w:jc w:val="both"/>
            </w:pPr>
            <w:r w:rsidRPr="008A36D6">
              <w:t xml:space="preserve">Wintr, J. </w:t>
            </w:r>
            <w:r w:rsidRPr="008A36D6">
              <w:rPr>
                <w:i/>
              </w:rPr>
              <w:t>Principy českého ústavního práva</w:t>
            </w:r>
            <w:r w:rsidRPr="008A36D6">
              <w:t xml:space="preserve">. Plzeň: Aleš Čeněk, 2015. </w:t>
            </w:r>
          </w:p>
        </w:tc>
      </w:tr>
    </w:tbl>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7F0D23"/>
    <w:p w:rsidR="007F0D23" w:rsidRDefault="007F0D23" w:rsidP="005B07EE">
      <w:pPr>
        <w:spacing w:after="200" w:line="27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Sociální služby</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r w:rsidRPr="005A546C">
              <w:t>2./ZS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C383A" w:rsidP="00527D68">
            <w:pPr>
              <w:jc w:val="both"/>
            </w:pPr>
            <w:ins w:id="230" w:author="Zuzana Hrnčiříková" w:date="2018-05-26T16:28:00Z">
              <w:r>
                <w:t>Prerekvizita: Úvod do sociální práce</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 xml:space="preserve">Klasifikovaný zápočet: vypracování seminární práce na vybranou a navštívenou sociální službu. Aktivní účast na seminářích. Průběžné plnění zadaných úkolů. </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 xml:space="preserve">Mgr. Anna Petr Šafránková, Ph.D.  </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 xml:space="preserve">Mgr. Anna Petr Šafránková, Ph.D.  </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5B07EE" w:rsidRDefault="007F0D23" w:rsidP="00527D68">
            <w:pPr>
              <w:jc w:val="both"/>
              <w:rPr>
                <w:b/>
                <w:sz w:val="19"/>
                <w:szCs w:val="19"/>
              </w:rPr>
            </w:pPr>
            <w:r w:rsidRPr="005B07EE">
              <w:rPr>
                <w:b/>
                <w:sz w:val="19"/>
                <w:szCs w:val="19"/>
              </w:rPr>
              <w:t>Cíl předmětu</w:t>
            </w:r>
          </w:p>
          <w:p w:rsidR="007F0D23" w:rsidRPr="005B07EE" w:rsidRDefault="007F0D23" w:rsidP="00527D68">
            <w:pPr>
              <w:jc w:val="both"/>
              <w:rPr>
                <w:sz w:val="19"/>
                <w:szCs w:val="19"/>
              </w:rPr>
            </w:pPr>
            <w:r w:rsidRPr="005B07EE">
              <w:rPr>
                <w:sz w:val="19"/>
                <w:szCs w:val="19"/>
              </w:rPr>
              <w:t xml:space="preserve">Cílem předmětu je seznámit studenty s vývojem a současnými trendy v poskytování sociálních služeb v České republice. Studenti získají přehled o jednotlivých sociálních službách, fungování a měření jejich kvality. Cílem předmětu je, </w:t>
            </w:r>
            <w:r w:rsidR="005B07EE" w:rsidRPr="005B07EE">
              <w:rPr>
                <w:sz w:val="19"/>
                <w:szCs w:val="19"/>
              </w:rPr>
              <w:br/>
            </w:r>
            <w:r w:rsidRPr="005B07EE">
              <w:rPr>
                <w:sz w:val="19"/>
                <w:szCs w:val="19"/>
              </w:rPr>
              <w:t>aby studenti pochopili principy a zásady, ze kterých vychází kvalitní sociální služba, včetně hodnot, kterými se řídí její pracovníci. Studenti jsou vedeni ke kritickému myšlení a reflektování současného stavu sociálních služeb v České republice.</w:t>
            </w:r>
          </w:p>
          <w:p w:rsidR="007F0D23" w:rsidRPr="005B07EE" w:rsidRDefault="007F0D23" w:rsidP="00527D68">
            <w:pPr>
              <w:jc w:val="both"/>
              <w:rPr>
                <w:sz w:val="19"/>
                <w:szCs w:val="19"/>
              </w:rPr>
            </w:pPr>
            <w:r w:rsidRPr="005B07EE">
              <w:rPr>
                <w:b/>
                <w:sz w:val="19"/>
                <w:szCs w:val="19"/>
              </w:rPr>
              <w:t>Obsah předmětu</w:t>
            </w:r>
          </w:p>
          <w:p w:rsidR="007F0D23" w:rsidRPr="005B07EE" w:rsidRDefault="007F0D23" w:rsidP="00527D68">
            <w:pPr>
              <w:jc w:val="both"/>
              <w:rPr>
                <w:sz w:val="19"/>
                <w:szCs w:val="19"/>
              </w:rPr>
            </w:pPr>
            <w:r w:rsidRPr="005B07EE">
              <w:rPr>
                <w:sz w:val="19"/>
                <w:szCs w:val="19"/>
              </w:rPr>
              <w:t>Vývoj sociálních služeb v České republice a jejich legislativní ukotvení.</w:t>
            </w:r>
          </w:p>
          <w:p w:rsidR="007F0D23" w:rsidRPr="005B07EE" w:rsidRDefault="007F0D23" w:rsidP="00527D68">
            <w:pPr>
              <w:jc w:val="both"/>
              <w:rPr>
                <w:sz w:val="19"/>
                <w:szCs w:val="19"/>
              </w:rPr>
            </w:pPr>
            <w:r w:rsidRPr="005B07EE">
              <w:rPr>
                <w:sz w:val="19"/>
                <w:szCs w:val="19"/>
              </w:rPr>
              <w:t>Vymezení základních pojmů (sociální služba, nepříznivá sociální situace, přirozené sociální prostředí, sociální začleňování, sociální vyloučení).</w:t>
            </w:r>
          </w:p>
          <w:p w:rsidR="007F0D23" w:rsidRPr="005B07EE" w:rsidRDefault="007F0D23" w:rsidP="00527D68">
            <w:pPr>
              <w:jc w:val="both"/>
              <w:rPr>
                <w:sz w:val="19"/>
                <w:szCs w:val="19"/>
              </w:rPr>
            </w:pPr>
            <w:r w:rsidRPr="005B07EE">
              <w:rPr>
                <w:sz w:val="19"/>
                <w:szCs w:val="19"/>
              </w:rPr>
              <w:t>Základní principy a zásady poskytování sociálních služeb.</w:t>
            </w:r>
          </w:p>
          <w:p w:rsidR="007F0D23" w:rsidRPr="005B07EE" w:rsidRDefault="007F0D23" w:rsidP="00527D68">
            <w:pPr>
              <w:jc w:val="both"/>
              <w:rPr>
                <w:sz w:val="19"/>
                <w:szCs w:val="19"/>
              </w:rPr>
            </w:pPr>
            <w:r w:rsidRPr="005B07EE">
              <w:rPr>
                <w:sz w:val="19"/>
                <w:szCs w:val="19"/>
              </w:rPr>
              <w:t>Triáda: poskytovatel - uživatel – zřizovatel.</w:t>
            </w:r>
          </w:p>
          <w:p w:rsidR="007F0D23" w:rsidRPr="005B07EE" w:rsidRDefault="007F0D23" w:rsidP="00527D68">
            <w:pPr>
              <w:jc w:val="both"/>
              <w:rPr>
                <w:sz w:val="19"/>
                <w:szCs w:val="19"/>
              </w:rPr>
            </w:pPr>
            <w:r w:rsidRPr="005B07EE">
              <w:rPr>
                <w:sz w:val="19"/>
                <w:szCs w:val="19"/>
              </w:rPr>
              <w:t>Okruh oprávněných osob.</w:t>
            </w:r>
          </w:p>
          <w:p w:rsidR="007F0D23" w:rsidRPr="005B07EE" w:rsidRDefault="007F0D23" w:rsidP="00527D68">
            <w:pPr>
              <w:jc w:val="both"/>
              <w:rPr>
                <w:sz w:val="19"/>
                <w:szCs w:val="19"/>
              </w:rPr>
            </w:pPr>
            <w:r w:rsidRPr="005B07EE">
              <w:rPr>
                <w:sz w:val="19"/>
                <w:szCs w:val="19"/>
              </w:rPr>
              <w:t>Příspěvek na péči a jeho využití.</w:t>
            </w:r>
          </w:p>
          <w:p w:rsidR="007F0D23" w:rsidRPr="005B07EE" w:rsidRDefault="007F0D23" w:rsidP="00527D68">
            <w:pPr>
              <w:jc w:val="both"/>
              <w:rPr>
                <w:sz w:val="19"/>
                <w:szCs w:val="19"/>
              </w:rPr>
            </w:pPr>
            <w:r w:rsidRPr="005B07EE">
              <w:rPr>
                <w:sz w:val="19"/>
                <w:szCs w:val="19"/>
              </w:rPr>
              <w:t>Druhy a formy sociálních služeb.</w:t>
            </w:r>
          </w:p>
          <w:p w:rsidR="007F0D23" w:rsidRPr="005B07EE" w:rsidRDefault="007F0D23" w:rsidP="00527D68">
            <w:pPr>
              <w:jc w:val="both"/>
              <w:rPr>
                <w:sz w:val="19"/>
                <w:szCs w:val="19"/>
              </w:rPr>
            </w:pPr>
            <w:r w:rsidRPr="005B07EE">
              <w:rPr>
                <w:sz w:val="19"/>
                <w:szCs w:val="19"/>
              </w:rPr>
              <w:t>Registrace sociálních služeb.</w:t>
            </w:r>
          </w:p>
          <w:p w:rsidR="007F0D23" w:rsidRPr="005B07EE" w:rsidRDefault="007F0D23" w:rsidP="00527D68">
            <w:pPr>
              <w:jc w:val="both"/>
              <w:rPr>
                <w:sz w:val="19"/>
                <w:szCs w:val="19"/>
              </w:rPr>
            </w:pPr>
            <w:r w:rsidRPr="005B07EE">
              <w:rPr>
                <w:sz w:val="19"/>
                <w:szCs w:val="19"/>
              </w:rPr>
              <w:t>Smlouva o poskytování sociálních služeb.</w:t>
            </w:r>
          </w:p>
          <w:p w:rsidR="007F0D23" w:rsidRPr="005B07EE" w:rsidRDefault="007F0D23" w:rsidP="00527D68">
            <w:pPr>
              <w:jc w:val="both"/>
              <w:rPr>
                <w:sz w:val="19"/>
                <w:szCs w:val="19"/>
              </w:rPr>
            </w:pPr>
            <w:r w:rsidRPr="005B07EE">
              <w:rPr>
                <w:sz w:val="19"/>
                <w:szCs w:val="19"/>
              </w:rPr>
              <w:t>Kvalita v sociálních službách a její měření (standardy kvality v sociálních službách, inspekce poskytování sociálních služeb).</w:t>
            </w:r>
          </w:p>
          <w:p w:rsidR="007F0D23" w:rsidRPr="005B07EE" w:rsidRDefault="007F0D23" w:rsidP="00527D68">
            <w:pPr>
              <w:jc w:val="both"/>
              <w:rPr>
                <w:sz w:val="19"/>
                <w:szCs w:val="19"/>
              </w:rPr>
            </w:pPr>
            <w:r w:rsidRPr="005B07EE">
              <w:rPr>
                <w:sz w:val="19"/>
                <w:szCs w:val="19"/>
              </w:rPr>
              <w:t>Postavení ministerstva práce a sociálních věcí a krajů v systému sociálních služeb.</w:t>
            </w:r>
          </w:p>
          <w:p w:rsidR="007F0D23" w:rsidRPr="005B07EE" w:rsidRDefault="007F0D23" w:rsidP="00527D68">
            <w:pPr>
              <w:jc w:val="both"/>
              <w:rPr>
                <w:sz w:val="19"/>
                <w:szCs w:val="19"/>
              </w:rPr>
            </w:pPr>
            <w:r w:rsidRPr="005B07EE">
              <w:rPr>
                <w:sz w:val="19"/>
                <w:szCs w:val="19"/>
              </w:rPr>
              <w:t>Sociální pracovník a pracovník v sociálních službách - vzdělání, kvalifikace, místo v systému.</w:t>
            </w:r>
          </w:p>
          <w:p w:rsidR="007F0D23" w:rsidRPr="005B07EE" w:rsidRDefault="007F0D23" w:rsidP="00527D68">
            <w:pPr>
              <w:jc w:val="both"/>
              <w:rPr>
                <w:sz w:val="19"/>
                <w:szCs w:val="19"/>
              </w:rPr>
            </w:pPr>
            <w:r w:rsidRPr="005B07EE">
              <w:rPr>
                <w:sz w:val="19"/>
                <w:szCs w:val="19"/>
              </w:rPr>
              <w:t>Současné trendy v oblasti sociálních služeb (deinstitucionalizace a transformace pobytových sociálních služeb).</w:t>
            </w:r>
          </w:p>
          <w:p w:rsidR="007F0D23" w:rsidRPr="005B07EE" w:rsidRDefault="007F0D23" w:rsidP="00527D68">
            <w:pPr>
              <w:jc w:val="both"/>
              <w:rPr>
                <w:b/>
                <w:sz w:val="19"/>
                <w:szCs w:val="19"/>
              </w:rPr>
            </w:pPr>
            <w:r w:rsidRPr="005B07EE">
              <w:rPr>
                <w:b/>
                <w:sz w:val="19"/>
                <w:szCs w:val="19"/>
              </w:rPr>
              <w:t>Výstupní kompetence</w:t>
            </w:r>
          </w:p>
          <w:p w:rsidR="007F0D23" w:rsidRDefault="007F0D23" w:rsidP="00527D68">
            <w:pPr>
              <w:jc w:val="both"/>
            </w:pPr>
            <w:r w:rsidRPr="005B07EE">
              <w:rPr>
                <w:sz w:val="19"/>
                <w:szCs w:val="19"/>
              </w:rPr>
              <w:t xml:space="preserve">Student rozumí systému fungování sociálních služeb (z hlediska právního, organizačního a personálního), principům </w:t>
            </w:r>
            <w:r w:rsidR="005B07EE" w:rsidRPr="005B07EE">
              <w:rPr>
                <w:sz w:val="19"/>
                <w:szCs w:val="19"/>
              </w:rPr>
              <w:br/>
            </w:r>
            <w:r w:rsidRPr="005B07EE">
              <w:rPr>
                <w:sz w:val="19"/>
                <w:szCs w:val="19"/>
              </w:rPr>
              <w:t>a zásadám poskytování kvalitních sociálních služeb. Rozumí a dokáže popsat postavení a kompetence jednotlivých subjektů v rámci sociálních služeb. Chápe současnou transformaci sociálních služeb a zná problematiku desinstitucionalizace sociálních služeb.</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5B07EE" w:rsidRDefault="007F0D23" w:rsidP="00527D68">
            <w:pPr>
              <w:jc w:val="both"/>
              <w:rPr>
                <w:b/>
                <w:sz w:val="19"/>
                <w:szCs w:val="19"/>
              </w:rPr>
            </w:pPr>
            <w:r w:rsidRPr="005B07EE">
              <w:rPr>
                <w:b/>
                <w:sz w:val="19"/>
                <w:szCs w:val="19"/>
              </w:rPr>
              <w:t>Povinná literatura</w:t>
            </w:r>
          </w:p>
          <w:p w:rsidR="007F0D23" w:rsidRPr="005B07EE" w:rsidRDefault="007F0D23" w:rsidP="00527D68">
            <w:pPr>
              <w:jc w:val="both"/>
              <w:rPr>
                <w:sz w:val="19"/>
                <w:szCs w:val="19"/>
                <w:highlight w:val="yellow"/>
              </w:rPr>
            </w:pPr>
            <w:r w:rsidRPr="005B07EE">
              <w:rPr>
                <w:sz w:val="19"/>
                <w:szCs w:val="19"/>
              </w:rPr>
              <w:t xml:space="preserve">Bednář, M. </w:t>
            </w:r>
            <w:r w:rsidRPr="005B07EE">
              <w:rPr>
                <w:i/>
                <w:sz w:val="19"/>
                <w:szCs w:val="19"/>
              </w:rPr>
              <w:t>Kvalita v sociálních službách</w:t>
            </w:r>
            <w:r w:rsidRPr="005B07EE">
              <w:rPr>
                <w:sz w:val="19"/>
                <w:szCs w:val="19"/>
              </w:rPr>
              <w:t>. Olomouc: Univerzita Palackého v Olomouci, 2012.</w:t>
            </w:r>
          </w:p>
          <w:p w:rsidR="007F0D23" w:rsidRPr="005B07EE" w:rsidRDefault="007F0D23" w:rsidP="00527D68">
            <w:pPr>
              <w:jc w:val="both"/>
              <w:rPr>
                <w:sz w:val="19"/>
                <w:szCs w:val="19"/>
              </w:rPr>
            </w:pPr>
            <w:r w:rsidRPr="005B07EE">
              <w:rPr>
                <w:sz w:val="19"/>
                <w:szCs w:val="19"/>
              </w:rPr>
              <w:t xml:space="preserve">Čámský, P., Sembdner, J., Krutilová, D. </w:t>
            </w:r>
            <w:r w:rsidRPr="005B07EE">
              <w:rPr>
                <w:i/>
                <w:sz w:val="19"/>
                <w:szCs w:val="19"/>
              </w:rPr>
              <w:t>Sociální služby v ČR v teorii a praxi</w:t>
            </w:r>
            <w:r w:rsidRPr="005B07EE">
              <w:rPr>
                <w:sz w:val="19"/>
                <w:szCs w:val="19"/>
              </w:rPr>
              <w:t>. Praha: Portál, 2011.</w:t>
            </w:r>
          </w:p>
          <w:p w:rsidR="007F0D23" w:rsidRPr="005B07EE" w:rsidRDefault="007F0D23" w:rsidP="00527D68">
            <w:pPr>
              <w:jc w:val="both"/>
              <w:rPr>
                <w:sz w:val="19"/>
                <w:szCs w:val="19"/>
              </w:rPr>
            </w:pPr>
            <w:r w:rsidRPr="005B07EE">
              <w:rPr>
                <w:sz w:val="19"/>
                <w:szCs w:val="19"/>
              </w:rPr>
              <w:t xml:space="preserve">Matoušek, O. </w:t>
            </w:r>
            <w:r w:rsidRPr="005B07EE">
              <w:rPr>
                <w:i/>
                <w:sz w:val="19"/>
                <w:szCs w:val="19"/>
              </w:rPr>
              <w:t>Sociální služby: legislativa, ekonomika, plánování, hodnocení</w:t>
            </w:r>
            <w:r w:rsidRPr="005B07EE">
              <w:rPr>
                <w:sz w:val="19"/>
                <w:szCs w:val="19"/>
              </w:rPr>
              <w:t>. Praha: Portál, 2011.</w:t>
            </w:r>
          </w:p>
          <w:p w:rsidR="007F0D23" w:rsidRPr="005B07EE" w:rsidRDefault="007F0D23" w:rsidP="00527D68">
            <w:pPr>
              <w:jc w:val="both"/>
              <w:rPr>
                <w:sz w:val="19"/>
                <w:szCs w:val="19"/>
              </w:rPr>
            </w:pPr>
            <w:r w:rsidRPr="005B07EE">
              <w:rPr>
                <w:sz w:val="19"/>
                <w:szCs w:val="19"/>
              </w:rPr>
              <w:t xml:space="preserve">Michalík, J. </w:t>
            </w:r>
            <w:r w:rsidRPr="005B07EE">
              <w:rPr>
                <w:i/>
                <w:sz w:val="19"/>
                <w:szCs w:val="19"/>
              </w:rPr>
              <w:t>Poradenství uživatelům sociálních služeb</w:t>
            </w:r>
            <w:r w:rsidRPr="005B07EE">
              <w:rPr>
                <w:sz w:val="19"/>
                <w:szCs w:val="19"/>
              </w:rPr>
              <w:t>. Olomouc: Výzkumné centrum integrace zdravotně postižených - sekce vzdělávání, 2008.</w:t>
            </w:r>
          </w:p>
          <w:p w:rsidR="007F0D23" w:rsidRPr="005B07EE" w:rsidRDefault="007F0D23" w:rsidP="00527D68">
            <w:pPr>
              <w:jc w:val="both"/>
              <w:rPr>
                <w:sz w:val="19"/>
                <w:szCs w:val="19"/>
              </w:rPr>
            </w:pPr>
            <w:r w:rsidRPr="005B07EE">
              <w:rPr>
                <w:sz w:val="19"/>
                <w:szCs w:val="19"/>
              </w:rPr>
              <w:t xml:space="preserve">Pilát, M. </w:t>
            </w:r>
            <w:r w:rsidRPr="005B07EE">
              <w:rPr>
                <w:i/>
                <w:sz w:val="19"/>
                <w:szCs w:val="19"/>
              </w:rPr>
              <w:t>Komunitní plánování sociálních služeb v současné teorii a praxi</w:t>
            </w:r>
            <w:r w:rsidRPr="005B07EE">
              <w:rPr>
                <w:sz w:val="19"/>
                <w:szCs w:val="19"/>
              </w:rPr>
              <w:t>. Praha: Portál, 2015.</w:t>
            </w:r>
          </w:p>
          <w:p w:rsidR="007F0D23" w:rsidRPr="005B07EE" w:rsidRDefault="007F0D23" w:rsidP="00527D68">
            <w:pPr>
              <w:jc w:val="both"/>
              <w:rPr>
                <w:sz w:val="19"/>
                <w:szCs w:val="19"/>
              </w:rPr>
            </w:pPr>
            <w:r w:rsidRPr="005B07EE">
              <w:rPr>
                <w:sz w:val="19"/>
                <w:szCs w:val="19"/>
              </w:rPr>
              <w:t>Zákon č. 108/2006 Sb., o sociálních službách, ve znění pozdějších předpisů. Vyhláška č. 505/5006 Sb., kterou se provádějí některá ustanovení zákona o sociálních službách, ve znění pozdějších předpisů.</w:t>
            </w:r>
          </w:p>
          <w:p w:rsidR="007F0D23" w:rsidRPr="005B07EE" w:rsidRDefault="007F0D23" w:rsidP="00527D68">
            <w:pPr>
              <w:jc w:val="both"/>
              <w:rPr>
                <w:b/>
                <w:sz w:val="19"/>
                <w:szCs w:val="19"/>
              </w:rPr>
            </w:pPr>
            <w:r w:rsidRPr="005B07EE">
              <w:rPr>
                <w:b/>
                <w:sz w:val="19"/>
                <w:szCs w:val="19"/>
              </w:rPr>
              <w:t>Doporučená literatura</w:t>
            </w:r>
          </w:p>
          <w:p w:rsidR="007F0D23" w:rsidRPr="005B07EE" w:rsidRDefault="007F0D23" w:rsidP="00527D68">
            <w:pPr>
              <w:jc w:val="both"/>
              <w:rPr>
                <w:sz w:val="19"/>
                <w:szCs w:val="19"/>
              </w:rPr>
            </w:pPr>
            <w:r w:rsidRPr="005B07EE">
              <w:rPr>
                <w:sz w:val="19"/>
                <w:szCs w:val="19"/>
              </w:rPr>
              <w:t xml:space="preserve">Janečková, E., Čiberová, H., Mach, P. </w:t>
            </w:r>
            <w:r w:rsidRPr="005B07EE">
              <w:rPr>
                <w:i/>
                <w:sz w:val="19"/>
                <w:szCs w:val="19"/>
              </w:rPr>
              <w:t>Průvodce systémem poskytování sociálních služeb: řešení základních problémů poskytování sociálních služeb, vzory používaných formulářů, náležitosti smlouvy</w:t>
            </w:r>
            <w:r w:rsidRPr="005B07EE">
              <w:rPr>
                <w:sz w:val="19"/>
                <w:szCs w:val="19"/>
              </w:rPr>
              <w:t>. Olomouc: ANAG, 2016.</w:t>
            </w:r>
          </w:p>
          <w:p w:rsidR="007F0D23" w:rsidRPr="005B07EE" w:rsidRDefault="007F0D23" w:rsidP="00527D68">
            <w:pPr>
              <w:rPr>
                <w:szCs w:val="19"/>
              </w:rPr>
            </w:pPr>
            <w:r w:rsidRPr="005B07EE">
              <w:rPr>
                <w:sz w:val="19"/>
                <w:szCs w:val="19"/>
              </w:rPr>
              <w:t xml:space="preserve">Malík Holasová, V. </w:t>
            </w:r>
            <w:r w:rsidRPr="005B07EE">
              <w:rPr>
                <w:i/>
                <w:sz w:val="19"/>
                <w:szCs w:val="19"/>
              </w:rPr>
              <w:t>Kvalita v sociální práci a sociálních službách</w:t>
            </w:r>
            <w:r w:rsidRPr="005B07EE">
              <w:rPr>
                <w:sz w:val="19"/>
                <w:szCs w:val="19"/>
              </w:rPr>
              <w:t>. Praha: Grada, 2014.</w:t>
            </w:r>
          </w:p>
        </w:tc>
      </w:tr>
    </w:tbl>
    <w:p w:rsidR="007F0D23" w:rsidRDefault="007F0D23" w:rsidP="007F0D23"/>
    <w:p w:rsidR="007F0D23" w:rsidRDefault="007F0D23" w:rsidP="005B07EE">
      <w:pPr>
        <w:spacing w:after="200" w:line="27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Lektorské dovednosti</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2./ZS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C383A" w:rsidP="00527D68">
            <w:pPr>
              <w:jc w:val="both"/>
            </w:pPr>
            <w:ins w:id="231" w:author="Zuzana Hrnčiříková" w:date="2018-05-26T16:29:00Z">
              <w:r>
                <w:t>Prerekvizita: Vzdělávání dospělých</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Klasifikovaný zápočet formou hodnocení prezentace studenta. Zpracování sebereflexe vystoupení.</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5B07EE" w:rsidP="00527D68">
            <w:pPr>
              <w:jc w:val="both"/>
            </w:pPr>
            <w:r>
              <w:t>PhDr. Zuzana Hrnčiříková,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5B07EE" w:rsidP="00527D68">
            <w:pPr>
              <w:jc w:val="both"/>
            </w:pPr>
            <w:r>
              <w:t>Konzultace obsahu a témat předmětu. Hodnocení sebereflexí studentů.</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Jana Martincová</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Pr="00D863F5" w:rsidRDefault="007F0D23" w:rsidP="00527D68">
            <w:pPr>
              <w:jc w:val="both"/>
            </w:pPr>
            <w:r>
              <w:t xml:space="preserve">Cílem předmětu je seznámit studenty s teorií lektorských dovedností a možnostech jejich využití v sociálních službách. Studenti jsou podněcování k aktivnímu využití teorie vzdělávání dospělých a její propojení s lektorskými dovednostmi. Prostřednictvím vlastního vystoupení rozvíjí své schopnosti a dovednosti v oblasti lektorování. Z teoretického hlediska jsou seznámeni s lektorskými zásadami, jež jsou uplatňovány při realizaci vzdělávací zakázky.  </w:t>
            </w:r>
          </w:p>
          <w:p w:rsidR="007F0D23" w:rsidRPr="00EE2E11" w:rsidRDefault="007F0D23" w:rsidP="00527D68">
            <w:pPr>
              <w:jc w:val="both"/>
            </w:pPr>
            <w:r w:rsidRPr="00EE2E11">
              <w:rPr>
                <w:b/>
              </w:rPr>
              <w:t>Obsah předmětu</w:t>
            </w:r>
          </w:p>
          <w:p w:rsidR="007F0D23" w:rsidRDefault="007F0D23" w:rsidP="00527D68">
            <w:pPr>
              <w:jc w:val="both"/>
            </w:pPr>
            <w:r>
              <w:t xml:space="preserve">Lektorské dovednosti (image lektora, pedagogická způsobilost, psychologická způsobilost, odborná způsobilost). </w:t>
            </w:r>
          </w:p>
          <w:p w:rsidR="007F0D23" w:rsidRDefault="007F0D23" w:rsidP="00527D68">
            <w:pPr>
              <w:jc w:val="both"/>
            </w:pPr>
            <w:r>
              <w:t xml:space="preserve">Příprava lektorské zakázky (didaktika a metodika vzdělávací akce). </w:t>
            </w:r>
          </w:p>
          <w:p w:rsidR="007F0D23" w:rsidRDefault="007F0D23" w:rsidP="00527D68">
            <w:pPr>
              <w:jc w:val="both"/>
            </w:pPr>
            <w:r>
              <w:t xml:space="preserve">Realizace lektorské zakázky (proces vzdělávací akce, aktivizační prvky ve vzdělávacím procesu). </w:t>
            </w:r>
          </w:p>
          <w:p w:rsidR="007F0D23" w:rsidRDefault="007F0D23" w:rsidP="00527D68">
            <w:pPr>
              <w:jc w:val="both"/>
            </w:pPr>
            <w:r>
              <w:t xml:space="preserve">Hodnocení lektorské zakázky (typy a formy evaluace). </w:t>
            </w:r>
          </w:p>
          <w:p w:rsidR="007F0D23" w:rsidRDefault="007F0D23" w:rsidP="00527D68">
            <w:pPr>
              <w:jc w:val="both"/>
            </w:pPr>
            <w:r>
              <w:t xml:space="preserve">Rétorika a prezentace (obsah, forma, didaktické zásady, kultura mluveného projevu). </w:t>
            </w:r>
          </w:p>
          <w:p w:rsidR="007F0D23" w:rsidRDefault="007F0D23" w:rsidP="00527D68">
            <w:pPr>
              <w:jc w:val="both"/>
            </w:pPr>
            <w:r>
              <w:t xml:space="preserve">Komplikované situace při vzdělávací akci. </w:t>
            </w:r>
          </w:p>
          <w:p w:rsidR="007F0D23" w:rsidRDefault="007F0D23" w:rsidP="00527D68">
            <w:pPr>
              <w:jc w:val="both"/>
            </w:pPr>
            <w:r>
              <w:t xml:space="preserve">Ohrožení pozornosti posluchačů (vnější vlivy, chyby lektora). </w:t>
            </w:r>
          </w:p>
          <w:p w:rsidR="007F0D23" w:rsidRPr="00EE2E11" w:rsidRDefault="007F0D23" w:rsidP="00527D68">
            <w:pPr>
              <w:jc w:val="both"/>
            </w:pPr>
            <w:r>
              <w:t>Lektorská zakázka v sociálních službách.</w:t>
            </w:r>
          </w:p>
          <w:p w:rsidR="007F0D23" w:rsidRPr="00EE2E11" w:rsidRDefault="007F0D23" w:rsidP="00527D68">
            <w:pPr>
              <w:jc w:val="both"/>
              <w:rPr>
                <w:b/>
              </w:rPr>
            </w:pPr>
            <w:r w:rsidRPr="00EE2E11">
              <w:rPr>
                <w:b/>
              </w:rPr>
              <w:t>Výstupní kompetence</w:t>
            </w:r>
          </w:p>
          <w:p w:rsidR="007F0D23" w:rsidRDefault="007F0D23" w:rsidP="00527D68">
            <w:pPr>
              <w:jc w:val="both"/>
            </w:pPr>
            <w:r>
              <w:t xml:space="preserve">Student se naučí vystupovat před publikem a osvojí si základní lektorské dovednosti, spolu s teorií přípravy, realizace a evaluace vzdělávací zakázky. Zároveň dovede pracovat s kulturou vlastního mluveného projevu, s jeho verbálními, neverbálními a paralingvistickými aspekty.  </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7F0D23" w:rsidRPr="005B07EE" w:rsidRDefault="007F0D23" w:rsidP="00527D68">
            <w:pPr>
              <w:jc w:val="both"/>
              <w:rPr>
                <w:b/>
              </w:rPr>
            </w:pPr>
            <w:r w:rsidRPr="005B07EE">
              <w:rPr>
                <w:b/>
              </w:rPr>
              <w:t>Povinná literatura</w:t>
            </w:r>
          </w:p>
          <w:p w:rsidR="007F0D23" w:rsidRPr="005B07EE" w:rsidRDefault="007F0D23" w:rsidP="00527D68">
            <w:pPr>
              <w:jc w:val="both"/>
            </w:pPr>
            <w:r w:rsidRPr="005B07EE">
              <w:t xml:space="preserve">Hierhold, E. </w:t>
            </w:r>
            <w:r w:rsidRPr="005B07EE">
              <w:rPr>
                <w:i/>
              </w:rPr>
              <w:t>Rétorika a prezentace</w:t>
            </w:r>
            <w:r w:rsidRPr="005B07EE">
              <w:t>. Praha: Grada, 2008.</w:t>
            </w:r>
          </w:p>
          <w:p w:rsidR="007F0D23" w:rsidRPr="005B07EE" w:rsidRDefault="007F0D23" w:rsidP="00527D68">
            <w:pPr>
              <w:jc w:val="both"/>
            </w:pPr>
            <w:r w:rsidRPr="005B07EE">
              <w:t xml:space="preserve">Kazík, P. </w:t>
            </w:r>
            <w:r w:rsidRPr="005B07EE">
              <w:rPr>
                <w:i/>
              </w:rPr>
              <w:t>Rukověť dobrého interního lektora.</w:t>
            </w:r>
            <w:r w:rsidRPr="005B07EE">
              <w:t xml:space="preserve"> Praha: Grada, 2017. </w:t>
            </w:r>
          </w:p>
          <w:p w:rsidR="007F0D23" w:rsidRPr="005B07EE" w:rsidRDefault="007F0D23" w:rsidP="00527D68">
            <w:pPr>
              <w:jc w:val="both"/>
            </w:pPr>
            <w:r w:rsidRPr="005B07EE">
              <w:t xml:space="preserve">Langer, T. </w:t>
            </w:r>
            <w:r w:rsidRPr="005B07EE">
              <w:rPr>
                <w:i/>
              </w:rPr>
              <w:t>Moderní lektor: průvodce úspěšného vzdělavatele dospělých.</w:t>
            </w:r>
            <w:r w:rsidRPr="005B07EE">
              <w:t xml:space="preserve"> Praha: Grada, 2016. </w:t>
            </w:r>
          </w:p>
          <w:p w:rsidR="007F0D23" w:rsidRPr="005B07EE" w:rsidRDefault="007F0D23" w:rsidP="00527D68">
            <w:pPr>
              <w:jc w:val="both"/>
            </w:pPr>
            <w:r w:rsidRPr="005B07EE">
              <w:t xml:space="preserve">Medlíková, O. </w:t>
            </w:r>
            <w:r w:rsidRPr="005B07EE">
              <w:rPr>
                <w:i/>
              </w:rPr>
              <w:t>Lektorské dovednosti</w:t>
            </w:r>
            <w:r w:rsidRPr="005B07EE">
              <w:t xml:space="preserve">. Praha: Grada, 2013. </w:t>
            </w:r>
          </w:p>
          <w:p w:rsidR="007F0D23" w:rsidRPr="005B07EE" w:rsidRDefault="007F0D23" w:rsidP="00527D68">
            <w:pPr>
              <w:jc w:val="both"/>
            </w:pPr>
            <w:r w:rsidRPr="005B07EE">
              <w:t xml:space="preserve">Plamínek, J. </w:t>
            </w:r>
            <w:r w:rsidRPr="005B07EE">
              <w:rPr>
                <w:i/>
              </w:rPr>
              <w:t>Vzdělávání dospělých</w:t>
            </w:r>
            <w:r w:rsidRPr="005B07EE">
              <w:t xml:space="preserve">. Praha: Grada, 2014. </w:t>
            </w:r>
          </w:p>
          <w:p w:rsidR="007F0D23" w:rsidRPr="005B07EE" w:rsidRDefault="007F0D23" w:rsidP="00527D68">
            <w:pPr>
              <w:jc w:val="both"/>
            </w:pPr>
            <w:r w:rsidRPr="005B07EE">
              <w:t xml:space="preserve">Svoboda, J. </w:t>
            </w:r>
            <w:r w:rsidRPr="005B07EE">
              <w:rPr>
                <w:i/>
              </w:rPr>
              <w:t>Kniha pro lektory</w:t>
            </w:r>
            <w:r w:rsidRPr="005B07EE">
              <w:t xml:space="preserve">. Praha: VOX, 2013. </w:t>
            </w:r>
            <w:r w:rsidRPr="005B07EE">
              <w:rPr>
                <w:b/>
              </w:rPr>
              <w:tab/>
            </w:r>
          </w:p>
          <w:p w:rsidR="007F0D23" w:rsidRPr="005B07EE" w:rsidRDefault="007F0D23" w:rsidP="00527D68">
            <w:pPr>
              <w:jc w:val="both"/>
              <w:rPr>
                <w:b/>
              </w:rPr>
            </w:pPr>
            <w:r w:rsidRPr="005B07EE">
              <w:rPr>
                <w:b/>
              </w:rPr>
              <w:t>Doporučená literatura</w:t>
            </w:r>
          </w:p>
          <w:p w:rsidR="007F0D23" w:rsidRPr="005B07EE" w:rsidRDefault="007F0D23" w:rsidP="00527D68">
            <w:pPr>
              <w:jc w:val="both"/>
            </w:pPr>
            <w:r w:rsidRPr="005B07EE">
              <w:t xml:space="preserve">Heyes, D., Marshall, T., Turner, A. </w:t>
            </w:r>
            <w:r w:rsidRPr="005B07EE">
              <w:rPr>
                <w:i/>
              </w:rPr>
              <w:t>A Lecturer</w:t>
            </w:r>
            <w:r w:rsidRPr="005B07EE">
              <w:rPr>
                <w:i/>
                <w:lang w:val="en-US"/>
              </w:rPr>
              <w:t>’</w:t>
            </w:r>
            <w:r w:rsidRPr="005B07EE">
              <w:rPr>
                <w:i/>
              </w:rPr>
              <w:t>s Guide to Further Education</w:t>
            </w:r>
            <w:r w:rsidRPr="005B07EE">
              <w:t xml:space="preserve">. New York: Open University Press, 2007. </w:t>
            </w:r>
          </w:p>
          <w:p w:rsidR="007F0D23" w:rsidRPr="005B07EE" w:rsidRDefault="007F0D23" w:rsidP="00527D68">
            <w:pPr>
              <w:jc w:val="both"/>
            </w:pPr>
            <w:r w:rsidRPr="005B07EE">
              <w:t xml:space="preserve">Maříková, M. </w:t>
            </w:r>
            <w:r w:rsidRPr="005B07EE">
              <w:rPr>
                <w:i/>
              </w:rPr>
              <w:t>Rétorika: manuál komunikačních dovedností</w:t>
            </w:r>
            <w:r w:rsidRPr="005B07EE">
              <w:t xml:space="preserve">. Praha: Professional Publishing, 2002. </w:t>
            </w:r>
          </w:p>
          <w:p w:rsidR="007F0D23" w:rsidRPr="005B07EE" w:rsidRDefault="007F0D23" w:rsidP="00527D68">
            <w:pPr>
              <w:jc w:val="both"/>
            </w:pPr>
            <w:r w:rsidRPr="005B07EE">
              <w:t xml:space="preserve">Petty, G. </w:t>
            </w:r>
            <w:r w:rsidRPr="005B07EE">
              <w:rPr>
                <w:i/>
                <w:iCs/>
              </w:rPr>
              <w:t>Moderní vyučování</w:t>
            </w:r>
            <w:r w:rsidRPr="005B07EE">
              <w:t>. Praha: Portál, 2002.</w:t>
            </w:r>
          </w:p>
          <w:p w:rsidR="007F0D23" w:rsidRPr="005B07EE" w:rsidRDefault="007F0D23" w:rsidP="00527D68">
            <w:pPr>
              <w:jc w:val="both"/>
            </w:pPr>
            <w:r w:rsidRPr="005B07EE">
              <w:t xml:space="preserve">Pokorná, D. </w:t>
            </w:r>
            <w:r w:rsidRPr="005B07EE">
              <w:rPr>
                <w:i/>
                <w:iCs/>
              </w:rPr>
              <w:t>Projektování vzdělávacího programu</w:t>
            </w:r>
            <w:r w:rsidRPr="005B07EE">
              <w:t>. Olomouc: UP, 2001.</w:t>
            </w:r>
          </w:p>
          <w:p w:rsidR="007F0D23" w:rsidRPr="005B07EE" w:rsidRDefault="007F0D23" w:rsidP="00527D68">
            <w:pPr>
              <w:jc w:val="both"/>
            </w:pPr>
            <w:r w:rsidRPr="005B07EE">
              <w:t xml:space="preserve">Race, P. </w:t>
            </w:r>
            <w:r w:rsidRPr="005B07EE">
              <w:rPr>
                <w:i/>
              </w:rPr>
              <w:t>The lecturer</w:t>
            </w:r>
            <w:r w:rsidRPr="005B07EE">
              <w:rPr>
                <w:i/>
                <w:lang w:val="en-US"/>
              </w:rPr>
              <w:t>’</w:t>
            </w:r>
            <w:r w:rsidRPr="005B07EE">
              <w:rPr>
                <w:i/>
              </w:rPr>
              <w:t>s toolkit.</w:t>
            </w:r>
            <w:r w:rsidRPr="005B07EE">
              <w:t xml:space="preserve"> 2nd Ed. Glasgow: Bell &amp;Bain Ltd., 2001.</w:t>
            </w:r>
          </w:p>
          <w:p w:rsidR="007F0D23" w:rsidRDefault="007F0D23" w:rsidP="00527D68">
            <w:r w:rsidRPr="005B07EE">
              <w:t xml:space="preserve">Trdá, J. </w:t>
            </w:r>
            <w:r w:rsidRPr="005B07EE">
              <w:rPr>
                <w:i/>
              </w:rPr>
              <w:t>Lektorské finty</w:t>
            </w:r>
            <w:r w:rsidRPr="005B07EE">
              <w:t>. Praha: Grada, 2011.</w:t>
            </w:r>
          </w:p>
        </w:tc>
      </w:tr>
    </w:tbl>
    <w:p w:rsidR="007F0D23" w:rsidRDefault="007F0D23" w:rsidP="007F0D23"/>
    <w:p w:rsidR="007F0D23" w:rsidRDefault="007F0D23" w:rsidP="007F0D23"/>
    <w:p w:rsidR="007F0D23" w:rsidRDefault="007F0D23" w:rsidP="007F0D23"/>
    <w:p w:rsidR="007F0D23" w:rsidRDefault="007F0D23" w:rsidP="009124A4">
      <w:pPr>
        <w:spacing w:after="200" w:line="276" w:lineRule="auto"/>
      </w:pPr>
    </w:p>
    <w:p w:rsidR="007F0D23" w:rsidRDefault="007F0D23" w:rsidP="007F0D23"/>
    <w:p w:rsidR="009124A4" w:rsidRDefault="009124A4">
      <w:pPr>
        <w:spacing w:after="200" w:line="276" w:lineRule="auto"/>
      </w:pP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24A4" w:rsidTr="00FA681F">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9124A4" w:rsidRDefault="009124A4" w:rsidP="00FA681F">
            <w:pPr>
              <w:spacing w:line="276" w:lineRule="auto"/>
              <w:jc w:val="both"/>
              <w:rPr>
                <w:b/>
                <w:sz w:val="28"/>
                <w:lang w:eastAsia="en-US"/>
              </w:rPr>
            </w:pPr>
            <w:r>
              <w:lastRenderedPageBreak/>
              <w:br w:type="page"/>
            </w:r>
            <w:r>
              <w:rPr>
                <w:b/>
                <w:sz w:val="28"/>
                <w:lang w:eastAsia="en-US"/>
              </w:rPr>
              <w:t>B-III – Charakteristika studijního předmětu</w:t>
            </w:r>
          </w:p>
        </w:tc>
      </w:tr>
      <w:tr w:rsidR="009124A4" w:rsidTr="00FA681F">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Tvorba vzdělávacího programu</w:t>
            </w: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2./ZS</w:t>
            </w: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0p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4</w:t>
            </w: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Prerekvizita: Základy didaktiky</w:t>
            </w: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seminář</w:t>
            </w: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9124A4" w:rsidRDefault="009124A4" w:rsidP="00FA681F">
            <w:pPr>
              <w:jc w:val="both"/>
              <w:rPr>
                <w:lang w:eastAsia="en-US"/>
              </w:rPr>
            </w:pPr>
            <w:r w:rsidRPr="00245E79">
              <w:rPr>
                <w:lang w:eastAsia="en-US"/>
              </w:rPr>
              <w:t>Vytvoření návrhu vzdělávacího programu a jeho úspěšná obhajoba s doplňujícími otázkami, kdy student prokáže teoretickou znalost a porozumění základním pojmům</w:t>
            </w:r>
            <w:r>
              <w:rPr>
                <w:lang w:eastAsia="en-US"/>
              </w:rPr>
              <w:t>.</w:t>
            </w:r>
          </w:p>
        </w:tc>
      </w:tr>
      <w:tr w:rsidR="009124A4" w:rsidTr="00FA681F">
        <w:trPr>
          <w:trHeight w:val="250"/>
        </w:trPr>
        <w:tc>
          <w:tcPr>
            <w:tcW w:w="9855" w:type="dxa"/>
            <w:gridSpan w:val="8"/>
            <w:tcBorders>
              <w:top w:val="nil"/>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p>
        </w:tc>
      </w:tr>
      <w:tr w:rsidR="009124A4" w:rsidTr="00FA681F">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PhDr. Zuzana Hrnčiříková, Ph.D.</w:t>
            </w:r>
          </w:p>
        </w:tc>
      </w:tr>
      <w:tr w:rsidR="009124A4" w:rsidTr="00FA681F">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9124A4" w:rsidRDefault="009124A4" w:rsidP="00FA681F">
            <w:pPr>
              <w:spacing w:line="276" w:lineRule="auto"/>
              <w:jc w:val="both"/>
              <w:rPr>
                <w:lang w:eastAsia="en-US"/>
              </w:rPr>
            </w:pPr>
          </w:p>
        </w:tc>
      </w:tr>
      <w:tr w:rsidR="009124A4" w:rsidTr="00FA681F">
        <w:trPr>
          <w:trHeight w:val="324"/>
        </w:trPr>
        <w:tc>
          <w:tcPr>
            <w:tcW w:w="9855" w:type="dxa"/>
            <w:gridSpan w:val="8"/>
            <w:tcBorders>
              <w:top w:val="nil"/>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PhDr. Zuzana Hrnčiříková, Ph.D.</w:t>
            </w: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9124A4" w:rsidRDefault="009124A4" w:rsidP="00FA681F">
            <w:pPr>
              <w:spacing w:line="276" w:lineRule="auto"/>
              <w:jc w:val="both"/>
              <w:rPr>
                <w:lang w:eastAsia="en-US"/>
              </w:rPr>
            </w:pPr>
          </w:p>
        </w:tc>
      </w:tr>
      <w:tr w:rsidR="009124A4" w:rsidTr="00FA681F">
        <w:trPr>
          <w:trHeight w:val="3938"/>
        </w:trPr>
        <w:tc>
          <w:tcPr>
            <w:tcW w:w="9855" w:type="dxa"/>
            <w:gridSpan w:val="8"/>
            <w:tcBorders>
              <w:top w:val="nil"/>
              <w:left w:val="single" w:sz="4" w:space="0" w:color="auto"/>
              <w:bottom w:val="single" w:sz="12" w:space="0" w:color="auto"/>
              <w:right w:val="single" w:sz="4" w:space="0" w:color="auto"/>
            </w:tcBorders>
          </w:tcPr>
          <w:p w:rsidR="009124A4" w:rsidRPr="00A36C15" w:rsidRDefault="009124A4" w:rsidP="00FA681F">
            <w:pPr>
              <w:jc w:val="both"/>
              <w:rPr>
                <w:b/>
                <w:lang w:eastAsia="en-US"/>
              </w:rPr>
            </w:pPr>
            <w:r w:rsidRPr="00A36C15">
              <w:rPr>
                <w:b/>
                <w:lang w:eastAsia="en-US"/>
              </w:rPr>
              <w:t>Cíl předmětu</w:t>
            </w:r>
          </w:p>
          <w:p w:rsidR="009124A4" w:rsidRPr="00A36C15" w:rsidRDefault="009124A4" w:rsidP="00FA681F">
            <w:pPr>
              <w:jc w:val="both"/>
              <w:rPr>
                <w:lang w:eastAsia="en-US"/>
              </w:rPr>
            </w:pPr>
            <w:r w:rsidRPr="00A36C15">
              <w:rPr>
                <w:lang w:eastAsia="en-US"/>
              </w:rPr>
              <w:t>Cílem předmětu je seznámit studenty se základními pravidly a postupy v projektování vzdělávání. V rámci předmětu jsou vysvětleny i základní didaktické kategorie, jejichž znalost je nutná pro aplikaci do jednotlivých částí vzdělávacího programu. Studenti jsou vedeni k uvědomění si významu logické provázanosti jednotlivých kroků tvorby vzdělávacího programu z hlediska účastníků vzdělávání a výsledků jejich učení.</w:t>
            </w:r>
          </w:p>
          <w:p w:rsidR="009124A4" w:rsidRPr="00A36C15" w:rsidRDefault="009124A4" w:rsidP="00FA681F">
            <w:pPr>
              <w:jc w:val="both"/>
              <w:rPr>
                <w:b/>
                <w:lang w:eastAsia="en-US"/>
              </w:rPr>
            </w:pPr>
            <w:r w:rsidRPr="00A36C15">
              <w:rPr>
                <w:b/>
                <w:lang w:eastAsia="en-US"/>
              </w:rPr>
              <w:t>Obsah předmětu</w:t>
            </w:r>
          </w:p>
          <w:p w:rsidR="009124A4" w:rsidRPr="00A36C15" w:rsidRDefault="009124A4" w:rsidP="00FA681F">
            <w:pPr>
              <w:jc w:val="both"/>
              <w:rPr>
                <w:lang w:eastAsia="en-US"/>
              </w:rPr>
            </w:pPr>
            <w:r w:rsidRPr="00A36C15">
              <w:rPr>
                <w:lang w:eastAsia="en-US"/>
              </w:rPr>
              <w:t>Základní pojmy (vzdělávací program, kurikulární dokumenty, teorie vzdělávání s důrazem na konstruktivistické teorie, profil absolventa), základní didaktické kategorie (výukový cíl, výukové metody, organizační formy výuky, hodnocení výsledků vzdělávání).</w:t>
            </w:r>
          </w:p>
          <w:p w:rsidR="009124A4" w:rsidRPr="00A36C15" w:rsidRDefault="009124A4" w:rsidP="00FA681F">
            <w:pPr>
              <w:jc w:val="both"/>
              <w:rPr>
                <w:lang w:eastAsia="en-US"/>
              </w:rPr>
            </w:pPr>
            <w:r w:rsidRPr="00A36C15">
              <w:rPr>
                <w:lang w:eastAsia="en-US"/>
              </w:rPr>
              <w:t>Etapy tvorby vzdělávacího programu, pilotní verze programu, nultá verze programu, realizační verze programu, faktory limitující tvorbu vzdělávacího programu.</w:t>
            </w:r>
          </w:p>
          <w:p w:rsidR="009124A4" w:rsidRPr="00A36C15" w:rsidRDefault="009124A4" w:rsidP="00FA681F">
            <w:pPr>
              <w:jc w:val="both"/>
              <w:rPr>
                <w:lang w:eastAsia="en-US"/>
              </w:rPr>
            </w:pPr>
            <w:r w:rsidRPr="00A36C15">
              <w:rPr>
                <w:lang w:eastAsia="en-US"/>
              </w:rPr>
              <w:t>Postup tvorby vzdělávacího programu - vybrané postupy dle různých autorů.</w:t>
            </w:r>
          </w:p>
          <w:p w:rsidR="009124A4" w:rsidRPr="00A36C15" w:rsidRDefault="009124A4" w:rsidP="00FA681F">
            <w:pPr>
              <w:jc w:val="both"/>
              <w:rPr>
                <w:lang w:eastAsia="en-US"/>
              </w:rPr>
            </w:pPr>
            <w:r w:rsidRPr="00A36C15">
              <w:rPr>
                <w:lang w:eastAsia="en-US"/>
              </w:rPr>
              <w:t xml:space="preserve">Analýza vzdělávacích potřeb, analýza účastníků vzdělávání. </w:t>
            </w:r>
          </w:p>
          <w:p w:rsidR="009124A4" w:rsidRPr="00A36C15" w:rsidRDefault="009124A4" w:rsidP="00FA681F">
            <w:pPr>
              <w:jc w:val="both"/>
              <w:rPr>
                <w:lang w:eastAsia="en-US"/>
              </w:rPr>
            </w:pPr>
            <w:r w:rsidRPr="00A36C15">
              <w:rPr>
                <w:lang w:eastAsia="en-US"/>
              </w:rPr>
              <w:t>Výukový cíl jako základní jednotka vzdělávacího programu (význam cílů při tvorbě vzdělávacího programu, kategorizace cílů, vlastnosti výukových cílů, taxonomie výukových cílů).</w:t>
            </w:r>
          </w:p>
          <w:p w:rsidR="009124A4" w:rsidRPr="00A36C15" w:rsidRDefault="009124A4" w:rsidP="00FA681F">
            <w:pPr>
              <w:jc w:val="both"/>
              <w:rPr>
                <w:lang w:eastAsia="en-US"/>
              </w:rPr>
            </w:pPr>
            <w:r w:rsidRPr="00A36C15">
              <w:rPr>
                <w:lang w:eastAsia="en-US"/>
              </w:rPr>
              <w:t>Obsah vzdělávacího programu.</w:t>
            </w:r>
          </w:p>
          <w:p w:rsidR="009124A4" w:rsidRPr="00A36C15" w:rsidRDefault="009124A4" w:rsidP="00FA681F">
            <w:pPr>
              <w:jc w:val="both"/>
              <w:rPr>
                <w:lang w:eastAsia="en-US"/>
              </w:rPr>
            </w:pPr>
            <w:r w:rsidRPr="00A36C15">
              <w:rPr>
                <w:lang w:eastAsia="en-US"/>
              </w:rPr>
              <w:t>Vyhodnocování vzdělávání, hodnocení výsledků vzdělávání, Kirkpatrickův model vyhodnocování vzdělávání, bariéry vyhodnocování vzdělávání.</w:t>
            </w:r>
          </w:p>
          <w:p w:rsidR="009124A4" w:rsidRPr="00A36C15" w:rsidRDefault="009124A4" w:rsidP="00FA681F">
            <w:pPr>
              <w:jc w:val="both"/>
              <w:rPr>
                <w:lang w:eastAsia="en-US"/>
              </w:rPr>
            </w:pPr>
            <w:r w:rsidRPr="00A36C15">
              <w:rPr>
                <w:lang w:eastAsia="en-US"/>
              </w:rPr>
              <w:t xml:space="preserve">Evaluace vzdělávacího programu. </w:t>
            </w:r>
          </w:p>
          <w:p w:rsidR="009124A4" w:rsidRPr="00A36C15" w:rsidRDefault="009124A4" w:rsidP="00FA681F">
            <w:pPr>
              <w:jc w:val="both"/>
              <w:rPr>
                <w:b/>
                <w:lang w:eastAsia="en-US"/>
              </w:rPr>
            </w:pPr>
            <w:r w:rsidRPr="00A36C15">
              <w:rPr>
                <w:b/>
                <w:lang w:eastAsia="en-US"/>
              </w:rPr>
              <w:t>Výstupní kompetence</w:t>
            </w:r>
          </w:p>
          <w:p w:rsidR="009124A4" w:rsidRDefault="009124A4" w:rsidP="00FA681F">
            <w:pPr>
              <w:jc w:val="both"/>
              <w:rPr>
                <w:lang w:eastAsia="en-US"/>
              </w:rPr>
            </w:pPr>
            <w:r w:rsidRPr="00A36C15">
              <w:rPr>
                <w:lang w:eastAsia="en-US"/>
              </w:rPr>
              <w:t>Student zná základní didaktické kategorie a rozumí principům tvorby vzdělávacího programu. Analyzuje vybrané příklady vzdělávacích projektů. Navrhne a obhájí projekt vlastního vzdělávacího programu dle zadání.</w:t>
            </w:r>
          </w:p>
        </w:tc>
      </w:tr>
      <w:tr w:rsidR="009124A4" w:rsidTr="00FA681F">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9124A4" w:rsidRDefault="009124A4" w:rsidP="00FA681F">
            <w:pPr>
              <w:spacing w:line="276" w:lineRule="auto"/>
              <w:jc w:val="both"/>
              <w:rPr>
                <w:lang w:eastAsia="en-US"/>
              </w:rPr>
            </w:pPr>
          </w:p>
        </w:tc>
      </w:tr>
      <w:tr w:rsidR="009124A4" w:rsidTr="00FA681F">
        <w:trPr>
          <w:trHeight w:val="558"/>
        </w:trPr>
        <w:tc>
          <w:tcPr>
            <w:tcW w:w="9855" w:type="dxa"/>
            <w:gridSpan w:val="8"/>
            <w:tcBorders>
              <w:top w:val="nil"/>
              <w:left w:val="single" w:sz="4" w:space="0" w:color="auto"/>
              <w:bottom w:val="single" w:sz="4" w:space="0" w:color="auto"/>
              <w:right w:val="single" w:sz="4" w:space="0" w:color="auto"/>
            </w:tcBorders>
          </w:tcPr>
          <w:p w:rsidR="009124A4" w:rsidRPr="00A85C2F" w:rsidRDefault="009124A4" w:rsidP="00FA681F">
            <w:pPr>
              <w:jc w:val="both"/>
              <w:rPr>
                <w:b/>
                <w:szCs w:val="19"/>
                <w:lang w:eastAsia="en-US"/>
              </w:rPr>
            </w:pPr>
            <w:r w:rsidRPr="00A85C2F">
              <w:rPr>
                <w:b/>
                <w:szCs w:val="19"/>
                <w:lang w:eastAsia="en-US"/>
              </w:rPr>
              <w:t>Povinná literatura</w:t>
            </w:r>
          </w:p>
          <w:p w:rsidR="009124A4" w:rsidRPr="00A85C2F" w:rsidRDefault="009124A4" w:rsidP="00FA681F">
            <w:pPr>
              <w:jc w:val="both"/>
              <w:rPr>
                <w:szCs w:val="19"/>
                <w:lang w:eastAsia="en-US"/>
              </w:rPr>
            </w:pPr>
            <w:r w:rsidRPr="00A85C2F">
              <w:rPr>
                <w:szCs w:val="19"/>
                <w:lang w:eastAsia="en-US"/>
              </w:rPr>
              <w:t xml:space="preserve">Bartoňková, H. </w:t>
            </w:r>
            <w:r w:rsidRPr="00A85C2F">
              <w:rPr>
                <w:i/>
                <w:szCs w:val="19"/>
                <w:lang w:eastAsia="en-US"/>
              </w:rPr>
              <w:t>Firemní vzdělávání</w:t>
            </w:r>
            <w:r w:rsidRPr="00A85C2F">
              <w:rPr>
                <w:szCs w:val="19"/>
                <w:lang w:eastAsia="en-US"/>
              </w:rPr>
              <w:t>. Praha: Grada, 2010.</w:t>
            </w:r>
          </w:p>
          <w:p w:rsidR="009124A4" w:rsidRPr="00A85C2F" w:rsidRDefault="009124A4" w:rsidP="00FA681F">
            <w:pPr>
              <w:jc w:val="both"/>
              <w:rPr>
                <w:szCs w:val="19"/>
                <w:lang w:eastAsia="en-US"/>
              </w:rPr>
            </w:pPr>
            <w:r w:rsidRPr="00A85C2F">
              <w:rPr>
                <w:szCs w:val="19"/>
                <w:lang w:eastAsia="en-US"/>
              </w:rPr>
              <w:t xml:space="preserve">Čapek, R. </w:t>
            </w:r>
            <w:r w:rsidRPr="00A85C2F">
              <w:rPr>
                <w:i/>
                <w:szCs w:val="19"/>
                <w:lang w:eastAsia="en-US"/>
              </w:rPr>
              <w:t>Moderní didaktika</w:t>
            </w:r>
            <w:r w:rsidRPr="00A85C2F">
              <w:rPr>
                <w:szCs w:val="19"/>
                <w:lang w:eastAsia="en-US"/>
              </w:rPr>
              <w:t>. Praha: Grada, 2015.</w:t>
            </w:r>
          </w:p>
          <w:p w:rsidR="009124A4" w:rsidRPr="00A85C2F" w:rsidRDefault="009124A4" w:rsidP="00FA681F">
            <w:pPr>
              <w:jc w:val="both"/>
              <w:rPr>
                <w:szCs w:val="19"/>
                <w:lang w:eastAsia="en-US"/>
              </w:rPr>
            </w:pPr>
            <w:r w:rsidRPr="00A85C2F">
              <w:rPr>
                <w:szCs w:val="19"/>
                <w:lang w:eastAsia="en-US"/>
              </w:rPr>
              <w:t xml:space="preserve">Mužík, J. </w:t>
            </w:r>
            <w:r w:rsidRPr="00A85C2F">
              <w:rPr>
                <w:i/>
                <w:szCs w:val="19"/>
                <w:lang w:eastAsia="en-US"/>
              </w:rPr>
              <w:t>Řízení vzdělávacího procesu. Andragogická didaktika</w:t>
            </w:r>
            <w:r w:rsidRPr="00A85C2F">
              <w:rPr>
                <w:szCs w:val="19"/>
                <w:lang w:eastAsia="en-US"/>
              </w:rPr>
              <w:t>. Praha: WoltersKluwer, 2010.</w:t>
            </w:r>
          </w:p>
          <w:p w:rsidR="009124A4" w:rsidRPr="00A85C2F" w:rsidRDefault="009124A4" w:rsidP="00FA681F">
            <w:pPr>
              <w:jc w:val="both"/>
              <w:rPr>
                <w:szCs w:val="19"/>
                <w:lang w:eastAsia="en-US"/>
              </w:rPr>
            </w:pPr>
            <w:r w:rsidRPr="00A85C2F">
              <w:rPr>
                <w:szCs w:val="19"/>
                <w:lang w:eastAsia="en-US"/>
              </w:rPr>
              <w:t xml:space="preserve">Prášilová, M. </w:t>
            </w:r>
            <w:r w:rsidRPr="00A85C2F">
              <w:rPr>
                <w:i/>
                <w:szCs w:val="19"/>
                <w:lang w:eastAsia="en-US"/>
              </w:rPr>
              <w:t>Tvorba vzdělávacího programu</w:t>
            </w:r>
            <w:r w:rsidRPr="00A85C2F">
              <w:rPr>
                <w:szCs w:val="19"/>
                <w:lang w:eastAsia="en-US"/>
              </w:rPr>
              <w:t>. Praha: triton, 2006.</w:t>
            </w:r>
          </w:p>
          <w:p w:rsidR="009124A4" w:rsidRPr="00A85C2F" w:rsidRDefault="009124A4" w:rsidP="00FA681F">
            <w:pPr>
              <w:jc w:val="both"/>
              <w:rPr>
                <w:szCs w:val="19"/>
                <w:lang w:eastAsia="en-US"/>
              </w:rPr>
            </w:pPr>
            <w:r w:rsidRPr="00A85C2F">
              <w:rPr>
                <w:szCs w:val="19"/>
                <w:lang w:eastAsia="en-US"/>
              </w:rPr>
              <w:t xml:space="preserve">Veteška, J., Tureckiová, M. </w:t>
            </w:r>
            <w:r w:rsidRPr="00A85C2F">
              <w:rPr>
                <w:i/>
                <w:szCs w:val="19"/>
                <w:lang w:eastAsia="en-US"/>
              </w:rPr>
              <w:t>Kompetence ve vzdělávání</w:t>
            </w:r>
            <w:r w:rsidRPr="00A85C2F">
              <w:rPr>
                <w:szCs w:val="19"/>
                <w:lang w:eastAsia="en-US"/>
              </w:rPr>
              <w:t>. Praha: Grada, 2008.</w:t>
            </w:r>
          </w:p>
          <w:p w:rsidR="009124A4" w:rsidRPr="00A85C2F" w:rsidRDefault="009124A4" w:rsidP="00FA681F">
            <w:pPr>
              <w:jc w:val="both"/>
              <w:rPr>
                <w:b/>
                <w:szCs w:val="19"/>
                <w:lang w:eastAsia="en-US"/>
              </w:rPr>
            </w:pPr>
            <w:r w:rsidRPr="00A85C2F">
              <w:rPr>
                <w:b/>
                <w:szCs w:val="19"/>
                <w:lang w:eastAsia="en-US"/>
              </w:rPr>
              <w:t>Doporučená literatura</w:t>
            </w:r>
          </w:p>
          <w:p w:rsidR="009124A4" w:rsidRPr="00A85C2F" w:rsidRDefault="009124A4" w:rsidP="00FA681F">
            <w:pPr>
              <w:jc w:val="both"/>
              <w:rPr>
                <w:szCs w:val="19"/>
                <w:lang w:eastAsia="en-US"/>
              </w:rPr>
            </w:pPr>
            <w:r w:rsidRPr="00A85C2F">
              <w:rPr>
                <w:szCs w:val="19"/>
                <w:lang w:eastAsia="en-US"/>
              </w:rPr>
              <w:t xml:space="preserve">Bartoňková, H. </w:t>
            </w:r>
            <w:r w:rsidRPr="00A85C2F">
              <w:rPr>
                <w:i/>
                <w:szCs w:val="19"/>
                <w:lang w:eastAsia="en-US"/>
              </w:rPr>
              <w:t>Projektování vzdělávací akce</w:t>
            </w:r>
            <w:r w:rsidRPr="00A85C2F">
              <w:rPr>
                <w:szCs w:val="19"/>
                <w:lang w:eastAsia="en-US"/>
              </w:rPr>
              <w:t>. Olomouc: Vydavatelství Univerzity Palackého v Olomouci, 2010.</w:t>
            </w:r>
          </w:p>
          <w:p w:rsidR="009124A4" w:rsidRPr="00A85C2F" w:rsidRDefault="009124A4" w:rsidP="00FA681F">
            <w:pPr>
              <w:jc w:val="both"/>
              <w:rPr>
                <w:szCs w:val="19"/>
                <w:lang w:eastAsia="en-US"/>
              </w:rPr>
            </w:pPr>
            <w:r w:rsidRPr="00A85C2F">
              <w:rPr>
                <w:szCs w:val="19"/>
                <w:lang w:eastAsia="en-US"/>
              </w:rPr>
              <w:t xml:space="preserve">Dvořáková, Z. </w:t>
            </w:r>
            <w:r w:rsidRPr="00A85C2F">
              <w:rPr>
                <w:i/>
                <w:szCs w:val="19"/>
                <w:lang w:eastAsia="en-US"/>
              </w:rPr>
              <w:t>Řízení lidských zdrojů</w:t>
            </w:r>
            <w:r w:rsidRPr="00A85C2F">
              <w:rPr>
                <w:szCs w:val="19"/>
                <w:lang w:eastAsia="en-US"/>
              </w:rPr>
              <w:t>. Praha: C.H. Beck, 2012.</w:t>
            </w:r>
          </w:p>
          <w:p w:rsidR="009124A4" w:rsidRDefault="009124A4" w:rsidP="00FA681F">
            <w:pPr>
              <w:spacing w:line="276" w:lineRule="auto"/>
              <w:jc w:val="both"/>
              <w:rPr>
                <w:lang w:eastAsia="en-US"/>
              </w:rPr>
            </w:pPr>
            <w:r w:rsidRPr="00A85C2F">
              <w:rPr>
                <w:szCs w:val="19"/>
                <w:lang w:eastAsia="en-US"/>
              </w:rPr>
              <w:t xml:space="preserve">Langer, T. </w:t>
            </w:r>
            <w:r w:rsidRPr="00A85C2F">
              <w:rPr>
                <w:i/>
                <w:szCs w:val="19"/>
                <w:lang w:eastAsia="en-US"/>
              </w:rPr>
              <w:t>Moderní lektor</w:t>
            </w:r>
            <w:r w:rsidRPr="00A85C2F">
              <w:rPr>
                <w:szCs w:val="19"/>
                <w:lang w:eastAsia="en-US"/>
              </w:rPr>
              <w:t>. Praha: Grada, 2016.</w:t>
            </w:r>
          </w:p>
        </w:tc>
      </w:tr>
    </w:tbl>
    <w:p w:rsidR="009124A4" w:rsidRDefault="009124A4" w:rsidP="007F0D23">
      <w:pPr>
        <w:spacing w:after="200" w:line="276" w:lineRule="auto"/>
      </w:pPr>
    </w:p>
    <w:p w:rsidR="009124A4" w:rsidRDefault="009124A4" w:rsidP="007F0D23">
      <w:pPr>
        <w:spacing w:after="200" w:line="276" w:lineRule="auto"/>
      </w:pPr>
    </w:p>
    <w:p w:rsidR="007F0D23" w:rsidRPr="00FA20ED" w:rsidRDefault="007F0D23" w:rsidP="007F0D23">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527D68">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r>
              <w:t>Zážitková pedagogika</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pPr>
              <w:jc w:val="both"/>
            </w:pPr>
            <w:r>
              <w:t>2./LS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7C383A" w:rsidP="00527D68">
            <w:pPr>
              <w:jc w:val="both"/>
            </w:pPr>
            <w:ins w:id="232" w:author="Zuzana Hrnčiříková" w:date="2018-05-26T16:29:00Z">
              <w:r>
                <w:t>Prerekvizita: Pedagogika volného času</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Klasifikovaný zápočet ústní nebo písemnou formou. Návrh vlastního programu kurzu zážitkové pedagogiky.</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Mgr. Eliška Suchánková, Ph.D.</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7F0D23" w:rsidP="00527D68">
            <w:pPr>
              <w:jc w:val="both"/>
            </w:pP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7F0D23" w:rsidP="00527D68">
            <w:pPr>
              <w:jc w:val="both"/>
            </w:pPr>
            <w:r>
              <w:t>Mgr. Eliška Suchánková, Ph.D.</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527D68">
        <w:trPr>
          <w:trHeight w:val="3938"/>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Default="007F0D23" w:rsidP="00527D68">
            <w:pPr>
              <w:jc w:val="both"/>
              <w:rPr>
                <w:b/>
              </w:rPr>
            </w:pPr>
            <w:r>
              <w:t xml:space="preserve">Cílem předmětu je seznámit studenty se základními principy zážitkové pedagogiky. V průběhu seminářů se studenti dozvědí, jak správně připravit zážitkový kurz či dílčí zážitkový program tak, aby byl zábavný, interakční a zároveň naplňoval vytyčené pedagogické cíle. Naučí se definovat cíle kurzu, vhodně sestavit program a realizovaný kurz efektivně reflektovat. Na základě vlastního zkušenostního učení si zažijí si nabízené teorie, nástroje a principy sami </w:t>
            </w:r>
            <w:r w:rsidR="003E6897">
              <w:br/>
            </w:r>
            <w:r>
              <w:t>na sobě v modelových situacích. Vyzkouší si aplikovat získané vědomosti při přípravě návrhu vlastního kurzu.</w:t>
            </w:r>
          </w:p>
          <w:p w:rsidR="007F0D23" w:rsidRPr="00EE2E11" w:rsidRDefault="007F0D23" w:rsidP="00527D68">
            <w:pPr>
              <w:jc w:val="both"/>
            </w:pPr>
            <w:r w:rsidRPr="00EE2E11">
              <w:rPr>
                <w:b/>
              </w:rPr>
              <w:t>Obsah předmětu</w:t>
            </w:r>
          </w:p>
          <w:p w:rsidR="007F0D23" w:rsidRDefault="007F0D23" w:rsidP="00527D68">
            <w:pPr>
              <w:jc w:val="both"/>
            </w:pPr>
            <w:r>
              <w:t>Východiska, pojetí a principy zážitkové pedagogiky.</w:t>
            </w:r>
          </w:p>
          <w:p w:rsidR="007F0D23" w:rsidRDefault="007F0D23" w:rsidP="00527D68">
            <w:pPr>
              <w:jc w:val="both"/>
            </w:pPr>
            <w:r>
              <w:t>Postup tvorby zážitkového kurzu, struktura metodické práce (dramaturgie akce</w:t>
            </w:r>
            <w:r w:rsidR="003E6897">
              <w:t>, návrh scénáře, výběr, cíle</w:t>
            </w:r>
            <w:r>
              <w:t xml:space="preserve"> a tvorba her, způsoby vytěžení zážitku, reflexe)</w:t>
            </w:r>
          </w:p>
          <w:p w:rsidR="007F0D23" w:rsidRDefault="007F0D23" w:rsidP="00527D68">
            <w:pPr>
              <w:jc w:val="both"/>
            </w:pPr>
            <w:r>
              <w:t>Hra v kontextu zážitkové pedagogiky, hra jako programový prostředek dosažení cíle, struktura hry, herní principy, modifikace her, uvádění her, práce s atmosférou her.</w:t>
            </w:r>
          </w:p>
          <w:p w:rsidR="007F0D23" w:rsidRDefault="007F0D23" w:rsidP="00527D68">
            <w:pPr>
              <w:jc w:val="both"/>
            </w:pPr>
            <w:r>
              <w:t xml:space="preserve">Dramaturgie zážitkových akcí, téma versus námět, provázanost témat a cílů, překlopení teoretické dramaturgie </w:t>
            </w:r>
            <w:r w:rsidR="003E6897">
              <w:br/>
            </w:r>
            <w:r>
              <w:t>do reálného programu.</w:t>
            </w:r>
          </w:p>
          <w:p w:rsidR="007F0D23" w:rsidRDefault="007F0D23" w:rsidP="00527D68">
            <w:pPr>
              <w:jc w:val="both"/>
            </w:pPr>
            <w:r>
              <w:t>Reflexe hry, postup při reflexi, kladení otázek, práce se skupinou a emocemi, reflexe psychicky náročné hry.</w:t>
            </w:r>
          </w:p>
          <w:p w:rsidR="007F0D23" w:rsidRPr="00EE2E11" w:rsidRDefault="007F0D23" w:rsidP="00527D68">
            <w:pPr>
              <w:jc w:val="both"/>
            </w:pPr>
            <w:r>
              <w:t>Modelové situace, zážitkové a zkušenostní učení.</w:t>
            </w:r>
          </w:p>
          <w:p w:rsidR="007F0D23" w:rsidRPr="00EE2E11" w:rsidRDefault="007F0D23" w:rsidP="00527D68">
            <w:pPr>
              <w:jc w:val="both"/>
              <w:rPr>
                <w:b/>
              </w:rPr>
            </w:pPr>
            <w:r w:rsidRPr="00EE2E11">
              <w:rPr>
                <w:b/>
              </w:rPr>
              <w:t>Výstupní kompetence</w:t>
            </w:r>
          </w:p>
          <w:p w:rsidR="007F0D23" w:rsidRDefault="007F0D23" w:rsidP="00527D68">
            <w:pPr>
              <w:jc w:val="both"/>
            </w:pPr>
            <w:r>
              <w:t>Studentu rozumí principům zážitkové pedagogiky, definuje cíle kurzu, orientuje se v hrách a dalších programových prostředcích, dokáže sestavit program kurzu zážitkové pedagogiky, zrealizovat dílčí hry, tyto uvést a reflektovat.</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3E6897">
        <w:trPr>
          <w:trHeight w:val="3904"/>
        </w:trPr>
        <w:tc>
          <w:tcPr>
            <w:tcW w:w="9855" w:type="dxa"/>
            <w:gridSpan w:val="8"/>
            <w:tcBorders>
              <w:top w:val="nil"/>
            </w:tcBorders>
          </w:tcPr>
          <w:p w:rsidR="007F0D23" w:rsidRPr="003E6897" w:rsidRDefault="007F0D23" w:rsidP="00527D68">
            <w:pPr>
              <w:jc w:val="both"/>
              <w:rPr>
                <w:b/>
                <w:szCs w:val="19"/>
              </w:rPr>
            </w:pPr>
            <w:r w:rsidRPr="003E6897">
              <w:rPr>
                <w:b/>
                <w:szCs w:val="19"/>
              </w:rPr>
              <w:t>Povinná literatura</w:t>
            </w:r>
          </w:p>
          <w:p w:rsidR="007F0D23" w:rsidRPr="003E6897" w:rsidRDefault="007F0D23" w:rsidP="00527D68">
            <w:pPr>
              <w:jc w:val="both"/>
              <w:rPr>
                <w:szCs w:val="19"/>
              </w:rPr>
            </w:pPr>
            <w:r w:rsidRPr="003E6897">
              <w:rPr>
                <w:szCs w:val="19"/>
              </w:rPr>
              <w:t xml:space="preserve">Beneš, Z. a kol. </w:t>
            </w:r>
            <w:r w:rsidRPr="003E6897">
              <w:rPr>
                <w:i/>
                <w:szCs w:val="19"/>
              </w:rPr>
              <w:t>Instruktorský slabikář: metodická příručka pro všechny, kdo organizují kurzy zážitkové pedagogiky.</w:t>
            </w:r>
            <w:r w:rsidR="003E6897" w:rsidRPr="003E6897">
              <w:rPr>
                <w:i/>
                <w:szCs w:val="19"/>
              </w:rPr>
              <w:t xml:space="preserve"> </w:t>
            </w:r>
            <w:r w:rsidRPr="003E6897">
              <w:rPr>
                <w:szCs w:val="19"/>
              </w:rPr>
              <w:t>Praha: Nadační fond Gymnasion, 2016.</w:t>
            </w:r>
          </w:p>
          <w:p w:rsidR="007F0D23" w:rsidRPr="003E6897" w:rsidRDefault="007F0D23" w:rsidP="00527D68">
            <w:pPr>
              <w:jc w:val="both"/>
              <w:rPr>
                <w:szCs w:val="19"/>
              </w:rPr>
            </w:pPr>
            <w:r w:rsidRPr="003E6897">
              <w:rPr>
                <w:szCs w:val="19"/>
              </w:rPr>
              <w:t>Franc, D., Sobková Zounková, D., Martin, A.</w:t>
            </w:r>
            <w:r w:rsidR="00C940C1">
              <w:rPr>
                <w:szCs w:val="19"/>
              </w:rPr>
              <w:t xml:space="preserve"> </w:t>
            </w:r>
            <w:r w:rsidRPr="003E6897">
              <w:rPr>
                <w:i/>
                <w:szCs w:val="19"/>
              </w:rPr>
              <w:t>Učení zážitkem a hrou: praktická příručka instruktora</w:t>
            </w:r>
            <w:r w:rsidRPr="003E6897">
              <w:rPr>
                <w:szCs w:val="19"/>
              </w:rPr>
              <w:t>. Brno: ComputerPress, 2007.</w:t>
            </w:r>
          </w:p>
          <w:p w:rsidR="007F0D23" w:rsidRPr="003E6897" w:rsidRDefault="007F0D23" w:rsidP="00527D68">
            <w:pPr>
              <w:jc w:val="both"/>
              <w:rPr>
                <w:szCs w:val="19"/>
              </w:rPr>
            </w:pPr>
            <w:r w:rsidRPr="003E6897">
              <w:rPr>
                <w:szCs w:val="19"/>
              </w:rPr>
              <w:t xml:space="preserve">Hanuš, R., Chytilová, L. </w:t>
            </w:r>
            <w:r w:rsidRPr="003E6897">
              <w:rPr>
                <w:i/>
                <w:szCs w:val="19"/>
              </w:rPr>
              <w:t xml:space="preserve">Zážitkově pedagogické učení. </w:t>
            </w:r>
            <w:r w:rsidRPr="003E6897">
              <w:rPr>
                <w:szCs w:val="19"/>
              </w:rPr>
              <w:t xml:space="preserve">Praha: Grada, 2009. </w:t>
            </w:r>
          </w:p>
          <w:p w:rsidR="007F0D23" w:rsidRPr="003E6897" w:rsidRDefault="007F0D23" w:rsidP="00527D68">
            <w:pPr>
              <w:jc w:val="both"/>
              <w:rPr>
                <w:szCs w:val="19"/>
              </w:rPr>
            </w:pPr>
            <w:r w:rsidRPr="003E6897">
              <w:rPr>
                <w:szCs w:val="19"/>
              </w:rPr>
              <w:t xml:space="preserve">Pelánek, R. </w:t>
            </w:r>
            <w:r w:rsidRPr="003E6897">
              <w:rPr>
                <w:i/>
                <w:szCs w:val="19"/>
              </w:rPr>
              <w:t>Zážitkové výukové programy</w:t>
            </w:r>
            <w:r w:rsidRPr="003E6897">
              <w:rPr>
                <w:szCs w:val="19"/>
              </w:rPr>
              <w:t>. Praha: Portál, 2010.</w:t>
            </w:r>
          </w:p>
          <w:p w:rsidR="007F0D23" w:rsidRPr="003E6897" w:rsidRDefault="007F0D23" w:rsidP="00527D68">
            <w:pPr>
              <w:jc w:val="both"/>
              <w:rPr>
                <w:b/>
                <w:szCs w:val="19"/>
              </w:rPr>
            </w:pPr>
            <w:r w:rsidRPr="003E6897">
              <w:rPr>
                <w:szCs w:val="19"/>
              </w:rPr>
              <w:t xml:space="preserve">Slejšková, L., Drahanská, P. a kol. </w:t>
            </w:r>
            <w:r w:rsidRPr="003E6897">
              <w:rPr>
                <w:i/>
                <w:szCs w:val="19"/>
              </w:rPr>
              <w:t xml:space="preserve">Škola zážitkem. Zážitková pedagogika při výuce klíčových kompetencí a hodnocení žáků. </w:t>
            </w:r>
            <w:r w:rsidRPr="003E6897">
              <w:rPr>
                <w:szCs w:val="19"/>
              </w:rPr>
              <w:t xml:space="preserve">Praha: Prázdninová škola Lipnice, 2011. </w:t>
            </w:r>
          </w:p>
          <w:p w:rsidR="007F0D23" w:rsidRPr="003E6897" w:rsidRDefault="007F0D23" w:rsidP="00527D68">
            <w:pPr>
              <w:jc w:val="both"/>
              <w:rPr>
                <w:szCs w:val="19"/>
              </w:rPr>
            </w:pPr>
            <w:r w:rsidRPr="003E6897">
              <w:rPr>
                <w:szCs w:val="19"/>
              </w:rPr>
              <w:t xml:space="preserve">Suchánková, E. </w:t>
            </w:r>
            <w:r w:rsidRPr="003E6897">
              <w:rPr>
                <w:i/>
                <w:szCs w:val="19"/>
              </w:rPr>
              <w:t>Hra a její využití v předškolním vzdělávání</w:t>
            </w:r>
            <w:r w:rsidRPr="003E6897">
              <w:rPr>
                <w:szCs w:val="19"/>
              </w:rPr>
              <w:t>. Praha: Portál, 2014.</w:t>
            </w:r>
          </w:p>
          <w:p w:rsidR="007F0D23" w:rsidRPr="003E6897" w:rsidRDefault="007F0D23" w:rsidP="00527D68">
            <w:pPr>
              <w:jc w:val="both"/>
              <w:rPr>
                <w:b/>
                <w:szCs w:val="19"/>
              </w:rPr>
            </w:pPr>
            <w:r w:rsidRPr="003E6897">
              <w:rPr>
                <w:b/>
                <w:szCs w:val="19"/>
              </w:rPr>
              <w:t>Doporučená literatura</w:t>
            </w:r>
          </w:p>
          <w:p w:rsidR="007F0D23" w:rsidRPr="003E6897" w:rsidRDefault="007F0D23" w:rsidP="00527D68">
            <w:pPr>
              <w:jc w:val="both"/>
              <w:rPr>
                <w:szCs w:val="19"/>
              </w:rPr>
            </w:pPr>
            <w:r w:rsidRPr="003E6897">
              <w:rPr>
                <w:szCs w:val="19"/>
              </w:rPr>
              <w:t xml:space="preserve">Kindlmannová, J., ed. </w:t>
            </w:r>
            <w:r w:rsidRPr="003E6897">
              <w:rPr>
                <w:i/>
                <w:szCs w:val="19"/>
              </w:rPr>
              <w:t xml:space="preserve">Klíčový rok: zážitková pedagogika a projektová výuka pro základní školy v rámci projektu Prázdninové školy Lipnice. </w:t>
            </w:r>
            <w:r w:rsidRPr="003E6897">
              <w:rPr>
                <w:szCs w:val="19"/>
              </w:rPr>
              <w:t>Praha: Prázdninová škola Lipnice, 2013.</w:t>
            </w:r>
          </w:p>
          <w:p w:rsidR="007F0D23" w:rsidRPr="003E6897" w:rsidRDefault="007F0D23" w:rsidP="00527D68">
            <w:pPr>
              <w:jc w:val="both"/>
              <w:rPr>
                <w:szCs w:val="19"/>
              </w:rPr>
            </w:pPr>
            <w:r w:rsidRPr="003E6897">
              <w:rPr>
                <w:szCs w:val="19"/>
              </w:rPr>
              <w:t xml:space="preserve">Pelánek, R. </w:t>
            </w:r>
            <w:r w:rsidRPr="003E6897">
              <w:rPr>
                <w:i/>
                <w:szCs w:val="19"/>
              </w:rPr>
              <w:t>Příručka instruktora zážitkových akcí</w:t>
            </w:r>
            <w:r w:rsidRPr="003E6897">
              <w:rPr>
                <w:szCs w:val="19"/>
              </w:rPr>
              <w:t>. Praha: Portál, 2013.</w:t>
            </w:r>
          </w:p>
          <w:p w:rsidR="007F0D23" w:rsidRPr="003E6897" w:rsidRDefault="007F0D23" w:rsidP="00527D68">
            <w:pPr>
              <w:jc w:val="both"/>
              <w:rPr>
                <w:sz w:val="22"/>
              </w:rPr>
            </w:pPr>
            <w:r w:rsidRPr="003E6897">
              <w:rPr>
                <w:szCs w:val="19"/>
              </w:rPr>
              <w:t xml:space="preserve">Reitmayerová, E., Broumová, V. </w:t>
            </w:r>
            <w:r w:rsidRPr="003E6897">
              <w:rPr>
                <w:i/>
                <w:szCs w:val="19"/>
              </w:rPr>
              <w:t>Cílená zpětná vazba: metody pro vedoucí skupin a učitele.</w:t>
            </w:r>
            <w:r w:rsidRPr="003E6897">
              <w:rPr>
                <w:szCs w:val="19"/>
              </w:rPr>
              <w:t xml:space="preserve"> Praha: Portál, 2015.</w:t>
            </w:r>
          </w:p>
          <w:p w:rsidR="007F0D23" w:rsidRPr="003E6897" w:rsidRDefault="007F0D23" w:rsidP="00527D68">
            <w:pPr>
              <w:rPr>
                <w:szCs w:val="19"/>
              </w:rPr>
            </w:pPr>
            <w:r w:rsidRPr="003E6897">
              <w:rPr>
                <w:szCs w:val="19"/>
              </w:rPr>
              <w:t xml:space="preserve">Soják, P. a kol. </w:t>
            </w:r>
            <w:r w:rsidRPr="003E6897">
              <w:rPr>
                <w:i/>
                <w:szCs w:val="19"/>
              </w:rPr>
              <w:t>Kuchařka pro lektory zážitkově orientovaných kurzů, aneb, (Ne)vaříme z vody</w:t>
            </w:r>
            <w:r w:rsidRPr="003E6897">
              <w:rPr>
                <w:szCs w:val="19"/>
              </w:rPr>
              <w:t>. Brno: Masarykova univerzita, 2014.</w:t>
            </w:r>
          </w:p>
        </w:tc>
      </w:tr>
    </w:tbl>
    <w:p w:rsidR="007F0D23" w:rsidRDefault="007F0D23" w:rsidP="007F0D23"/>
    <w:p w:rsidR="007F0D23" w:rsidRDefault="007F0D23" w:rsidP="00A31DC0"/>
    <w:p w:rsidR="009124A4" w:rsidRDefault="009124A4" w:rsidP="00A31DC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F0D23" w:rsidTr="00527D68">
        <w:tc>
          <w:tcPr>
            <w:tcW w:w="9855" w:type="dxa"/>
            <w:gridSpan w:val="8"/>
            <w:tcBorders>
              <w:bottom w:val="double" w:sz="4" w:space="0" w:color="auto"/>
            </w:tcBorders>
            <w:shd w:val="clear" w:color="auto" w:fill="BDD6EE"/>
          </w:tcPr>
          <w:p w:rsidR="007F0D23" w:rsidRDefault="007F0D23" w:rsidP="00A31DC0">
            <w:pPr>
              <w:jc w:val="both"/>
              <w:rPr>
                <w:b/>
                <w:sz w:val="28"/>
              </w:rPr>
            </w:pPr>
            <w:r>
              <w:lastRenderedPageBreak/>
              <w:br w:type="page"/>
            </w:r>
            <w:r>
              <w:rPr>
                <w:b/>
                <w:sz w:val="28"/>
              </w:rPr>
              <w:t>B-III – Charakteristika studijního předmětu</w:t>
            </w:r>
          </w:p>
        </w:tc>
      </w:tr>
      <w:tr w:rsidR="007F0D23" w:rsidTr="00527D68">
        <w:tc>
          <w:tcPr>
            <w:tcW w:w="3086" w:type="dxa"/>
            <w:tcBorders>
              <w:top w:val="double" w:sz="4" w:space="0" w:color="auto"/>
            </w:tcBorders>
            <w:shd w:val="clear" w:color="auto" w:fill="F7CAAC"/>
          </w:tcPr>
          <w:p w:rsidR="007F0D23" w:rsidRDefault="007F0D23" w:rsidP="00527D68">
            <w:pPr>
              <w:jc w:val="both"/>
              <w:rPr>
                <w:b/>
              </w:rPr>
            </w:pPr>
            <w:r>
              <w:rPr>
                <w:b/>
              </w:rPr>
              <w:t>Název studijního předmětu</w:t>
            </w:r>
          </w:p>
        </w:tc>
        <w:tc>
          <w:tcPr>
            <w:tcW w:w="6769" w:type="dxa"/>
            <w:gridSpan w:val="7"/>
            <w:tcBorders>
              <w:top w:val="double" w:sz="4" w:space="0" w:color="auto"/>
            </w:tcBorders>
          </w:tcPr>
          <w:p w:rsidR="007F0D23" w:rsidRDefault="007F0D23" w:rsidP="00527D68">
            <w:pPr>
              <w:jc w:val="both"/>
            </w:pPr>
            <w:r>
              <w:t>Sociální pedagogika v praxi</w:t>
            </w:r>
          </w:p>
        </w:tc>
      </w:tr>
      <w:tr w:rsidR="007F0D23" w:rsidTr="00527D68">
        <w:tc>
          <w:tcPr>
            <w:tcW w:w="3086" w:type="dxa"/>
            <w:shd w:val="clear" w:color="auto" w:fill="F7CAAC"/>
          </w:tcPr>
          <w:p w:rsidR="007F0D23" w:rsidRDefault="007F0D23" w:rsidP="00527D68">
            <w:pPr>
              <w:jc w:val="both"/>
              <w:rPr>
                <w:b/>
              </w:rPr>
            </w:pPr>
            <w:r>
              <w:rPr>
                <w:b/>
              </w:rPr>
              <w:t>Typ předmětu</w:t>
            </w:r>
          </w:p>
        </w:tc>
        <w:tc>
          <w:tcPr>
            <w:tcW w:w="3406" w:type="dxa"/>
            <w:gridSpan w:val="4"/>
          </w:tcPr>
          <w:p w:rsidR="007F0D23" w:rsidRDefault="007F0D23" w:rsidP="00527D68">
            <w:pPr>
              <w:jc w:val="both"/>
            </w:pPr>
            <w:r>
              <w:t>PZ</w:t>
            </w:r>
          </w:p>
        </w:tc>
        <w:tc>
          <w:tcPr>
            <w:tcW w:w="2695" w:type="dxa"/>
            <w:gridSpan w:val="2"/>
            <w:shd w:val="clear" w:color="auto" w:fill="F7CAAC"/>
          </w:tcPr>
          <w:p w:rsidR="007F0D23" w:rsidRDefault="007F0D23" w:rsidP="00527D68">
            <w:pPr>
              <w:jc w:val="both"/>
            </w:pPr>
            <w:r>
              <w:rPr>
                <w:b/>
              </w:rPr>
              <w:t>doporučený ročník / semestr</w:t>
            </w:r>
          </w:p>
        </w:tc>
        <w:tc>
          <w:tcPr>
            <w:tcW w:w="668" w:type="dxa"/>
          </w:tcPr>
          <w:p w:rsidR="007F0D23" w:rsidRDefault="007F0D23" w:rsidP="00527D68">
            <w:r>
              <w:t>2./L</w:t>
            </w:r>
            <w:r w:rsidRPr="005A546C">
              <w:t>S</w:t>
            </w:r>
          </w:p>
        </w:tc>
      </w:tr>
      <w:tr w:rsidR="007F0D23" w:rsidTr="00527D68">
        <w:tc>
          <w:tcPr>
            <w:tcW w:w="3086" w:type="dxa"/>
            <w:shd w:val="clear" w:color="auto" w:fill="F7CAAC"/>
          </w:tcPr>
          <w:p w:rsidR="007F0D23" w:rsidRDefault="007F0D23" w:rsidP="00527D68">
            <w:pPr>
              <w:jc w:val="both"/>
              <w:rPr>
                <w:b/>
              </w:rPr>
            </w:pPr>
            <w:r>
              <w:rPr>
                <w:b/>
              </w:rPr>
              <w:t>Rozsah studijního předmětu</w:t>
            </w:r>
          </w:p>
        </w:tc>
        <w:tc>
          <w:tcPr>
            <w:tcW w:w="1701" w:type="dxa"/>
            <w:gridSpan w:val="2"/>
          </w:tcPr>
          <w:p w:rsidR="007F0D23" w:rsidRDefault="007F0D23" w:rsidP="00527D68">
            <w:pPr>
              <w:jc w:val="both"/>
            </w:pPr>
            <w:r>
              <w:t>0p + 28s</w:t>
            </w:r>
          </w:p>
        </w:tc>
        <w:tc>
          <w:tcPr>
            <w:tcW w:w="889" w:type="dxa"/>
            <w:shd w:val="clear" w:color="auto" w:fill="F7CAAC"/>
          </w:tcPr>
          <w:p w:rsidR="007F0D23" w:rsidRDefault="007F0D23" w:rsidP="00527D68">
            <w:pPr>
              <w:jc w:val="both"/>
              <w:rPr>
                <w:b/>
              </w:rPr>
            </w:pPr>
            <w:r>
              <w:rPr>
                <w:b/>
              </w:rPr>
              <w:t xml:space="preserve">hod. </w:t>
            </w:r>
          </w:p>
        </w:tc>
        <w:tc>
          <w:tcPr>
            <w:tcW w:w="816" w:type="dxa"/>
          </w:tcPr>
          <w:p w:rsidR="007F0D23" w:rsidRDefault="007F0D23" w:rsidP="00527D68">
            <w:pPr>
              <w:jc w:val="both"/>
            </w:pPr>
          </w:p>
        </w:tc>
        <w:tc>
          <w:tcPr>
            <w:tcW w:w="2156" w:type="dxa"/>
            <w:shd w:val="clear" w:color="auto" w:fill="F7CAAC"/>
          </w:tcPr>
          <w:p w:rsidR="007F0D23" w:rsidRDefault="007F0D23" w:rsidP="00527D68">
            <w:pPr>
              <w:jc w:val="both"/>
              <w:rPr>
                <w:b/>
              </w:rPr>
            </w:pPr>
            <w:r>
              <w:rPr>
                <w:b/>
              </w:rPr>
              <w:t>kreditů</w:t>
            </w:r>
          </w:p>
        </w:tc>
        <w:tc>
          <w:tcPr>
            <w:tcW w:w="1207" w:type="dxa"/>
            <w:gridSpan w:val="2"/>
          </w:tcPr>
          <w:p w:rsidR="007F0D23" w:rsidRDefault="007F0D23" w:rsidP="00527D68">
            <w:pPr>
              <w:jc w:val="both"/>
            </w:pPr>
            <w:r>
              <w:t>4</w:t>
            </w:r>
          </w:p>
        </w:tc>
      </w:tr>
      <w:tr w:rsidR="007F0D23" w:rsidTr="00527D68">
        <w:tc>
          <w:tcPr>
            <w:tcW w:w="3086" w:type="dxa"/>
            <w:shd w:val="clear" w:color="auto" w:fill="F7CAAC"/>
          </w:tcPr>
          <w:p w:rsidR="007F0D23" w:rsidRDefault="007F0D23" w:rsidP="00527D68">
            <w:pPr>
              <w:jc w:val="both"/>
              <w:rPr>
                <w:b/>
                <w:sz w:val="22"/>
              </w:rPr>
            </w:pPr>
            <w:r>
              <w:rPr>
                <w:b/>
              </w:rPr>
              <w:t>Prerekvizity, korekvizity, ekvivalence</w:t>
            </w:r>
          </w:p>
        </w:tc>
        <w:tc>
          <w:tcPr>
            <w:tcW w:w="6769" w:type="dxa"/>
            <w:gridSpan w:val="7"/>
          </w:tcPr>
          <w:p w:rsidR="007F0D23" w:rsidRDefault="00C940C1" w:rsidP="00C940C1">
            <w:pPr>
              <w:tabs>
                <w:tab w:val="left" w:pos="3110"/>
              </w:tabs>
              <w:jc w:val="both"/>
            </w:pPr>
            <w:ins w:id="233" w:author="*" w:date="2018-05-28T13:43:00Z">
              <w:r>
                <w:rPr>
                  <w:lang w:eastAsia="en-US"/>
                </w:rPr>
                <w:t>Prerekvizita: Sociální pedagogika 1, Sociální pedagogika 2</w:t>
              </w:r>
            </w:ins>
          </w:p>
        </w:tc>
      </w:tr>
      <w:tr w:rsidR="007F0D23" w:rsidTr="00527D68">
        <w:tc>
          <w:tcPr>
            <w:tcW w:w="3086" w:type="dxa"/>
            <w:shd w:val="clear" w:color="auto" w:fill="F7CAAC"/>
          </w:tcPr>
          <w:p w:rsidR="007F0D23" w:rsidRDefault="007F0D23" w:rsidP="00527D68">
            <w:pPr>
              <w:jc w:val="both"/>
              <w:rPr>
                <w:b/>
              </w:rPr>
            </w:pPr>
            <w:r>
              <w:rPr>
                <w:b/>
              </w:rPr>
              <w:t>Způsob ověření studijních výsledků</w:t>
            </w:r>
          </w:p>
        </w:tc>
        <w:tc>
          <w:tcPr>
            <w:tcW w:w="3406" w:type="dxa"/>
            <w:gridSpan w:val="4"/>
          </w:tcPr>
          <w:p w:rsidR="007F0D23" w:rsidRDefault="007F0D23" w:rsidP="00527D68">
            <w:pPr>
              <w:jc w:val="both"/>
            </w:pPr>
            <w:r>
              <w:t>Klz</w:t>
            </w:r>
          </w:p>
        </w:tc>
        <w:tc>
          <w:tcPr>
            <w:tcW w:w="2156" w:type="dxa"/>
            <w:shd w:val="clear" w:color="auto" w:fill="F7CAAC"/>
          </w:tcPr>
          <w:p w:rsidR="007F0D23" w:rsidRDefault="007F0D23" w:rsidP="00527D68">
            <w:pPr>
              <w:jc w:val="both"/>
              <w:rPr>
                <w:b/>
              </w:rPr>
            </w:pPr>
            <w:r>
              <w:rPr>
                <w:b/>
              </w:rPr>
              <w:t>Forma výuky</w:t>
            </w:r>
          </w:p>
        </w:tc>
        <w:tc>
          <w:tcPr>
            <w:tcW w:w="1207" w:type="dxa"/>
            <w:gridSpan w:val="2"/>
          </w:tcPr>
          <w:p w:rsidR="007F0D23" w:rsidRDefault="007F0D23" w:rsidP="00527D68">
            <w:pPr>
              <w:jc w:val="both"/>
            </w:pPr>
            <w:r>
              <w:t>seminář</w:t>
            </w:r>
          </w:p>
        </w:tc>
      </w:tr>
      <w:tr w:rsidR="007F0D23" w:rsidTr="00527D68">
        <w:tc>
          <w:tcPr>
            <w:tcW w:w="3086" w:type="dxa"/>
            <w:shd w:val="clear" w:color="auto" w:fill="F7CAAC"/>
          </w:tcPr>
          <w:p w:rsidR="007F0D23" w:rsidRDefault="007F0D23" w:rsidP="00527D68">
            <w:pPr>
              <w:jc w:val="both"/>
              <w:rPr>
                <w:b/>
              </w:rPr>
            </w:pPr>
            <w:r>
              <w:rPr>
                <w:b/>
              </w:rPr>
              <w:t>Forma způsobu ověření studijních výsledků a další požadavky na studenta</w:t>
            </w:r>
          </w:p>
        </w:tc>
        <w:tc>
          <w:tcPr>
            <w:tcW w:w="6769" w:type="dxa"/>
            <w:gridSpan w:val="7"/>
            <w:tcBorders>
              <w:bottom w:val="nil"/>
            </w:tcBorders>
          </w:tcPr>
          <w:p w:rsidR="007F0D23" w:rsidRDefault="007F0D23" w:rsidP="00527D68">
            <w:pPr>
              <w:jc w:val="both"/>
            </w:pPr>
            <w:r>
              <w:t xml:space="preserve">Klasifikovaný zápočet: portfolio zahrnující základní charakteristiky navštívených organizací a zařízení. Aktivní účast na seminářích a zpětné vazbě k jednotlivým navštíveným organizacím. </w:t>
            </w:r>
          </w:p>
        </w:tc>
      </w:tr>
      <w:tr w:rsidR="007F0D23" w:rsidTr="00527D68">
        <w:trPr>
          <w:trHeight w:val="250"/>
        </w:trPr>
        <w:tc>
          <w:tcPr>
            <w:tcW w:w="9855" w:type="dxa"/>
            <w:gridSpan w:val="8"/>
            <w:tcBorders>
              <w:top w:val="nil"/>
            </w:tcBorders>
          </w:tcPr>
          <w:p w:rsidR="007F0D23" w:rsidRDefault="007F0D23" w:rsidP="00527D68">
            <w:pPr>
              <w:jc w:val="both"/>
            </w:pPr>
          </w:p>
        </w:tc>
      </w:tr>
      <w:tr w:rsidR="007F0D23" w:rsidTr="00527D68">
        <w:trPr>
          <w:trHeight w:val="197"/>
        </w:trPr>
        <w:tc>
          <w:tcPr>
            <w:tcW w:w="3086" w:type="dxa"/>
            <w:tcBorders>
              <w:top w:val="nil"/>
            </w:tcBorders>
            <w:shd w:val="clear" w:color="auto" w:fill="F7CAAC"/>
          </w:tcPr>
          <w:p w:rsidR="007F0D23" w:rsidRDefault="007F0D23" w:rsidP="00527D68">
            <w:pPr>
              <w:jc w:val="both"/>
              <w:rPr>
                <w:b/>
              </w:rPr>
            </w:pPr>
            <w:r>
              <w:rPr>
                <w:b/>
              </w:rPr>
              <w:t>Garant předmětu</w:t>
            </w:r>
          </w:p>
        </w:tc>
        <w:tc>
          <w:tcPr>
            <w:tcW w:w="6769" w:type="dxa"/>
            <w:gridSpan w:val="7"/>
            <w:tcBorders>
              <w:top w:val="nil"/>
            </w:tcBorders>
          </w:tcPr>
          <w:p w:rsidR="007F0D23" w:rsidRDefault="007F0D23" w:rsidP="00527D68">
            <w:pPr>
              <w:jc w:val="both"/>
            </w:pPr>
            <w:r>
              <w:t xml:space="preserve">Mgr. Anna Petr Šafránková, Ph.D.  </w:t>
            </w:r>
          </w:p>
        </w:tc>
      </w:tr>
      <w:tr w:rsidR="007F0D23" w:rsidTr="00527D68">
        <w:trPr>
          <w:trHeight w:val="243"/>
        </w:trPr>
        <w:tc>
          <w:tcPr>
            <w:tcW w:w="3086" w:type="dxa"/>
            <w:tcBorders>
              <w:top w:val="nil"/>
            </w:tcBorders>
            <w:shd w:val="clear" w:color="auto" w:fill="F7CAAC"/>
          </w:tcPr>
          <w:p w:rsidR="007F0D23" w:rsidRDefault="007F0D23" w:rsidP="00527D68">
            <w:pPr>
              <w:jc w:val="both"/>
              <w:rPr>
                <w:b/>
              </w:rPr>
            </w:pPr>
            <w:r>
              <w:rPr>
                <w:b/>
              </w:rPr>
              <w:t>Zapojení garanta do výuky předmětu</w:t>
            </w:r>
          </w:p>
        </w:tc>
        <w:tc>
          <w:tcPr>
            <w:tcW w:w="6769" w:type="dxa"/>
            <w:gridSpan w:val="7"/>
            <w:tcBorders>
              <w:top w:val="nil"/>
            </w:tcBorders>
          </w:tcPr>
          <w:p w:rsidR="007F0D23" w:rsidRDefault="00A31DC0" w:rsidP="00527D68">
            <w:pPr>
              <w:jc w:val="both"/>
            </w:pPr>
            <w:r>
              <w:t>Konzultace koncepce předmětu, výběr organizací.</w:t>
            </w:r>
          </w:p>
        </w:tc>
      </w:tr>
      <w:tr w:rsidR="007F0D23" w:rsidTr="00527D68">
        <w:tc>
          <w:tcPr>
            <w:tcW w:w="3086" w:type="dxa"/>
            <w:shd w:val="clear" w:color="auto" w:fill="F7CAAC"/>
          </w:tcPr>
          <w:p w:rsidR="007F0D23" w:rsidRDefault="007F0D23" w:rsidP="00527D68">
            <w:pPr>
              <w:jc w:val="both"/>
              <w:rPr>
                <w:b/>
              </w:rPr>
            </w:pPr>
            <w:r>
              <w:rPr>
                <w:b/>
              </w:rPr>
              <w:t>Vyučující</w:t>
            </w:r>
          </w:p>
        </w:tc>
        <w:tc>
          <w:tcPr>
            <w:tcW w:w="6769" w:type="dxa"/>
            <w:gridSpan w:val="7"/>
            <w:tcBorders>
              <w:bottom w:val="nil"/>
            </w:tcBorders>
          </w:tcPr>
          <w:p w:rsidR="007F0D23" w:rsidRDefault="007F0D23" w:rsidP="00527D68">
            <w:pPr>
              <w:jc w:val="both"/>
            </w:pPr>
          </w:p>
        </w:tc>
      </w:tr>
      <w:tr w:rsidR="007F0D23" w:rsidTr="00527D68">
        <w:trPr>
          <w:trHeight w:val="324"/>
        </w:trPr>
        <w:tc>
          <w:tcPr>
            <w:tcW w:w="9855" w:type="dxa"/>
            <w:gridSpan w:val="8"/>
            <w:tcBorders>
              <w:top w:val="nil"/>
            </w:tcBorders>
          </w:tcPr>
          <w:p w:rsidR="007F0D23" w:rsidRDefault="00A31DC0" w:rsidP="00527D68">
            <w:pPr>
              <w:jc w:val="both"/>
            </w:pPr>
            <w:r>
              <w:t xml:space="preserve">Student DSP, </w:t>
            </w:r>
            <w:r w:rsidR="007F0D23">
              <w:t xml:space="preserve">Mgr. Anna Petr Šafránková, Ph.D.  </w:t>
            </w:r>
          </w:p>
        </w:tc>
      </w:tr>
      <w:tr w:rsidR="007F0D23" w:rsidTr="00527D68">
        <w:tc>
          <w:tcPr>
            <w:tcW w:w="3086" w:type="dxa"/>
            <w:shd w:val="clear" w:color="auto" w:fill="F7CAAC"/>
          </w:tcPr>
          <w:p w:rsidR="007F0D23" w:rsidRDefault="007F0D23" w:rsidP="00527D68">
            <w:pPr>
              <w:jc w:val="both"/>
              <w:rPr>
                <w:b/>
              </w:rPr>
            </w:pPr>
            <w:r>
              <w:rPr>
                <w:b/>
              </w:rPr>
              <w:t>Stručná anotace předmětu</w:t>
            </w:r>
          </w:p>
        </w:tc>
        <w:tc>
          <w:tcPr>
            <w:tcW w:w="6769" w:type="dxa"/>
            <w:gridSpan w:val="7"/>
            <w:tcBorders>
              <w:bottom w:val="nil"/>
            </w:tcBorders>
          </w:tcPr>
          <w:p w:rsidR="007F0D23" w:rsidRDefault="007F0D23" w:rsidP="00527D68">
            <w:pPr>
              <w:jc w:val="both"/>
            </w:pPr>
          </w:p>
        </w:tc>
      </w:tr>
      <w:tr w:rsidR="007F0D23" w:rsidTr="00C26DAD">
        <w:trPr>
          <w:trHeight w:val="4570"/>
        </w:trPr>
        <w:tc>
          <w:tcPr>
            <w:tcW w:w="9855" w:type="dxa"/>
            <w:gridSpan w:val="8"/>
            <w:tcBorders>
              <w:top w:val="nil"/>
              <w:bottom w:val="single" w:sz="12" w:space="0" w:color="auto"/>
            </w:tcBorders>
          </w:tcPr>
          <w:p w:rsidR="007F0D23" w:rsidRPr="00EE2E11" w:rsidRDefault="007F0D23" w:rsidP="00527D68">
            <w:pPr>
              <w:jc w:val="both"/>
              <w:rPr>
                <w:b/>
              </w:rPr>
            </w:pPr>
            <w:r w:rsidRPr="00EE2E11">
              <w:rPr>
                <w:b/>
              </w:rPr>
              <w:t>Cíl předmětu</w:t>
            </w:r>
          </w:p>
          <w:p w:rsidR="007F0D23" w:rsidRPr="00B9639C" w:rsidRDefault="007F0D23" w:rsidP="00527D68">
            <w:pPr>
              <w:jc w:val="both"/>
              <w:rPr>
                <w:b/>
              </w:rPr>
            </w:pPr>
            <w:r w:rsidRPr="00B9639C">
              <w:t>Cílem předmětu je zprostředkovat studentům možnost seznámit se s praktickou strán</w:t>
            </w:r>
            <w:r>
              <w:t>kou sociálně pedagogické práce ve státních, nevládních a neziskových organizacích, církevních organizací a dalších organizacích, kde mohou naleznout svá uplatnění</w:t>
            </w:r>
            <w:r w:rsidRPr="00B9639C">
              <w:t>. Studenti prostřednictvím zážitkových seminářů a návštěv řady organizací, zařízení, expozicí či muzeí získávají konkrétnější a hlubší přehled o dané problematice.</w:t>
            </w:r>
          </w:p>
          <w:p w:rsidR="007F0D23" w:rsidRPr="00EE2E11" w:rsidRDefault="007F0D23" w:rsidP="00527D68">
            <w:pPr>
              <w:jc w:val="both"/>
            </w:pPr>
            <w:r w:rsidRPr="00EE2E11">
              <w:rPr>
                <w:b/>
              </w:rPr>
              <w:t>Obsah předmětu</w:t>
            </w:r>
          </w:p>
          <w:p w:rsidR="007F0D23" w:rsidRDefault="007F0D23" w:rsidP="00527D68">
            <w:pPr>
              <w:jc w:val="both"/>
            </w:pPr>
            <w:r>
              <w:t>Oblast školství (školy, školská zařízení pro výkon ústavní a ochranné výchovy, zařízení preventivně výchovné péče, zařízení zájmového vzdělávání).</w:t>
            </w:r>
          </w:p>
          <w:p w:rsidR="007F0D23" w:rsidRDefault="007F0D23" w:rsidP="00527D68">
            <w:pPr>
              <w:jc w:val="both"/>
            </w:pPr>
            <w:r>
              <w:t>Oblast peniterciární a postpeniterciární péče (věznice, věznice pro mladistvé, věznice pro matky s dětmi, státní instituce postpeniterciární péče).</w:t>
            </w:r>
          </w:p>
          <w:p w:rsidR="007F0D23" w:rsidRDefault="007F0D23" w:rsidP="00527D68">
            <w:pPr>
              <w:jc w:val="both"/>
            </w:pPr>
            <w:r>
              <w:t>Sociální oblast (zařízení poskytující sociální služby, oblast státní správy a samosprávy).</w:t>
            </w:r>
          </w:p>
          <w:p w:rsidR="007F0D23" w:rsidRDefault="007F0D23" w:rsidP="00527D68">
            <w:pPr>
              <w:jc w:val="both"/>
            </w:pPr>
            <w:r>
              <w:t>Oblast migrační a azylová (azylová zařízení).</w:t>
            </w:r>
          </w:p>
          <w:p w:rsidR="007F0D23" w:rsidRDefault="007F0D23" w:rsidP="00527D68">
            <w:pPr>
              <w:jc w:val="both"/>
            </w:pPr>
            <w:r>
              <w:t>Církevní organizace.</w:t>
            </w:r>
          </w:p>
          <w:p w:rsidR="007F0D23" w:rsidRDefault="007F0D23" w:rsidP="00527D68">
            <w:pPr>
              <w:jc w:val="both"/>
            </w:pPr>
            <w:r w:rsidRPr="00B9639C">
              <w:t>Zážitkové semináře (arteterapie, muzikoterapie)</w:t>
            </w:r>
            <w:r>
              <w:t>.</w:t>
            </w:r>
          </w:p>
          <w:p w:rsidR="007F0D23" w:rsidRPr="00B9639C" w:rsidRDefault="007F0D23" w:rsidP="00527D68">
            <w:pPr>
              <w:jc w:val="both"/>
            </w:pPr>
            <w:r w:rsidRPr="00B9639C">
              <w:t>Výstavy, muzea, expozice (Muzeum romské kultury)</w:t>
            </w:r>
            <w:r>
              <w:t>.</w:t>
            </w:r>
          </w:p>
          <w:p w:rsidR="007F0D23" w:rsidRPr="00EE2E11" w:rsidRDefault="007F0D23" w:rsidP="00527D68">
            <w:pPr>
              <w:jc w:val="both"/>
              <w:rPr>
                <w:b/>
              </w:rPr>
            </w:pPr>
            <w:r w:rsidRPr="00EE2E11">
              <w:rPr>
                <w:b/>
              </w:rPr>
              <w:t>Výstupní kompetence</w:t>
            </w:r>
          </w:p>
          <w:p w:rsidR="007F0D23" w:rsidRDefault="007F0D23" w:rsidP="00527D68">
            <w:pPr>
              <w:jc w:val="both"/>
            </w:pPr>
            <w:r>
              <w:t>Student dokáže charakterizovat jednotlivé oblasti sociálně pedagogického působení. Zná možnosti uplatnění v jednotlivých organizacích a zařízeních a dokáže v nich aplikovat vhodné sociálně pedagogické postupy a metody. Student dokáže provést zpětnou vazbu a argumentaci svých názorů ve vztahu k jeho postoji k sociálně pedagogické činnosti v navštívených organizacích.</w:t>
            </w:r>
          </w:p>
        </w:tc>
      </w:tr>
      <w:tr w:rsidR="007F0D23" w:rsidTr="00527D68">
        <w:trPr>
          <w:trHeight w:val="265"/>
        </w:trPr>
        <w:tc>
          <w:tcPr>
            <w:tcW w:w="3653" w:type="dxa"/>
            <w:gridSpan w:val="2"/>
            <w:tcBorders>
              <w:top w:val="nil"/>
            </w:tcBorders>
            <w:shd w:val="clear" w:color="auto" w:fill="F7CAAC"/>
          </w:tcPr>
          <w:p w:rsidR="007F0D23" w:rsidRDefault="007F0D23" w:rsidP="00527D68">
            <w:pPr>
              <w:jc w:val="both"/>
            </w:pPr>
            <w:r>
              <w:rPr>
                <w:b/>
              </w:rPr>
              <w:t>Studijní literatura a studijní pomůcky</w:t>
            </w:r>
          </w:p>
        </w:tc>
        <w:tc>
          <w:tcPr>
            <w:tcW w:w="6202" w:type="dxa"/>
            <w:gridSpan w:val="6"/>
            <w:tcBorders>
              <w:top w:val="nil"/>
              <w:bottom w:val="nil"/>
            </w:tcBorders>
          </w:tcPr>
          <w:p w:rsidR="007F0D23" w:rsidRDefault="007F0D23" w:rsidP="00527D68">
            <w:pPr>
              <w:jc w:val="both"/>
            </w:pPr>
          </w:p>
        </w:tc>
      </w:tr>
      <w:tr w:rsidR="007F0D23" w:rsidTr="00527D68">
        <w:trPr>
          <w:trHeight w:val="558"/>
        </w:trPr>
        <w:tc>
          <w:tcPr>
            <w:tcW w:w="9855" w:type="dxa"/>
            <w:gridSpan w:val="8"/>
            <w:tcBorders>
              <w:top w:val="nil"/>
            </w:tcBorders>
          </w:tcPr>
          <w:p w:rsidR="00C26DAD" w:rsidRPr="00C26DAD" w:rsidRDefault="00C26DAD" w:rsidP="00C26DAD">
            <w:pPr>
              <w:jc w:val="both"/>
              <w:rPr>
                <w:b/>
                <w:szCs w:val="19"/>
              </w:rPr>
            </w:pPr>
            <w:r w:rsidRPr="00C26DAD">
              <w:rPr>
                <w:b/>
                <w:szCs w:val="19"/>
              </w:rPr>
              <w:t>Povinná literatura</w:t>
            </w:r>
          </w:p>
          <w:p w:rsidR="00C26DAD" w:rsidRPr="00C26DAD" w:rsidRDefault="00C26DAD" w:rsidP="00C26DAD">
            <w:pPr>
              <w:jc w:val="both"/>
              <w:rPr>
                <w:szCs w:val="19"/>
              </w:rPr>
            </w:pPr>
            <w:r w:rsidRPr="00C26DAD">
              <w:rPr>
                <w:szCs w:val="19"/>
              </w:rPr>
              <w:t xml:space="preserve">Sobková, P., Öbrink Hobzová, M., Pospíšilová H. </w:t>
            </w:r>
            <w:r w:rsidRPr="00C26DAD">
              <w:rPr>
                <w:i/>
                <w:szCs w:val="19"/>
              </w:rPr>
              <w:t>Sociální pedagogika a její metody</w:t>
            </w:r>
            <w:r w:rsidRPr="00C26DAD">
              <w:rPr>
                <w:szCs w:val="19"/>
              </w:rPr>
              <w:t xml:space="preserve">. Olomouc: Univerzita Palackého </w:t>
            </w:r>
            <w:r w:rsidR="007155EB">
              <w:rPr>
                <w:szCs w:val="19"/>
              </w:rPr>
              <w:br/>
            </w:r>
            <w:r w:rsidRPr="00C26DAD">
              <w:rPr>
                <w:szCs w:val="19"/>
              </w:rPr>
              <w:t>v Olomouci, 2015.</w:t>
            </w:r>
          </w:p>
          <w:p w:rsidR="00C26DAD" w:rsidRPr="00C26DAD" w:rsidRDefault="00C26DAD" w:rsidP="00C26DAD">
            <w:pPr>
              <w:jc w:val="both"/>
              <w:rPr>
                <w:szCs w:val="19"/>
              </w:rPr>
            </w:pPr>
            <w:r w:rsidRPr="00C26DAD">
              <w:rPr>
                <w:szCs w:val="19"/>
              </w:rPr>
              <w:t xml:space="preserve">Čámský, P., Sembdner, J., Krutilová, D. </w:t>
            </w:r>
            <w:r w:rsidRPr="00C26DAD">
              <w:rPr>
                <w:i/>
                <w:szCs w:val="19"/>
              </w:rPr>
              <w:t>Sociální služby v ČR v teorii a praxi</w:t>
            </w:r>
            <w:r w:rsidRPr="00C26DAD">
              <w:rPr>
                <w:szCs w:val="19"/>
              </w:rPr>
              <w:t>. Praha: Portál, 2011.</w:t>
            </w:r>
          </w:p>
          <w:p w:rsidR="00C26DAD" w:rsidRPr="00C26DAD" w:rsidRDefault="00C26DAD" w:rsidP="00C26DAD">
            <w:pPr>
              <w:jc w:val="both"/>
              <w:rPr>
                <w:szCs w:val="19"/>
              </w:rPr>
            </w:pPr>
            <w:r w:rsidRPr="00C26DAD">
              <w:rPr>
                <w:szCs w:val="19"/>
              </w:rPr>
              <w:t xml:space="preserve">Michalík, J. </w:t>
            </w:r>
            <w:r w:rsidRPr="00C26DAD">
              <w:rPr>
                <w:i/>
                <w:szCs w:val="19"/>
              </w:rPr>
              <w:t>Poradenství uživatelům sociálních služeb</w:t>
            </w:r>
            <w:r w:rsidRPr="00C26DAD">
              <w:rPr>
                <w:szCs w:val="19"/>
              </w:rPr>
              <w:t>. Olomouc: Výzkumné centrum integrace zdravotně postižených - sekce vzdělávání, 2008.</w:t>
            </w:r>
          </w:p>
          <w:p w:rsidR="00C26DAD" w:rsidRPr="00C26DAD" w:rsidRDefault="00C26DAD" w:rsidP="00C26DAD">
            <w:pPr>
              <w:jc w:val="both"/>
              <w:rPr>
                <w:szCs w:val="19"/>
              </w:rPr>
            </w:pPr>
            <w:r w:rsidRPr="00C26DAD">
              <w:rPr>
                <w:szCs w:val="19"/>
              </w:rPr>
              <w:t xml:space="preserve">Janský, P. </w:t>
            </w:r>
            <w:r w:rsidRPr="00C26DAD">
              <w:rPr>
                <w:i/>
                <w:szCs w:val="19"/>
              </w:rPr>
              <w:t xml:space="preserve">Dítě s problémovým chováním a náhradní výchovná péče ve školských zařízeních pro výkon ústavní </w:t>
            </w:r>
            <w:r w:rsidR="007155EB">
              <w:rPr>
                <w:i/>
                <w:szCs w:val="19"/>
              </w:rPr>
              <w:br/>
            </w:r>
            <w:r w:rsidRPr="00C26DAD">
              <w:rPr>
                <w:i/>
                <w:szCs w:val="19"/>
              </w:rPr>
              <w:t>a ochranné výchovy</w:t>
            </w:r>
            <w:r w:rsidRPr="00C26DAD">
              <w:rPr>
                <w:szCs w:val="19"/>
              </w:rPr>
              <w:t>. Hradec Králové: Gaudeamus, 2014.</w:t>
            </w:r>
          </w:p>
          <w:p w:rsidR="00C26DAD" w:rsidRPr="00C26DAD" w:rsidRDefault="00C26DAD" w:rsidP="00C26DAD">
            <w:pPr>
              <w:jc w:val="both"/>
              <w:rPr>
                <w:b/>
                <w:sz w:val="22"/>
              </w:rPr>
            </w:pPr>
            <w:r w:rsidRPr="00C26DAD">
              <w:rPr>
                <w:szCs w:val="19"/>
              </w:rPr>
              <w:t xml:space="preserve">Kraus, B. </w:t>
            </w:r>
            <w:r w:rsidRPr="00C26DAD">
              <w:rPr>
                <w:i/>
                <w:szCs w:val="19"/>
              </w:rPr>
              <w:t>Základy sociální pedagogiky</w:t>
            </w:r>
            <w:r w:rsidRPr="00C26DAD">
              <w:rPr>
                <w:szCs w:val="19"/>
              </w:rPr>
              <w:t xml:space="preserve">. Praha: Portál, 2014. </w:t>
            </w:r>
          </w:p>
          <w:p w:rsidR="00C26DAD" w:rsidRPr="00C26DAD" w:rsidRDefault="00C26DAD" w:rsidP="00C26DAD">
            <w:pPr>
              <w:jc w:val="both"/>
              <w:rPr>
                <w:b/>
                <w:szCs w:val="19"/>
              </w:rPr>
            </w:pPr>
            <w:r w:rsidRPr="00C26DAD">
              <w:rPr>
                <w:b/>
                <w:szCs w:val="19"/>
              </w:rPr>
              <w:t>Doporučená literatura</w:t>
            </w:r>
          </w:p>
          <w:p w:rsidR="00C26DAD" w:rsidRPr="00C26DAD" w:rsidRDefault="00C26DAD" w:rsidP="00C26DAD">
            <w:pPr>
              <w:rPr>
                <w:szCs w:val="19"/>
              </w:rPr>
            </w:pPr>
            <w:r w:rsidRPr="00C26DAD">
              <w:rPr>
                <w:szCs w:val="19"/>
              </w:rPr>
              <w:t xml:space="preserve">Černíková, V. et al. </w:t>
            </w:r>
            <w:r w:rsidRPr="00C26DAD">
              <w:rPr>
                <w:i/>
                <w:szCs w:val="19"/>
              </w:rPr>
              <w:t>Sociální ochrana: terciární prevence, její možnosti a limity</w:t>
            </w:r>
            <w:r w:rsidRPr="00C26DAD">
              <w:rPr>
                <w:szCs w:val="19"/>
              </w:rPr>
              <w:t>. Plzeň: Aleš Čeněk, 2008.</w:t>
            </w:r>
          </w:p>
          <w:p w:rsidR="00C26DAD" w:rsidRPr="00C26DAD" w:rsidRDefault="00C26DAD" w:rsidP="00C26DAD">
            <w:pPr>
              <w:rPr>
                <w:szCs w:val="19"/>
              </w:rPr>
            </w:pPr>
            <w:r w:rsidRPr="00C26DAD">
              <w:rPr>
                <w:szCs w:val="19"/>
              </w:rPr>
              <w:t xml:space="preserve">Vágnerová, M. </w:t>
            </w:r>
            <w:r w:rsidRPr="00C26DAD">
              <w:rPr>
                <w:i/>
                <w:szCs w:val="19"/>
              </w:rPr>
              <w:t>Psychopatologie pro pomáhající profese</w:t>
            </w:r>
            <w:r w:rsidRPr="00C26DAD">
              <w:rPr>
                <w:szCs w:val="19"/>
              </w:rPr>
              <w:t>. 3. vyd. Praha: Portál, 2004.</w:t>
            </w:r>
          </w:p>
          <w:p w:rsidR="00C26DAD" w:rsidRPr="00C26DAD" w:rsidRDefault="00C26DAD" w:rsidP="00C26DAD">
            <w:pPr>
              <w:rPr>
                <w:szCs w:val="19"/>
              </w:rPr>
            </w:pPr>
            <w:r w:rsidRPr="00C26DAD">
              <w:rPr>
                <w:szCs w:val="19"/>
              </w:rPr>
              <w:t>Zákon 108/2006 Sb. o sociálních službách.</w:t>
            </w:r>
          </w:p>
          <w:p w:rsidR="007F0D23" w:rsidRPr="00C26DAD" w:rsidRDefault="00C26DAD" w:rsidP="00527D68">
            <w:pPr>
              <w:rPr>
                <w:sz w:val="19"/>
                <w:szCs w:val="19"/>
              </w:rPr>
            </w:pPr>
            <w:r w:rsidRPr="00C26DAD">
              <w:rPr>
                <w:szCs w:val="19"/>
              </w:rPr>
              <w:t xml:space="preserve">Zákon 109/2002 Sb. </w:t>
            </w:r>
            <w:r w:rsidRPr="00C26DAD">
              <w:rPr>
                <w:bCs/>
                <w:kern w:val="36"/>
                <w:szCs w:val="19"/>
              </w:rPr>
              <w:t>o výkonu ústavní výchovy nebo ochranné výchovy ve školských zařízeních a o preventivně výchovné péči ve školských zařízeních.</w:t>
            </w:r>
          </w:p>
        </w:tc>
      </w:tr>
    </w:tbl>
    <w:p w:rsidR="007F0D23" w:rsidRDefault="007F0D23" w:rsidP="007F0D23"/>
    <w:p w:rsidR="007F0D23" w:rsidRDefault="007F0D23" w:rsidP="007F0D23"/>
    <w:p w:rsidR="007F0D23" w:rsidRDefault="007F0D23" w:rsidP="007F0D23"/>
    <w:p w:rsidR="009124A4" w:rsidRDefault="007F0D23">
      <w:pPr>
        <w:spacing w:after="200" w:line="276" w:lineRule="auto"/>
      </w:pPr>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24A4" w:rsidTr="00FA681F">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9124A4" w:rsidRDefault="009124A4" w:rsidP="00FA681F">
            <w:pPr>
              <w:spacing w:line="276" w:lineRule="auto"/>
              <w:jc w:val="both"/>
              <w:rPr>
                <w:b/>
                <w:sz w:val="28"/>
                <w:lang w:eastAsia="en-US"/>
              </w:rPr>
            </w:pPr>
            <w:r>
              <w:lastRenderedPageBreak/>
              <w:br w:type="page"/>
            </w:r>
            <w:r>
              <w:rPr>
                <w:b/>
                <w:sz w:val="28"/>
                <w:lang w:eastAsia="en-US"/>
              </w:rPr>
              <w:t>B-III – Charakteristika studijního předmětu</w:t>
            </w:r>
          </w:p>
        </w:tc>
      </w:tr>
      <w:tr w:rsidR="009124A4" w:rsidTr="00FA681F">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Poradenský vztah</w:t>
            </w: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2./ZS</w:t>
            </w: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0p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4</w:t>
            </w: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9124A4" w:rsidRDefault="007C383A" w:rsidP="00FA681F">
            <w:pPr>
              <w:spacing w:line="276" w:lineRule="auto"/>
              <w:jc w:val="both"/>
              <w:rPr>
                <w:lang w:eastAsia="en-US"/>
              </w:rPr>
            </w:pPr>
            <w:ins w:id="234" w:author="Zuzana Hrnčiříková" w:date="2018-05-26T16:29:00Z">
              <w:r>
                <w:rPr>
                  <w:lang w:eastAsia="en-US"/>
                </w:rPr>
                <w:t>Prerekvizita: Sociální komunikace</w:t>
              </w:r>
            </w:ins>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seminář</w:t>
            </w: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9124A4" w:rsidRPr="00E16726" w:rsidRDefault="009124A4" w:rsidP="00FA681F">
            <w:pPr>
              <w:jc w:val="both"/>
              <w:rPr>
                <w:sz w:val="18"/>
                <w:szCs w:val="18"/>
                <w:lang w:eastAsia="en-US"/>
              </w:rPr>
            </w:pPr>
            <w:r w:rsidRPr="0011730A">
              <w:rPr>
                <w:szCs w:val="18"/>
                <w:lang w:eastAsia="en-US"/>
              </w:rPr>
              <w:t>Portfolio splněných úkolů zadávaných v průběhu seminářů. Klasifikace na základě praktického předvedení poradenského rozhovoru s využitím všech teoretických znalostí a zdůvodněním jejich využití v jednotlivých úsecích poradenského rozhovoru.</w:t>
            </w:r>
          </w:p>
        </w:tc>
      </w:tr>
      <w:tr w:rsidR="009124A4" w:rsidTr="00FA681F">
        <w:trPr>
          <w:trHeight w:val="250"/>
        </w:trPr>
        <w:tc>
          <w:tcPr>
            <w:tcW w:w="9855" w:type="dxa"/>
            <w:gridSpan w:val="8"/>
            <w:tcBorders>
              <w:top w:val="nil"/>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p>
        </w:tc>
      </w:tr>
      <w:tr w:rsidR="009124A4" w:rsidTr="00FA681F">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PhDr. Zuzana Hrnčiříková, Ph.D.</w:t>
            </w:r>
          </w:p>
        </w:tc>
      </w:tr>
      <w:tr w:rsidR="009124A4" w:rsidTr="00FA681F">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9124A4" w:rsidRDefault="009124A4" w:rsidP="00FA681F">
            <w:pPr>
              <w:spacing w:line="276" w:lineRule="auto"/>
              <w:jc w:val="both"/>
              <w:rPr>
                <w:lang w:eastAsia="en-US"/>
              </w:rPr>
            </w:pPr>
          </w:p>
        </w:tc>
      </w:tr>
      <w:tr w:rsidR="009124A4" w:rsidTr="00FA681F">
        <w:trPr>
          <w:trHeight w:val="324"/>
        </w:trPr>
        <w:tc>
          <w:tcPr>
            <w:tcW w:w="9855" w:type="dxa"/>
            <w:gridSpan w:val="8"/>
            <w:tcBorders>
              <w:top w:val="nil"/>
              <w:left w:val="single" w:sz="4" w:space="0" w:color="auto"/>
              <w:bottom w:val="single" w:sz="4" w:space="0" w:color="auto"/>
              <w:right w:val="single" w:sz="4" w:space="0" w:color="auto"/>
            </w:tcBorders>
          </w:tcPr>
          <w:p w:rsidR="009124A4" w:rsidRDefault="009124A4" w:rsidP="00FA681F">
            <w:pPr>
              <w:spacing w:line="276" w:lineRule="auto"/>
              <w:jc w:val="both"/>
              <w:rPr>
                <w:lang w:eastAsia="en-US"/>
              </w:rPr>
            </w:pPr>
            <w:r>
              <w:rPr>
                <w:lang w:eastAsia="en-US"/>
              </w:rPr>
              <w:t>PhDr. Zuzana Hrnčiříková, Ph.D.</w:t>
            </w:r>
          </w:p>
        </w:tc>
      </w:tr>
      <w:tr w:rsidR="009124A4" w:rsidTr="00FA681F">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9124A4" w:rsidRDefault="009124A4" w:rsidP="00FA681F">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9124A4" w:rsidRDefault="009124A4" w:rsidP="00FA681F">
            <w:pPr>
              <w:spacing w:line="276" w:lineRule="auto"/>
              <w:jc w:val="both"/>
              <w:rPr>
                <w:lang w:eastAsia="en-US"/>
              </w:rPr>
            </w:pPr>
          </w:p>
        </w:tc>
      </w:tr>
      <w:tr w:rsidR="009124A4" w:rsidTr="00FA681F">
        <w:trPr>
          <w:trHeight w:val="3938"/>
        </w:trPr>
        <w:tc>
          <w:tcPr>
            <w:tcW w:w="9855" w:type="dxa"/>
            <w:gridSpan w:val="8"/>
            <w:tcBorders>
              <w:top w:val="nil"/>
              <w:left w:val="single" w:sz="4" w:space="0" w:color="auto"/>
              <w:bottom w:val="single" w:sz="12" w:space="0" w:color="auto"/>
              <w:right w:val="single" w:sz="4" w:space="0" w:color="auto"/>
            </w:tcBorders>
          </w:tcPr>
          <w:p w:rsidR="009124A4" w:rsidRPr="0011730A" w:rsidRDefault="009124A4" w:rsidP="00FA681F">
            <w:pPr>
              <w:jc w:val="both"/>
              <w:rPr>
                <w:b/>
                <w:szCs w:val="19"/>
                <w:lang w:eastAsia="en-US"/>
              </w:rPr>
            </w:pPr>
            <w:r w:rsidRPr="0011730A">
              <w:rPr>
                <w:b/>
                <w:szCs w:val="19"/>
                <w:lang w:eastAsia="en-US"/>
              </w:rPr>
              <w:t>Cíl předmětu</w:t>
            </w:r>
          </w:p>
          <w:p w:rsidR="009124A4" w:rsidRPr="0011730A" w:rsidRDefault="009124A4" w:rsidP="00FA681F">
            <w:pPr>
              <w:jc w:val="both"/>
              <w:rPr>
                <w:szCs w:val="19"/>
                <w:lang w:eastAsia="en-US"/>
              </w:rPr>
            </w:pPr>
            <w:r w:rsidRPr="0011730A">
              <w:rPr>
                <w:szCs w:val="19"/>
                <w:lang w:eastAsia="en-US"/>
              </w:rPr>
              <w:t xml:space="preserve">Cílem předmětu je poskytnout základní informace o nárocích na poradenskou práci. V rámci seminářů jsou studenti seznámeni s vybranými poradenskými teoriím a jejich využití v přímé práci s klientem. Dále je věnována pozornost </w:t>
            </w:r>
            <w:r>
              <w:rPr>
                <w:szCs w:val="19"/>
                <w:lang w:eastAsia="en-US"/>
              </w:rPr>
              <w:br/>
            </w:r>
            <w:r w:rsidRPr="0011730A">
              <w:rPr>
                <w:szCs w:val="19"/>
                <w:lang w:eastAsia="en-US"/>
              </w:rPr>
              <w:t>a požadavkům na osobnost i práci poradce v kontextu vybraných oblastí poradenských služeb.</w:t>
            </w:r>
          </w:p>
          <w:p w:rsidR="009124A4" w:rsidRPr="0011730A" w:rsidRDefault="009124A4" w:rsidP="00FA681F">
            <w:pPr>
              <w:jc w:val="both"/>
              <w:rPr>
                <w:b/>
                <w:szCs w:val="19"/>
                <w:lang w:eastAsia="en-US"/>
              </w:rPr>
            </w:pPr>
            <w:r w:rsidRPr="0011730A">
              <w:rPr>
                <w:b/>
                <w:szCs w:val="19"/>
                <w:lang w:eastAsia="en-US"/>
              </w:rPr>
              <w:t>Obsah předmětu</w:t>
            </w:r>
          </w:p>
          <w:p w:rsidR="009124A4" w:rsidRPr="0011730A" w:rsidRDefault="009124A4" w:rsidP="00FA681F">
            <w:pPr>
              <w:jc w:val="both"/>
              <w:rPr>
                <w:szCs w:val="19"/>
                <w:lang w:eastAsia="en-US"/>
              </w:rPr>
            </w:pPr>
            <w:r w:rsidRPr="0011730A">
              <w:rPr>
                <w:szCs w:val="19"/>
                <w:lang w:eastAsia="en-US"/>
              </w:rPr>
              <w:t>Charakteristika poradenství. Druhy poradenství (sociální, psychologické, pedagogické/výchovné, adiktologické a další).</w:t>
            </w:r>
          </w:p>
          <w:p w:rsidR="009124A4" w:rsidRPr="0011730A" w:rsidRDefault="009124A4" w:rsidP="00FA681F">
            <w:pPr>
              <w:jc w:val="both"/>
              <w:rPr>
                <w:szCs w:val="19"/>
                <w:lang w:eastAsia="en-US"/>
              </w:rPr>
            </w:pPr>
            <w:r w:rsidRPr="0011730A">
              <w:rPr>
                <w:szCs w:val="19"/>
                <w:lang w:eastAsia="en-US"/>
              </w:rPr>
              <w:t>Poradenské teorie a školy, jejich klasifikace a základní charakteristika.</w:t>
            </w:r>
          </w:p>
          <w:p w:rsidR="009124A4" w:rsidRPr="0011730A" w:rsidRDefault="009124A4" w:rsidP="00FA681F">
            <w:pPr>
              <w:jc w:val="both"/>
              <w:rPr>
                <w:szCs w:val="19"/>
                <w:lang w:eastAsia="en-US"/>
              </w:rPr>
            </w:pPr>
            <w:r w:rsidRPr="0011730A">
              <w:rPr>
                <w:szCs w:val="19"/>
                <w:lang w:eastAsia="en-US"/>
              </w:rPr>
              <w:t xml:space="preserve">Institucionální systém poradenských služeb v ČR a charakteristika jednotlivých oblastí poradenských služeb </w:t>
            </w:r>
            <w:r>
              <w:rPr>
                <w:szCs w:val="19"/>
                <w:lang w:eastAsia="en-US"/>
              </w:rPr>
              <w:br/>
            </w:r>
            <w:r w:rsidRPr="0011730A">
              <w:rPr>
                <w:szCs w:val="19"/>
                <w:lang w:eastAsia="en-US"/>
              </w:rPr>
              <w:t xml:space="preserve">v pomáhajících profesích. </w:t>
            </w:r>
          </w:p>
          <w:p w:rsidR="009124A4" w:rsidRPr="0011730A" w:rsidRDefault="009124A4" w:rsidP="00FA681F">
            <w:pPr>
              <w:jc w:val="both"/>
              <w:rPr>
                <w:szCs w:val="19"/>
                <w:lang w:eastAsia="en-US"/>
              </w:rPr>
            </w:pPr>
            <w:r w:rsidRPr="0011730A">
              <w:rPr>
                <w:szCs w:val="19"/>
                <w:lang w:eastAsia="en-US"/>
              </w:rPr>
              <w:t>Poradenský proces. Vztah poradce a klienta v poradenském procesu. Etika poradenské práce.</w:t>
            </w:r>
          </w:p>
          <w:p w:rsidR="009124A4" w:rsidRPr="0011730A" w:rsidRDefault="009124A4" w:rsidP="00FA681F">
            <w:pPr>
              <w:jc w:val="both"/>
              <w:rPr>
                <w:szCs w:val="19"/>
                <w:lang w:eastAsia="en-US"/>
              </w:rPr>
            </w:pPr>
            <w:r w:rsidRPr="0011730A">
              <w:rPr>
                <w:szCs w:val="19"/>
                <w:lang w:eastAsia="en-US"/>
              </w:rPr>
              <w:t>Metody poradenské práce (např. diagnostické, anamnestické, screeningové metody, metody poradenské intervence – rozhovor, nácvikové a tréninkové metody, vyprávění příběhu).</w:t>
            </w:r>
          </w:p>
          <w:p w:rsidR="009124A4" w:rsidRPr="0011730A" w:rsidRDefault="009124A4" w:rsidP="00FA681F">
            <w:pPr>
              <w:jc w:val="both"/>
              <w:rPr>
                <w:szCs w:val="19"/>
                <w:lang w:eastAsia="en-US"/>
              </w:rPr>
            </w:pPr>
            <w:r w:rsidRPr="0011730A">
              <w:rPr>
                <w:szCs w:val="19"/>
                <w:lang w:eastAsia="en-US"/>
              </w:rPr>
              <w:t>Formy poradenské práce. Individuální a skupinové poradenství. Distanční poradenství (telefonické, internetové poradenství apod.).</w:t>
            </w:r>
          </w:p>
          <w:p w:rsidR="009124A4" w:rsidRPr="0011730A" w:rsidRDefault="009124A4" w:rsidP="00FA681F">
            <w:pPr>
              <w:jc w:val="both"/>
              <w:rPr>
                <w:szCs w:val="19"/>
                <w:lang w:eastAsia="en-US"/>
              </w:rPr>
            </w:pPr>
            <w:r w:rsidRPr="0011730A">
              <w:rPr>
                <w:szCs w:val="19"/>
                <w:lang w:eastAsia="en-US"/>
              </w:rPr>
              <w:t>Komunikace v poradenském procesu. Poradenský rozhovor a techniky vedení rozhovoru.</w:t>
            </w:r>
          </w:p>
          <w:p w:rsidR="009124A4" w:rsidRPr="0011730A" w:rsidRDefault="009124A4" w:rsidP="00FA681F">
            <w:pPr>
              <w:jc w:val="both"/>
              <w:rPr>
                <w:b/>
                <w:szCs w:val="19"/>
                <w:lang w:eastAsia="en-US"/>
              </w:rPr>
            </w:pPr>
            <w:r w:rsidRPr="0011730A">
              <w:rPr>
                <w:b/>
                <w:szCs w:val="19"/>
                <w:lang w:eastAsia="en-US"/>
              </w:rPr>
              <w:t>Výstupní kompetence</w:t>
            </w:r>
          </w:p>
          <w:p w:rsidR="009124A4" w:rsidRPr="00E16726" w:rsidRDefault="009124A4" w:rsidP="00FA681F">
            <w:pPr>
              <w:jc w:val="both"/>
              <w:rPr>
                <w:lang w:eastAsia="en-US"/>
              </w:rPr>
            </w:pPr>
            <w:r w:rsidRPr="0011730A">
              <w:rPr>
                <w:szCs w:val="19"/>
                <w:lang w:eastAsia="en-US"/>
              </w:rPr>
              <w:t>Studenti disponují vědomostmi o základních poradenských přístupech, procesuálních náležitostech vedení poradenského procesu, znají jakým způsobem a za jakých podmínek vést rozhovor s klientem. Studenti se orientují v poradenské praxi a s ohledem na vybrané teorie umí formulovat nároky na poradenskou práci včetně zásad vedení poradenského procesu.</w:t>
            </w:r>
          </w:p>
        </w:tc>
      </w:tr>
      <w:tr w:rsidR="009124A4" w:rsidTr="00FA681F">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9124A4" w:rsidRPr="00E16726" w:rsidRDefault="009124A4" w:rsidP="00FA681F">
            <w:pPr>
              <w:spacing w:line="276" w:lineRule="auto"/>
              <w:jc w:val="both"/>
              <w:rPr>
                <w:lang w:eastAsia="en-US"/>
              </w:rPr>
            </w:pPr>
            <w:r w:rsidRPr="00E16726">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9124A4" w:rsidRDefault="009124A4" w:rsidP="00FA681F">
            <w:pPr>
              <w:spacing w:line="276" w:lineRule="auto"/>
              <w:jc w:val="both"/>
              <w:rPr>
                <w:lang w:eastAsia="en-US"/>
              </w:rPr>
            </w:pPr>
          </w:p>
        </w:tc>
      </w:tr>
      <w:tr w:rsidR="009124A4" w:rsidTr="00FA681F">
        <w:trPr>
          <w:trHeight w:val="558"/>
        </w:trPr>
        <w:tc>
          <w:tcPr>
            <w:tcW w:w="9855" w:type="dxa"/>
            <w:gridSpan w:val="8"/>
            <w:tcBorders>
              <w:top w:val="nil"/>
              <w:left w:val="single" w:sz="4" w:space="0" w:color="auto"/>
              <w:bottom w:val="single" w:sz="4" w:space="0" w:color="auto"/>
              <w:right w:val="single" w:sz="4" w:space="0" w:color="auto"/>
            </w:tcBorders>
          </w:tcPr>
          <w:p w:rsidR="009124A4" w:rsidRPr="0011730A" w:rsidRDefault="009124A4" w:rsidP="00FA681F">
            <w:pPr>
              <w:jc w:val="both"/>
              <w:rPr>
                <w:szCs w:val="19"/>
                <w:lang w:eastAsia="en-US"/>
              </w:rPr>
            </w:pPr>
            <w:r w:rsidRPr="0011730A">
              <w:rPr>
                <w:b/>
                <w:szCs w:val="19"/>
                <w:lang w:eastAsia="en-US"/>
              </w:rPr>
              <w:t>Povinná literatura</w:t>
            </w:r>
          </w:p>
          <w:p w:rsidR="009124A4" w:rsidRPr="0011730A" w:rsidRDefault="009124A4" w:rsidP="00FA681F">
            <w:pPr>
              <w:jc w:val="both"/>
              <w:rPr>
                <w:szCs w:val="19"/>
                <w:lang w:eastAsia="en-US"/>
              </w:rPr>
            </w:pPr>
            <w:r w:rsidRPr="0011730A">
              <w:rPr>
                <w:szCs w:val="19"/>
                <w:lang w:eastAsia="en-US"/>
              </w:rPr>
              <w:t xml:space="preserve">Bobek, M., Peniška, P. </w:t>
            </w:r>
            <w:r w:rsidRPr="0011730A">
              <w:rPr>
                <w:i/>
                <w:szCs w:val="19"/>
                <w:lang w:eastAsia="en-US"/>
              </w:rPr>
              <w:t>Práce s lidmi. Učebnice poradenství, koučování, terapie a socioterapie pro pomáhající profese</w:t>
            </w:r>
            <w:r w:rsidRPr="0011730A">
              <w:rPr>
                <w:szCs w:val="19"/>
                <w:lang w:eastAsia="en-US"/>
              </w:rPr>
              <w:t>. Brno: NC Publishing, 2008.</w:t>
            </w:r>
          </w:p>
          <w:p w:rsidR="009124A4" w:rsidRPr="0011730A" w:rsidRDefault="009124A4" w:rsidP="00FA681F">
            <w:pPr>
              <w:jc w:val="both"/>
              <w:rPr>
                <w:szCs w:val="19"/>
                <w:lang w:eastAsia="en-US"/>
              </w:rPr>
            </w:pPr>
            <w:r w:rsidRPr="0011730A">
              <w:rPr>
                <w:szCs w:val="19"/>
                <w:lang w:eastAsia="en-US"/>
              </w:rPr>
              <w:t xml:space="preserve">Hutyrová, M. </w:t>
            </w:r>
            <w:r w:rsidRPr="0011730A">
              <w:rPr>
                <w:i/>
                <w:szCs w:val="19"/>
                <w:lang w:eastAsia="en-US"/>
              </w:rPr>
              <w:t>Komunikacea vztah jako základ poradenské praxe</w:t>
            </w:r>
            <w:r w:rsidRPr="0011730A">
              <w:rPr>
                <w:szCs w:val="19"/>
                <w:lang w:eastAsia="en-US"/>
              </w:rPr>
              <w:t xml:space="preserve">. Olomouc: Vydavatelství Univerzity Palackého v Olomouci, 2013. </w:t>
            </w:r>
          </w:p>
          <w:p w:rsidR="009124A4" w:rsidRPr="0011730A" w:rsidRDefault="009124A4" w:rsidP="00FA681F">
            <w:pPr>
              <w:jc w:val="both"/>
              <w:rPr>
                <w:szCs w:val="19"/>
                <w:lang w:eastAsia="en-US"/>
              </w:rPr>
            </w:pPr>
            <w:r w:rsidRPr="0011730A">
              <w:rPr>
                <w:szCs w:val="19"/>
                <w:lang w:eastAsia="en-US"/>
              </w:rPr>
              <w:t xml:space="preserve">Chrenková, M. </w:t>
            </w:r>
            <w:r w:rsidRPr="0011730A">
              <w:rPr>
                <w:i/>
                <w:szCs w:val="19"/>
                <w:lang w:eastAsia="en-US"/>
              </w:rPr>
              <w:t>Komunikace s klientem</w:t>
            </w:r>
            <w:r w:rsidRPr="0011730A">
              <w:rPr>
                <w:szCs w:val="19"/>
                <w:lang w:eastAsia="en-US"/>
              </w:rPr>
              <w:t>. Ostrava: Lékařská fakulta Ostravské univerzity v Ostravě, 2013.</w:t>
            </w:r>
          </w:p>
          <w:p w:rsidR="009124A4" w:rsidRPr="0011730A" w:rsidRDefault="009124A4" w:rsidP="00FA681F">
            <w:pPr>
              <w:jc w:val="both"/>
              <w:rPr>
                <w:szCs w:val="19"/>
                <w:lang w:eastAsia="en-US"/>
              </w:rPr>
            </w:pPr>
            <w:r w:rsidRPr="0011730A">
              <w:rPr>
                <w:szCs w:val="19"/>
                <w:lang w:eastAsia="en-US"/>
              </w:rPr>
              <w:t xml:space="preserve">Procházka, R. </w:t>
            </w:r>
            <w:r w:rsidRPr="0011730A">
              <w:rPr>
                <w:i/>
                <w:szCs w:val="19"/>
                <w:lang w:eastAsia="en-US"/>
              </w:rPr>
              <w:t>Teorie a praxe poradenské psychologie</w:t>
            </w:r>
            <w:r w:rsidRPr="0011730A">
              <w:rPr>
                <w:szCs w:val="19"/>
                <w:lang w:eastAsia="en-US"/>
              </w:rPr>
              <w:t>.  Praha: Grada, 2014.</w:t>
            </w:r>
          </w:p>
          <w:p w:rsidR="009124A4" w:rsidRPr="0011730A" w:rsidRDefault="009124A4" w:rsidP="00FA681F">
            <w:pPr>
              <w:jc w:val="both"/>
              <w:rPr>
                <w:b/>
                <w:szCs w:val="19"/>
                <w:lang w:eastAsia="en-US"/>
              </w:rPr>
            </w:pPr>
            <w:r w:rsidRPr="0011730A">
              <w:rPr>
                <w:b/>
                <w:szCs w:val="19"/>
                <w:lang w:eastAsia="en-US"/>
              </w:rPr>
              <w:t>Doporučená literatura</w:t>
            </w:r>
          </w:p>
          <w:p w:rsidR="009124A4" w:rsidRPr="0011730A" w:rsidRDefault="009124A4" w:rsidP="00FA681F">
            <w:pPr>
              <w:jc w:val="both"/>
              <w:rPr>
                <w:szCs w:val="19"/>
                <w:lang w:eastAsia="en-US"/>
              </w:rPr>
            </w:pPr>
            <w:r w:rsidRPr="0011730A">
              <w:rPr>
                <w:szCs w:val="19"/>
                <w:lang w:eastAsia="en-US"/>
              </w:rPr>
              <w:t xml:space="preserve">Schneiderová, A. </w:t>
            </w:r>
            <w:r w:rsidRPr="0011730A">
              <w:rPr>
                <w:i/>
                <w:szCs w:val="19"/>
                <w:lang w:eastAsia="en-US"/>
              </w:rPr>
              <w:t>Základy poradenství</w:t>
            </w:r>
            <w:r w:rsidRPr="0011730A">
              <w:rPr>
                <w:szCs w:val="19"/>
                <w:lang w:eastAsia="en-US"/>
              </w:rPr>
              <w:t>. Ostrava: Filozofická fakulta Ostravské univerzity v Ostravě, 2009.</w:t>
            </w:r>
          </w:p>
          <w:p w:rsidR="009124A4" w:rsidRPr="0011730A" w:rsidRDefault="009124A4" w:rsidP="00FA681F">
            <w:pPr>
              <w:jc w:val="both"/>
              <w:rPr>
                <w:szCs w:val="19"/>
                <w:lang w:eastAsia="en-US"/>
              </w:rPr>
            </w:pPr>
            <w:r w:rsidRPr="0011730A">
              <w:rPr>
                <w:szCs w:val="19"/>
                <w:lang w:eastAsia="en-US"/>
              </w:rPr>
              <w:t xml:space="preserve">Slavík, M., Zounková, J. </w:t>
            </w:r>
            <w:r w:rsidRPr="0011730A">
              <w:rPr>
                <w:i/>
                <w:szCs w:val="19"/>
                <w:lang w:eastAsia="en-US"/>
              </w:rPr>
              <w:t>Poradenství</w:t>
            </w:r>
            <w:r w:rsidRPr="0011730A">
              <w:rPr>
                <w:szCs w:val="19"/>
                <w:lang w:eastAsia="en-US"/>
              </w:rPr>
              <w:t>. Praha: Česká zemědělská univerzita, 2014.</w:t>
            </w:r>
          </w:p>
          <w:p w:rsidR="009124A4" w:rsidRPr="0011730A" w:rsidRDefault="009124A4" w:rsidP="00FA681F">
            <w:pPr>
              <w:jc w:val="both"/>
              <w:rPr>
                <w:szCs w:val="19"/>
                <w:lang w:eastAsia="en-US"/>
              </w:rPr>
            </w:pPr>
            <w:r w:rsidRPr="0011730A">
              <w:rPr>
                <w:szCs w:val="19"/>
                <w:lang w:eastAsia="en-US"/>
              </w:rPr>
              <w:t xml:space="preserve">Úlehla, I. </w:t>
            </w:r>
            <w:r w:rsidRPr="0011730A">
              <w:rPr>
                <w:i/>
                <w:szCs w:val="19"/>
                <w:lang w:eastAsia="en-US"/>
              </w:rPr>
              <w:t xml:space="preserve">Umění pomáhat: učebnice metod sociální praxe. </w:t>
            </w:r>
            <w:r w:rsidRPr="0011730A">
              <w:rPr>
                <w:szCs w:val="19"/>
                <w:lang w:eastAsia="en-US"/>
              </w:rPr>
              <w:t xml:space="preserve"> Praha: Sociologické nakladatelství, 2005.</w:t>
            </w:r>
          </w:p>
        </w:tc>
      </w:tr>
    </w:tbl>
    <w:p w:rsidR="00137706" w:rsidRDefault="00137706"/>
    <w:p w:rsidR="00137706" w:rsidRDefault="00137706"/>
    <w:p w:rsidR="009124A4" w:rsidRDefault="009124A4"/>
    <w:p w:rsidR="009124A4" w:rsidRDefault="009124A4"/>
    <w:p w:rsidR="009124A4" w:rsidRDefault="009124A4"/>
    <w:p w:rsidR="00137706" w:rsidRDefault="00137706"/>
    <w:p w:rsidR="00137706" w:rsidRDefault="00137706"/>
    <w:p w:rsidR="00164CA5" w:rsidRPr="005505BB" w:rsidRDefault="00164CA5" w:rsidP="00164CA5">
      <w:pPr>
        <w:spacing w:after="160" w:line="259" w:lineRule="auto"/>
        <w:rPr>
          <w:b/>
          <w:sz w:val="22"/>
          <w:szCs w:val="22"/>
        </w:rPr>
      </w:pPr>
      <w:r w:rsidRPr="005505BB">
        <w:rPr>
          <w:b/>
          <w:sz w:val="22"/>
          <w:szCs w:val="22"/>
        </w:rPr>
        <w:t>Abecední seznam vyučujících</w:t>
      </w:r>
    </w:p>
    <w:p w:rsidR="00164CA5" w:rsidRPr="005505BB" w:rsidRDefault="00164CA5" w:rsidP="00164CA5">
      <w:pPr>
        <w:pStyle w:val="Odstavecseseznamem"/>
        <w:numPr>
          <w:ilvl w:val="0"/>
          <w:numId w:val="3"/>
        </w:numPr>
        <w:rPr>
          <w:sz w:val="22"/>
          <w:szCs w:val="22"/>
        </w:rPr>
      </w:pPr>
      <w:r w:rsidRPr="005505BB">
        <w:rPr>
          <w:sz w:val="22"/>
          <w:szCs w:val="22"/>
        </w:rPr>
        <w:t>Balvín Jaroslav, doc. PhDr. Mgr., CSc.</w:t>
      </w:r>
    </w:p>
    <w:p w:rsidR="00164CA5" w:rsidRPr="005505BB" w:rsidRDefault="00164CA5" w:rsidP="00164CA5">
      <w:pPr>
        <w:pStyle w:val="Odstavecseseznamem"/>
        <w:numPr>
          <w:ilvl w:val="0"/>
          <w:numId w:val="3"/>
        </w:numPr>
        <w:rPr>
          <w:sz w:val="22"/>
          <w:szCs w:val="22"/>
        </w:rPr>
      </w:pPr>
      <w:r w:rsidRPr="005505BB">
        <w:rPr>
          <w:sz w:val="22"/>
          <w:szCs w:val="22"/>
        </w:rPr>
        <w:t>Blaštíková Lucie, Mgr.</w:t>
      </w:r>
    </w:p>
    <w:p w:rsidR="00164CA5" w:rsidRPr="005505BB" w:rsidRDefault="00164CA5" w:rsidP="00164CA5">
      <w:pPr>
        <w:pStyle w:val="Odstavecseseznamem"/>
        <w:numPr>
          <w:ilvl w:val="0"/>
          <w:numId w:val="3"/>
        </w:numPr>
        <w:rPr>
          <w:sz w:val="22"/>
          <w:szCs w:val="22"/>
        </w:rPr>
      </w:pPr>
      <w:r w:rsidRPr="005505BB">
        <w:rPr>
          <w:sz w:val="22"/>
          <w:szCs w:val="22"/>
        </w:rPr>
        <w:t>Haburajová Ilavská Lenka, doc. PhDr., Ph.D.</w:t>
      </w:r>
    </w:p>
    <w:p w:rsidR="00164CA5" w:rsidRPr="005505BB" w:rsidRDefault="00164CA5" w:rsidP="00164CA5">
      <w:pPr>
        <w:pStyle w:val="Odstavecseseznamem"/>
        <w:numPr>
          <w:ilvl w:val="0"/>
          <w:numId w:val="3"/>
        </w:numPr>
        <w:rPr>
          <w:sz w:val="22"/>
          <w:szCs w:val="22"/>
        </w:rPr>
      </w:pPr>
      <w:r w:rsidRPr="005505BB">
        <w:rPr>
          <w:sz w:val="22"/>
          <w:szCs w:val="22"/>
        </w:rPr>
        <w:t>Hladík Jakub, Mgr., Ph.D.</w:t>
      </w:r>
    </w:p>
    <w:p w:rsidR="00164CA5" w:rsidRPr="005505BB" w:rsidRDefault="00164CA5" w:rsidP="00164CA5">
      <w:pPr>
        <w:pStyle w:val="Odstavecseseznamem"/>
        <w:numPr>
          <w:ilvl w:val="0"/>
          <w:numId w:val="3"/>
        </w:numPr>
        <w:rPr>
          <w:sz w:val="22"/>
          <w:szCs w:val="22"/>
        </w:rPr>
      </w:pPr>
      <w:r w:rsidRPr="005505BB">
        <w:rPr>
          <w:sz w:val="22"/>
          <w:szCs w:val="22"/>
        </w:rPr>
        <w:t>Hrbáčková Karla, Mgr., Ph.D.</w:t>
      </w:r>
    </w:p>
    <w:p w:rsidR="00164CA5" w:rsidRPr="005505BB" w:rsidRDefault="00164CA5" w:rsidP="00164CA5">
      <w:pPr>
        <w:pStyle w:val="Odstavecseseznamem"/>
        <w:numPr>
          <w:ilvl w:val="0"/>
          <w:numId w:val="3"/>
        </w:numPr>
        <w:rPr>
          <w:sz w:val="22"/>
          <w:szCs w:val="22"/>
        </w:rPr>
      </w:pPr>
      <w:r w:rsidRPr="005505BB">
        <w:rPr>
          <w:sz w:val="22"/>
          <w:szCs w:val="22"/>
        </w:rPr>
        <w:t xml:space="preserve">Hrnčiříková Zuzana, PhDr., Ph.D. </w:t>
      </w:r>
    </w:p>
    <w:p w:rsidR="00164CA5" w:rsidRPr="005505BB" w:rsidRDefault="00164CA5" w:rsidP="00164CA5">
      <w:pPr>
        <w:pStyle w:val="Odstavecseseznamem"/>
        <w:numPr>
          <w:ilvl w:val="0"/>
          <w:numId w:val="3"/>
        </w:numPr>
        <w:rPr>
          <w:sz w:val="22"/>
          <w:szCs w:val="22"/>
        </w:rPr>
      </w:pPr>
      <w:r w:rsidRPr="005505BB">
        <w:rPr>
          <w:sz w:val="22"/>
          <w:szCs w:val="22"/>
        </w:rPr>
        <w:t>Karger Tomáš, Mgr., Ph.D.</w:t>
      </w:r>
    </w:p>
    <w:p w:rsidR="00164CA5" w:rsidRPr="005505BB" w:rsidRDefault="00164CA5" w:rsidP="00164CA5">
      <w:pPr>
        <w:pStyle w:val="Odstavecseseznamem"/>
        <w:numPr>
          <w:ilvl w:val="0"/>
          <w:numId w:val="3"/>
        </w:numPr>
        <w:rPr>
          <w:sz w:val="22"/>
          <w:szCs w:val="22"/>
        </w:rPr>
      </w:pPr>
      <w:r w:rsidRPr="005505BB">
        <w:rPr>
          <w:sz w:val="22"/>
          <w:szCs w:val="22"/>
        </w:rPr>
        <w:t>Kolek Jan, Ing.</w:t>
      </w:r>
    </w:p>
    <w:p w:rsidR="00164CA5" w:rsidRPr="005505BB" w:rsidRDefault="00164CA5" w:rsidP="00164CA5">
      <w:pPr>
        <w:pStyle w:val="Odstavecseseznamem"/>
        <w:numPr>
          <w:ilvl w:val="0"/>
          <w:numId w:val="3"/>
        </w:numPr>
        <w:rPr>
          <w:sz w:val="22"/>
          <w:szCs w:val="22"/>
        </w:rPr>
      </w:pPr>
      <w:r w:rsidRPr="005505BB">
        <w:rPr>
          <w:sz w:val="22"/>
          <w:szCs w:val="22"/>
        </w:rPr>
        <w:t>Kozubíková Kristýna, Mgr. et Mgr.</w:t>
      </w:r>
    </w:p>
    <w:p w:rsidR="00164CA5" w:rsidRPr="005505BB" w:rsidRDefault="00164CA5" w:rsidP="00164CA5">
      <w:pPr>
        <w:pStyle w:val="Odstavecseseznamem"/>
        <w:numPr>
          <w:ilvl w:val="0"/>
          <w:numId w:val="3"/>
        </w:numPr>
        <w:rPr>
          <w:sz w:val="22"/>
          <w:szCs w:val="22"/>
        </w:rPr>
      </w:pPr>
      <w:r w:rsidRPr="005505BB">
        <w:rPr>
          <w:sz w:val="22"/>
          <w:szCs w:val="22"/>
        </w:rPr>
        <w:t>Kozubíková Ludmila, Ing., Ph.D.</w:t>
      </w:r>
    </w:p>
    <w:p w:rsidR="00164CA5" w:rsidRPr="005505BB" w:rsidRDefault="00164CA5" w:rsidP="00164CA5">
      <w:pPr>
        <w:pStyle w:val="Odstavecseseznamem"/>
        <w:numPr>
          <w:ilvl w:val="0"/>
          <w:numId w:val="3"/>
        </w:numPr>
        <w:rPr>
          <w:sz w:val="22"/>
          <w:szCs w:val="22"/>
        </w:rPr>
      </w:pPr>
      <w:r w:rsidRPr="005505BB">
        <w:rPr>
          <w:sz w:val="22"/>
          <w:szCs w:val="22"/>
        </w:rPr>
        <w:t>Kroutilová Nováková Radana, Mgr., Ph.D.</w:t>
      </w:r>
    </w:p>
    <w:p w:rsidR="00164CA5" w:rsidRDefault="00164CA5" w:rsidP="00164CA5">
      <w:pPr>
        <w:pStyle w:val="Odstavecseseznamem"/>
        <w:numPr>
          <w:ilvl w:val="0"/>
          <w:numId w:val="3"/>
        </w:numPr>
        <w:rPr>
          <w:sz w:val="22"/>
          <w:szCs w:val="22"/>
        </w:rPr>
      </w:pPr>
      <w:r w:rsidRPr="005505BB">
        <w:rPr>
          <w:sz w:val="22"/>
          <w:szCs w:val="22"/>
        </w:rPr>
        <w:t>Krystoň Miroslav, prof. PhDr., CSc.</w:t>
      </w:r>
    </w:p>
    <w:p w:rsidR="00705D6B" w:rsidRPr="005505BB" w:rsidRDefault="00705D6B" w:rsidP="00164CA5">
      <w:pPr>
        <w:pStyle w:val="Odstavecseseznamem"/>
        <w:numPr>
          <w:ilvl w:val="0"/>
          <w:numId w:val="3"/>
        </w:numPr>
        <w:rPr>
          <w:sz w:val="22"/>
          <w:szCs w:val="22"/>
        </w:rPr>
      </w:pPr>
      <w:r>
        <w:rPr>
          <w:sz w:val="22"/>
          <w:szCs w:val="22"/>
        </w:rPr>
        <w:t>Lemrová Soňa, PhDr., Ph.D.</w:t>
      </w:r>
    </w:p>
    <w:p w:rsidR="00164CA5" w:rsidRPr="005505BB" w:rsidRDefault="00164CA5" w:rsidP="00164CA5">
      <w:pPr>
        <w:pStyle w:val="Odstavecseseznamem"/>
        <w:numPr>
          <w:ilvl w:val="0"/>
          <w:numId w:val="3"/>
        </w:numPr>
        <w:rPr>
          <w:sz w:val="22"/>
          <w:szCs w:val="22"/>
        </w:rPr>
      </w:pPr>
      <w:r w:rsidRPr="005505BB">
        <w:rPr>
          <w:sz w:val="22"/>
          <w:szCs w:val="22"/>
        </w:rPr>
        <w:t xml:space="preserve">Martincová Jana, Mgr. </w:t>
      </w:r>
    </w:p>
    <w:p w:rsidR="00164CA5" w:rsidRPr="005505BB" w:rsidRDefault="00164CA5" w:rsidP="00164CA5">
      <w:pPr>
        <w:pStyle w:val="Odstavecseseznamem"/>
        <w:numPr>
          <w:ilvl w:val="0"/>
          <w:numId w:val="3"/>
        </w:numPr>
        <w:rPr>
          <w:sz w:val="22"/>
          <w:szCs w:val="22"/>
        </w:rPr>
      </w:pPr>
      <w:r w:rsidRPr="005505BB">
        <w:rPr>
          <w:sz w:val="22"/>
          <w:szCs w:val="22"/>
        </w:rPr>
        <w:t xml:space="preserve">Novák Petr, Ing., Ph.D. </w:t>
      </w:r>
    </w:p>
    <w:p w:rsidR="00164CA5" w:rsidRPr="005505BB" w:rsidRDefault="00164CA5" w:rsidP="00164CA5">
      <w:pPr>
        <w:pStyle w:val="Odstavecseseznamem"/>
        <w:numPr>
          <w:ilvl w:val="0"/>
          <w:numId w:val="3"/>
        </w:numPr>
        <w:rPr>
          <w:sz w:val="22"/>
          <w:szCs w:val="22"/>
        </w:rPr>
      </w:pPr>
      <w:r w:rsidRPr="005505BB">
        <w:rPr>
          <w:sz w:val="22"/>
          <w:szCs w:val="22"/>
        </w:rPr>
        <w:t>Petr Šafránková Anna, Mgr., Ph.D.</w:t>
      </w:r>
    </w:p>
    <w:p w:rsidR="00164CA5" w:rsidRPr="005505BB" w:rsidRDefault="00164CA5" w:rsidP="00164CA5">
      <w:pPr>
        <w:pStyle w:val="Odstavecseseznamem"/>
        <w:numPr>
          <w:ilvl w:val="0"/>
          <w:numId w:val="3"/>
        </w:numPr>
        <w:rPr>
          <w:sz w:val="22"/>
          <w:szCs w:val="22"/>
        </w:rPr>
      </w:pPr>
      <w:r w:rsidRPr="005505BB">
        <w:rPr>
          <w:sz w:val="22"/>
          <w:szCs w:val="22"/>
        </w:rPr>
        <w:t>Skarupská Helena, PhDr., Ph.D.</w:t>
      </w:r>
    </w:p>
    <w:p w:rsidR="00164CA5" w:rsidRPr="005505BB" w:rsidRDefault="00164CA5" w:rsidP="00164CA5">
      <w:pPr>
        <w:pStyle w:val="Odstavecseseznamem"/>
        <w:numPr>
          <w:ilvl w:val="0"/>
          <w:numId w:val="3"/>
        </w:numPr>
        <w:rPr>
          <w:sz w:val="22"/>
          <w:szCs w:val="22"/>
        </w:rPr>
      </w:pPr>
      <w:r w:rsidRPr="005505BB">
        <w:rPr>
          <w:sz w:val="22"/>
          <w:szCs w:val="22"/>
        </w:rPr>
        <w:t>Suchánková Eliška, Mgr., Ph.D.</w:t>
      </w:r>
    </w:p>
    <w:p w:rsidR="00164CA5" w:rsidRPr="005505BB" w:rsidRDefault="00164CA5" w:rsidP="00164CA5">
      <w:pPr>
        <w:pStyle w:val="Odstavecseseznamem"/>
        <w:numPr>
          <w:ilvl w:val="0"/>
          <w:numId w:val="3"/>
        </w:numPr>
        <w:rPr>
          <w:sz w:val="22"/>
          <w:szCs w:val="22"/>
        </w:rPr>
      </w:pPr>
      <w:r w:rsidRPr="005505BB">
        <w:rPr>
          <w:sz w:val="22"/>
          <w:szCs w:val="22"/>
        </w:rPr>
        <w:t>Šalenová Eva, Mgr.</w:t>
      </w:r>
    </w:p>
    <w:p w:rsidR="00164CA5" w:rsidRPr="005505BB" w:rsidRDefault="00164CA5" w:rsidP="00164CA5">
      <w:pPr>
        <w:pStyle w:val="Odstavecseseznamem"/>
        <w:numPr>
          <w:ilvl w:val="0"/>
          <w:numId w:val="3"/>
        </w:numPr>
        <w:rPr>
          <w:sz w:val="22"/>
          <w:szCs w:val="22"/>
        </w:rPr>
      </w:pPr>
      <w:r w:rsidRPr="005505BB">
        <w:rPr>
          <w:sz w:val="22"/>
          <w:szCs w:val="22"/>
        </w:rPr>
        <w:t>Treterová Silvie, Mgr.</w:t>
      </w:r>
    </w:p>
    <w:p w:rsidR="00164CA5" w:rsidRPr="005505BB" w:rsidRDefault="00164CA5" w:rsidP="00164CA5">
      <w:pPr>
        <w:pStyle w:val="Odstavecseseznamem"/>
        <w:numPr>
          <w:ilvl w:val="0"/>
          <w:numId w:val="3"/>
        </w:numPr>
        <w:rPr>
          <w:sz w:val="22"/>
          <w:szCs w:val="22"/>
        </w:rPr>
      </w:pPr>
      <w:r w:rsidRPr="005505BB">
        <w:rPr>
          <w:sz w:val="22"/>
          <w:szCs w:val="22"/>
        </w:rPr>
        <w:t>Včelařová Hana, PhDr.</w:t>
      </w:r>
    </w:p>
    <w:p w:rsidR="00164CA5" w:rsidRDefault="00164CA5" w:rsidP="00164CA5">
      <w:pPr>
        <w:pStyle w:val="Odstavecseseznamem"/>
        <w:numPr>
          <w:ilvl w:val="0"/>
          <w:numId w:val="3"/>
        </w:numPr>
        <w:rPr>
          <w:sz w:val="22"/>
          <w:szCs w:val="22"/>
        </w:rPr>
      </w:pPr>
      <w:r w:rsidRPr="005505BB">
        <w:rPr>
          <w:sz w:val="22"/>
          <w:szCs w:val="22"/>
        </w:rPr>
        <w:t>Zicha Jiří, JUDr., Ph.D.</w:t>
      </w:r>
    </w:p>
    <w:p w:rsidR="00164CA5" w:rsidRDefault="00164CA5" w:rsidP="00164CA5">
      <w:pPr>
        <w:rPr>
          <w:sz w:val="22"/>
          <w:szCs w:val="22"/>
        </w:rPr>
      </w:pPr>
    </w:p>
    <w:p w:rsidR="00164CA5" w:rsidRDefault="00164CA5" w:rsidP="00164CA5">
      <w:pPr>
        <w:rPr>
          <w:sz w:val="22"/>
          <w:szCs w:val="22"/>
        </w:rPr>
      </w:pPr>
    </w:p>
    <w:p w:rsidR="00DC2BBA" w:rsidRDefault="00DC2BBA" w:rsidP="00DC2BBA">
      <w:pPr>
        <w:spacing w:after="240"/>
        <w:rPr>
          <w:sz w:val="28"/>
        </w:rPr>
      </w:pPr>
      <w:r w:rsidRPr="00454069">
        <w:rPr>
          <w:sz w:val="22"/>
        </w:rPr>
        <w:t>U vyučujících s pracovní smlouvou na dobu určitou se předpokládá její prodloužení</w:t>
      </w:r>
      <w:r>
        <w:rPr>
          <w:sz w:val="22"/>
        </w:rPr>
        <w:t>.</w:t>
      </w:r>
    </w:p>
    <w:p w:rsidR="00164CA5" w:rsidRDefault="00164CA5">
      <w:pPr>
        <w:spacing w:after="200" w:line="276" w:lineRule="auto"/>
        <w:rPr>
          <w:sz w:val="22"/>
          <w:szCs w:val="22"/>
        </w:rPr>
      </w:pPr>
      <w:r>
        <w:rPr>
          <w:sz w:val="22"/>
          <w:szCs w:val="22"/>
        </w:rPr>
        <w:br w:type="page"/>
      </w:r>
    </w:p>
    <w:tbl>
      <w:tblPr>
        <w:tblpPr w:leftFromText="141" w:rightFromText="141" w:vertAnchor="text" w:horzAnchor="margin" w:tblpXSpec="center" w:tblpY="-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Jaroslav Balvín</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doc. PhDr. Mgr., CSc.</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1947</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 xml:space="preserve">40 </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 xml:space="preserve">N </w:t>
            </w:r>
          </w:p>
          <w:p w:rsidR="00164CA5" w:rsidRDefault="00164CA5" w:rsidP="00355A1E">
            <w:pPr>
              <w:jc w:val="both"/>
            </w:pP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N</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164CA5">
        <w:trPr>
          <w:trHeight w:val="328"/>
        </w:trPr>
        <w:tc>
          <w:tcPr>
            <w:tcW w:w="9859" w:type="dxa"/>
            <w:gridSpan w:val="11"/>
            <w:tcBorders>
              <w:top w:val="nil"/>
            </w:tcBorders>
          </w:tcPr>
          <w:p w:rsidR="00164CA5" w:rsidRDefault="00164CA5" w:rsidP="00355A1E">
            <w:pPr>
              <w:jc w:val="both"/>
            </w:pPr>
            <w:r>
              <w:t>Filozofie a teorie výchovy (garant, přednášející).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Default="00164CA5" w:rsidP="00355A1E">
            <w:pPr>
              <w:jc w:val="both"/>
            </w:pPr>
            <w:r>
              <w:t>Učitelství čeština dějepis, 1970, Ústí nad Labem, PdF. (Mgr.)</w:t>
            </w:r>
          </w:p>
          <w:p w:rsidR="00164CA5" w:rsidRPr="007D2C66" w:rsidRDefault="00164CA5" w:rsidP="00355A1E">
            <w:pPr>
              <w:jc w:val="both"/>
            </w:pPr>
            <w:r>
              <w:t>Filozofie historie, 1981, UK v Praze, FF. (PhDr.)</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 xml:space="preserve">Základní školy okresu Česká Lípa, 3 roky. </w:t>
            </w:r>
          </w:p>
          <w:p w:rsidR="00164CA5" w:rsidRDefault="00164CA5" w:rsidP="00355A1E">
            <w:pPr>
              <w:jc w:val="both"/>
            </w:pPr>
            <w:r>
              <w:t>Ústav jazykové a odborné přípravy Univerzity Karlovy, 9 let.</w:t>
            </w:r>
          </w:p>
          <w:p w:rsidR="00164CA5" w:rsidRDefault="00164CA5" w:rsidP="00355A1E">
            <w:pPr>
              <w:jc w:val="both"/>
            </w:pPr>
            <w:r>
              <w:t>Pedagogická fakulta Ústí nad Labem, 7 let.</w:t>
            </w:r>
          </w:p>
          <w:p w:rsidR="00164CA5" w:rsidRDefault="00164CA5" w:rsidP="00355A1E">
            <w:pPr>
              <w:jc w:val="both"/>
            </w:pPr>
            <w:r>
              <w:t>Základní školy okresu Ústí nad Labem, 3 roky.</w:t>
            </w:r>
          </w:p>
          <w:p w:rsidR="00164CA5" w:rsidRDefault="00164CA5" w:rsidP="00355A1E">
            <w:pPr>
              <w:jc w:val="both"/>
            </w:pPr>
            <w:r>
              <w:t>Univerzita Jana Evangelisty Purkyně Ústí nad Labem -Ústav pro studium romské kultury, 3 roky.</w:t>
            </w:r>
          </w:p>
          <w:p w:rsidR="00164CA5" w:rsidRDefault="00164CA5" w:rsidP="00355A1E">
            <w:pPr>
              <w:jc w:val="both"/>
            </w:pPr>
            <w:r>
              <w:t>Magistrát hl. m. Prahy - specialista pro národnostní menšiny, 9 let.</w:t>
            </w:r>
          </w:p>
          <w:p w:rsidR="00164CA5" w:rsidRDefault="00164CA5" w:rsidP="00355A1E">
            <w:pPr>
              <w:jc w:val="both"/>
            </w:pPr>
            <w:r>
              <w:t>Univerzita Konštantína Filozofa v Nitre, 5 let.</w:t>
            </w:r>
          </w:p>
          <w:p w:rsidR="00164CA5" w:rsidRDefault="00164CA5" w:rsidP="00355A1E">
            <w:pPr>
              <w:jc w:val="both"/>
            </w:pPr>
            <w:r>
              <w:t>Univerzita Tomáše Bati ve Zlíně, 7 let</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101. Počet vedených a obhájených diplomových prací = 105. Počet vedených disertačních prací = 3.</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r>
              <w:t>Pedagogika</w:t>
            </w:r>
          </w:p>
        </w:tc>
        <w:tc>
          <w:tcPr>
            <w:tcW w:w="2245" w:type="dxa"/>
            <w:gridSpan w:val="2"/>
          </w:tcPr>
          <w:p w:rsidR="00164CA5" w:rsidRDefault="00164CA5" w:rsidP="00355A1E">
            <w:pPr>
              <w:jc w:val="both"/>
            </w:pPr>
            <w:r>
              <w:t>2005</w:t>
            </w:r>
          </w:p>
        </w:tc>
        <w:tc>
          <w:tcPr>
            <w:tcW w:w="2248" w:type="dxa"/>
            <w:gridSpan w:val="4"/>
            <w:tcBorders>
              <w:right w:val="single" w:sz="12" w:space="0" w:color="auto"/>
            </w:tcBorders>
          </w:tcPr>
          <w:p w:rsidR="00164CA5" w:rsidRDefault="00164CA5" w:rsidP="00355A1E">
            <w:r>
              <w:t>Univerzita Konštantína Filozofa v Nitre, Pedagogická fakulta</w:t>
            </w: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Pr="00A92D51" w:rsidRDefault="00164CA5" w:rsidP="00355A1E">
            <w:pPr>
              <w:jc w:val="both"/>
            </w:pPr>
            <w:r w:rsidRPr="00A92D51">
              <w:t>8</w:t>
            </w:r>
          </w:p>
        </w:tc>
        <w:tc>
          <w:tcPr>
            <w:tcW w:w="694" w:type="dxa"/>
            <w:vMerge w:val="restart"/>
          </w:tcPr>
          <w:p w:rsidR="00164CA5" w:rsidRPr="00A92D51" w:rsidRDefault="00164CA5" w:rsidP="00355A1E">
            <w:pPr>
              <w:jc w:val="both"/>
            </w:pPr>
            <w:r w:rsidRPr="00A92D51">
              <w:t>490</w:t>
            </w: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1640"/>
        </w:trPr>
        <w:tc>
          <w:tcPr>
            <w:tcW w:w="9859" w:type="dxa"/>
            <w:gridSpan w:val="11"/>
          </w:tcPr>
          <w:p w:rsidR="00164CA5" w:rsidRPr="00A92D51" w:rsidRDefault="00164CA5" w:rsidP="00355A1E">
            <w:pPr>
              <w:tabs>
                <w:tab w:val="left" w:pos="473"/>
                <w:tab w:val="left" w:pos="8844"/>
                <w:tab w:val="left" w:pos="9066"/>
              </w:tabs>
              <w:jc w:val="both"/>
              <w:rPr>
                <w:szCs w:val="22"/>
              </w:rPr>
            </w:pPr>
            <w:r w:rsidRPr="00A92D51">
              <w:rPr>
                <w:sz w:val="19"/>
                <w:szCs w:val="19"/>
              </w:rPr>
              <w:t xml:space="preserve">Balvín, J. (2012). </w:t>
            </w:r>
            <w:r w:rsidRPr="00A92D51">
              <w:rPr>
                <w:i/>
                <w:sz w:val="19"/>
                <w:szCs w:val="19"/>
              </w:rPr>
              <w:t>Pedagogika, andragogika a multikulturalita</w:t>
            </w:r>
            <w:r w:rsidRPr="00A92D51">
              <w:rPr>
                <w:sz w:val="19"/>
                <w:szCs w:val="19"/>
              </w:rPr>
              <w:t>. Praha: Hnutí R, 2012.</w:t>
            </w:r>
          </w:p>
          <w:p w:rsidR="00164CA5" w:rsidRPr="00A92D51" w:rsidRDefault="00164CA5" w:rsidP="00355A1E">
            <w:pPr>
              <w:pStyle w:val="Normlnweb"/>
              <w:shd w:val="clear" w:color="auto" w:fill="FFFFFF"/>
              <w:spacing w:before="0" w:beforeAutospacing="0" w:after="0" w:afterAutospacing="0"/>
              <w:textAlignment w:val="baseline"/>
              <w:rPr>
                <w:sz w:val="20"/>
                <w:szCs w:val="20"/>
              </w:rPr>
            </w:pPr>
            <w:r w:rsidRPr="00A92D51">
              <w:rPr>
                <w:sz w:val="20"/>
                <w:szCs w:val="20"/>
              </w:rPr>
              <w:t xml:space="preserve">Balvín, J., Turzák, T., &amp; Polakovičová, R. a kol. (eds.) (2015). </w:t>
            </w:r>
            <w:r w:rsidRPr="00220B30">
              <w:rPr>
                <w:bdr w:val="none" w:sz="0" w:space="0" w:color="auto" w:frame="1"/>
              </w:rPr>
              <w:t>INTERRA</w:t>
            </w:r>
            <w:r w:rsidRPr="00A92D51">
              <w:rPr>
                <w:sz w:val="20"/>
                <w:szCs w:val="20"/>
              </w:rPr>
              <w:t xml:space="preserve"> 15 Andragogické a multikulturní kompetence v edukační, sociální a zdravotnické práci pomáhajících profesí. Praha: Hnutí R.</w:t>
            </w:r>
          </w:p>
          <w:p w:rsidR="00164CA5" w:rsidRPr="00A92D51" w:rsidRDefault="00164CA5" w:rsidP="00355A1E">
            <w:pPr>
              <w:tabs>
                <w:tab w:val="left" w:pos="473"/>
                <w:tab w:val="left" w:pos="8844"/>
                <w:tab w:val="left" w:pos="9066"/>
              </w:tabs>
              <w:jc w:val="both"/>
              <w:rPr>
                <w:szCs w:val="22"/>
              </w:rPr>
            </w:pPr>
            <w:r w:rsidRPr="00A92D51">
              <w:rPr>
                <w:sz w:val="19"/>
                <w:szCs w:val="19"/>
              </w:rPr>
              <w:t xml:space="preserve">Balvín, J. (2016) </w:t>
            </w:r>
            <w:r w:rsidRPr="00A92D51">
              <w:rPr>
                <w:i/>
                <w:sz w:val="19"/>
                <w:szCs w:val="19"/>
              </w:rPr>
              <w:t>Filozofie, andragogika a romská kultura</w:t>
            </w:r>
            <w:r w:rsidRPr="00A92D51">
              <w:rPr>
                <w:sz w:val="19"/>
                <w:szCs w:val="19"/>
              </w:rPr>
              <w:t>. Praha: Hnutí R.</w:t>
            </w:r>
          </w:p>
          <w:p w:rsidR="00164CA5" w:rsidRPr="00A92D51" w:rsidRDefault="00164CA5" w:rsidP="00355A1E">
            <w:pPr>
              <w:tabs>
                <w:tab w:val="left" w:pos="473"/>
                <w:tab w:val="left" w:pos="8844"/>
                <w:tab w:val="left" w:pos="9066"/>
              </w:tabs>
              <w:jc w:val="both"/>
              <w:rPr>
                <w:szCs w:val="22"/>
              </w:rPr>
            </w:pPr>
            <w:r w:rsidRPr="00A92D51">
              <w:rPr>
                <w:szCs w:val="22"/>
              </w:rPr>
              <w:t xml:space="preserve">Balvín, J. (2017). </w:t>
            </w:r>
            <w:r w:rsidRPr="00A92D51">
              <w:rPr>
                <w:i/>
                <w:szCs w:val="22"/>
              </w:rPr>
              <w:t>Filozofie výchovy v dílech filozofů výchovy v andragogických souvislostech.</w:t>
            </w:r>
            <w:r w:rsidRPr="00A92D51">
              <w:rPr>
                <w:szCs w:val="22"/>
              </w:rPr>
              <w:t xml:space="preserve"> Praha: Radix.</w:t>
            </w:r>
          </w:p>
          <w:p w:rsidR="00164CA5" w:rsidRPr="00A92D51" w:rsidRDefault="00164CA5" w:rsidP="0035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A92D51">
              <w:t xml:space="preserve">Smílková, J., </w:t>
            </w:r>
            <w:r w:rsidRPr="00A92D51">
              <w:rPr>
                <w:szCs w:val="22"/>
              </w:rPr>
              <w:t xml:space="preserve">&amp; </w:t>
            </w:r>
            <w:r w:rsidRPr="00A92D51">
              <w:t xml:space="preserve">Balvín, J. (2017). </w:t>
            </w:r>
            <w:r w:rsidRPr="00A92D51">
              <w:rPr>
                <w:i/>
              </w:rPr>
              <w:t>Vztah kulturní a multikulturní andragogiky k výchově a vzdělávání dospělých</w:t>
            </w:r>
            <w:r w:rsidRPr="00A92D51">
              <w:t>. Praha: Hnutí R.</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Jaroslav Balvín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 w:rsidR="00164CA5" w:rsidRDefault="00164CA5" w:rsidP="00164CA5">
      <w:pPr>
        <w:spacing w:after="200" w:line="276" w:lineRule="auto"/>
      </w:pPr>
      <w:r>
        <w:br w:type="page"/>
      </w:r>
    </w:p>
    <w:p w:rsidR="00164CA5" w:rsidRDefault="00164CA5" w:rsidP="00164CA5">
      <w:pPr>
        <w:spacing w:after="200" w:line="276" w:lineRule="auto"/>
      </w:pPr>
    </w:p>
    <w:tbl>
      <w:tblPr>
        <w:tblpPr w:leftFromText="141" w:rightFromText="141" w:vertAnchor="text" w:horzAnchor="margin" w:tblpXSpec="center" w:tblpY="-7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Lucie Blaštíková</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Mgr.</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1990</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pp</w:t>
            </w:r>
          </w:p>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 xml:space="preserve">40 </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913CB1" w:rsidP="00355A1E">
            <w:pPr>
              <w:jc w:val="both"/>
            </w:pPr>
            <w:r>
              <w:t>8/2021</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913CB1" w:rsidP="00355A1E">
            <w:pPr>
              <w:jc w:val="both"/>
            </w:pPr>
            <w:r>
              <w:t>8/2021</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608"/>
        </w:trPr>
        <w:tc>
          <w:tcPr>
            <w:tcW w:w="9859" w:type="dxa"/>
            <w:gridSpan w:val="11"/>
            <w:tcBorders>
              <w:top w:val="nil"/>
            </w:tcBorders>
          </w:tcPr>
          <w:p w:rsidR="00164CA5" w:rsidRDefault="00164CA5" w:rsidP="00355A1E">
            <w:r>
              <w:t xml:space="preserve">Sociální práce s rodinou a ohroženými dětmi (vyučující), Metody sociálně výchovné práce (vyučující)  </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Default="00164CA5" w:rsidP="00355A1E">
            <w:pPr>
              <w:jc w:val="both"/>
            </w:pPr>
            <w:r>
              <w:t>Pedagogika – sociální práce, 2014, UP v Olomouci, PdF. (Mgr.)</w:t>
            </w:r>
          </w:p>
          <w:p w:rsidR="00164CA5" w:rsidRPr="007D2C66" w:rsidRDefault="00164CA5" w:rsidP="00355A1E">
            <w:pPr>
              <w:jc w:val="both"/>
            </w:pPr>
            <w:r>
              <w:t>Pedagogika, UP v Olomouci, PdF. zahájení DSP v roce 2014.</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UTB ve Zlíně, FHS, 3 roky.</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 xml:space="preserve">Počet vedených a obhájených bakalářských prací = 24. </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Default="00164CA5" w:rsidP="00355A1E">
            <w:pPr>
              <w:jc w:val="both"/>
              <w:rPr>
                <w:b/>
              </w:rPr>
            </w:pPr>
          </w:p>
        </w:tc>
        <w:tc>
          <w:tcPr>
            <w:tcW w:w="694" w:type="dxa"/>
            <w:vMerge w:val="restart"/>
          </w:tcPr>
          <w:p w:rsidR="00164CA5" w:rsidRDefault="00164CA5" w:rsidP="00355A1E">
            <w:pPr>
              <w:jc w:val="both"/>
              <w:rPr>
                <w:b/>
              </w:rPr>
            </w:pP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2347"/>
        </w:trPr>
        <w:tc>
          <w:tcPr>
            <w:tcW w:w="9859" w:type="dxa"/>
            <w:gridSpan w:val="11"/>
          </w:tcPr>
          <w:p w:rsidR="00164CA5" w:rsidRPr="0006276F" w:rsidRDefault="00164CA5" w:rsidP="00355A1E">
            <w:pPr>
              <w:tabs>
                <w:tab w:val="left" w:pos="473"/>
                <w:tab w:val="left" w:pos="8844"/>
                <w:tab w:val="left" w:pos="9066"/>
              </w:tabs>
              <w:jc w:val="both"/>
              <w:rPr>
                <w:szCs w:val="22"/>
              </w:rPr>
            </w:pPr>
            <w:r w:rsidRPr="0006276F">
              <w:rPr>
                <w:bCs/>
                <w:szCs w:val="22"/>
              </w:rPr>
              <w:t>Blaštíková</w:t>
            </w:r>
            <w:r>
              <w:rPr>
                <w:bCs/>
                <w:szCs w:val="22"/>
              </w:rPr>
              <w:t>, L.</w:t>
            </w:r>
            <w:r>
              <w:rPr>
                <w:szCs w:val="22"/>
              </w:rPr>
              <w:t xml:space="preserve"> a kol. (2015). </w:t>
            </w:r>
            <w:r w:rsidRPr="00773F96">
              <w:rPr>
                <w:i/>
                <w:szCs w:val="22"/>
              </w:rPr>
              <w:t>Klima školy a jeho ovlivnění školním metodikem prevence a sociálním pedagogem v základní škole</w:t>
            </w:r>
            <w:r w:rsidRPr="0006276F">
              <w:rPr>
                <w:szCs w:val="22"/>
              </w:rPr>
              <w:t>. Olomouc: VU</w:t>
            </w:r>
            <w:r>
              <w:rPr>
                <w:szCs w:val="22"/>
              </w:rPr>
              <w:t>P.</w:t>
            </w:r>
          </w:p>
          <w:p w:rsidR="00164CA5" w:rsidRDefault="00164CA5" w:rsidP="00355A1E">
            <w:pPr>
              <w:tabs>
                <w:tab w:val="left" w:pos="473"/>
                <w:tab w:val="left" w:pos="8844"/>
                <w:tab w:val="left" w:pos="9066"/>
              </w:tabs>
              <w:jc w:val="both"/>
              <w:rPr>
                <w:szCs w:val="22"/>
              </w:rPr>
            </w:pPr>
            <w:r>
              <w:rPr>
                <w:bCs/>
                <w:szCs w:val="22"/>
              </w:rPr>
              <w:t>B</w:t>
            </w:r>
            <w:r w:rsidRPr="0006276F">
              <w:rPr>
                <w:bCs/>
                <w:szCs w:val="22"/>
              </w:rPr>
              <w:t>laštíková</w:t>
            </w:r>
            <w:r>
              <w:rPr>
                <w:bCs/>
                <w:szCs w:val="22"/>
              </w:rPr>
              <w:t>, L.,</w:t>
            </w:r>
            <w:r w:rsidRPr="0006276F">
              <w:rPr>
                <w:szCs w:val="22"/>
              </w:rPr>
              <w:t> </w:t>
            </w:r>
            <w:r w:rsidRPr="00773F96">
              <w:rPr>
                <w:szCs w:val="22"/>
              </w:rPr>
              <w:t xml:space="preserve"> Skopalová, J.,</w:t>
            </w:r>
            <w:r>
              <w:rPr>
                <w:szCs w:val="22"/>
              </w:rPr>
              <w:t xml:space="preserve"> </w:t>
            </w:r>
            <w:r w:rsidRPr="0006276F">
              <w:rPr>
                <w:szCs w:val="22"/>
              </w:rPr>
              <w:t>&amp; Zelinka</w:t>
            </w:r>
            <w:r>
              <w:rPr>
                <w:szCs w:val="22"/>
              </w:rPr>
              <w:t>, J</w:t>
            </w:r>
            <w:r w:rsidRPr="0006276F">
              <w:rPr>
                <w:szCs w:val="22"/>
              </w:rPr>
              <w:t>. </w:t>
            </w:r>
            <w:r>
              <w:rPr>
                <w:szCs w:val="22"/>
              </w:rPr>
              <w:t xml:space="preserve">(2015). </w:t>
            </w:r>
            <w:r w:rsidRPr="00773F96">
              <w:rPr>
                <w:iCs/>
                <w:szCs w:val="22"/>
              </w:rPr>
              <w:t>Competence</w:t>
            </w:r>
            <w:r>
              <w:rPr>
                <w:iCs/>
                <w:szCs w:val="22"/>
              </w:rPr>
              <w:t xml:space="preserve"> </w:t>
            </w:r>
            <w:r w:rsidRPr="00773F96">
              <w:rPr>
                <w:iCs/>
                <w:szCs w:val="22"/>
              </w:rPr>
              <w:t>of</w:t>
            </w:r>
            <w:r>
              <w:rPr>
                <w:iCs/>
                <w:szCs w:val="22"/>
              </w:rPr>
              <w:t xml:space="preserve"> </w:t>
            </w:r>
            <w:r w:rsidRPr="00773F96">
              <w:rPr>
                <w:iCs/>
                <w:szCs w:val="22"/>
              </w:rPr>
              <w:t>primary</w:t>
            </w:r>
            <w:r>
              <w:rPr>
                <w:iCs/>
                <w:szCs w:val="22"/>
              </w:rPr>
              <w:t xml:space="preserve"> </w:t>
            </w:r>
            <w:r w:rsidRPr="00773F96">
              <w:rPr>
                <w:iCs/>
                <w:szCs w:val="22"/>
              </w:rPr>
              <w:t>schools in the</w:t>
            </w:r>
            <w:r>
              <w:rPr>
                <w:iCs/>
                <w:szCs w:val="22"/>
              </w:rPr>
              <w:t xml:space="preserve"> preventiv </w:t>
            </w:r>
            <w:r w:rsidRPr="00773F96">
              <w:rPr>
                <w:iCs/>
                <w:szCs w:val="22"/>
              </w:rPr>
              <w:t xml:space="preserve">of risk behaviour </w:t>
            </w:r>
            <w:r>
              <w:rPr>
                <w:iCs/>
                <w:szCs w:val="22"/>
              </w:rPr>
              <w:t>–</w:t>
            </w:r>
            <w:r w:rsidRPr="00773F96">
              <w:rPr>
                <w:iCs/>
                <w:szCs w:val="22"/>
              </w:rPr>
              <w:t xml:space="preserve"> school</w:t>
            </w:r>
            <w:r>
              <w:rPr>
                <w:iCs/>
                <w:szCs w:val="22"/>
              </w:rPr>
              <w:t xml:space="preserve"> preventiv </w:t>
            </w:r>
            <w:r w:rsidRPr="00773F96">
              <w:rPr>
                <w:iCs/>
                <w:szCs w:val="22"/>
              </w:rPr>
              <w:t>methodologist</w:t>
            </w:r>
            <w:r w:rsidRPr="0006276F">
              <w:rPr>
                <w:i/>
                <w:iCs/>
                <w:szCs w:val="22"/>
              </w:rPr>
              <w:t>.</w:t>
            </w:r>
            <w:r>
              <w:rPr>
                <w:szCs w:val="22"/>
              </w:rPr>
              <w:t> </w:t>
            </w:r>
            <w:r w:rsidRPr="00773F96">
              <w:rPr>
                <w:i/>
                <w:szCs w:val="22"/>
              </w:rPr>
              <w:t>Socialpathology and prevention</w:t>
            </w:r>
            <w:r w:rsidRPr="0006276F">
              <w:rPr>
                <w:szCs w:val="22"/>
              </w:rPr>
              <w:t xml:space="preserve">. </w:t>
            </w:r>
            <w:r w:rsidRPr="00773F96">
              <w:rPr>
                <w:i/>
                <w:szCs w:val="22"/>
              </w:rPr>
              <w:t>1(2)</w:t>
            </w:r>
            <w:r>
              <w:rPr>
                <w:szCs w:val="22"/>
              </w:rPr>
              <w:t xml:space="preserve">, 11-36. ISSN </w:t>
            </w:r>
            <w:r w:rsidRPr="00773F96">
              <w:rPr>
                <w:szCs w:val="22"/>
              </w:rPr>
              <w:t>2464-5885</w:t>
            </w:r>
            <w:r>
              <w:rPr>
                <w:szCs w:val="22"/>
              </w:rPr>
              <w:t xml:space="preserve">. (spoluautorský podíl 40%)  </w:t>
            </w:r>
            <w:r w:rsidRPr="0006276F">
              <w:rPr>
                <w:szCs w:val="22"/>
              </w:rPr>
              <w:br/>
            </w:r>
            <w:r w:rsidRPr="0006276F">
              <w:rPr>
                <w:bCs/>
                <w:szCs w:val="22"/>
              </w:rPr>
              <w:t>Blaštíková</w:t>
            </w:r>
            <w:r>
              <w:rPr>
                <w:bCs/>
                <w:szCs w:val="22"/>
              </w:rPr>
              <w:t>, L</w:t>
            </w:r>
            <w:r w:rsidRPr="0006276F">
              <w:rPr>
                <w:szCs w:val="22"/>
              </w:rPr>
              <w:t>.</w:t>
            </w:r>
            <w:r>
              <w:rPr>
                <w:szCs w:val="22"/>
              </w:rPr>
              <w:t xml:space="preserve"> (2017)</w:t>
            </w:r>
            <w:r>
              <w:rPr>
                <w:i/>
                <w:iCs/>
                <w:szCs w:val="22"/>
              </w:rPr>
              <w:t xml:space="preserve">. </w:t>
            </w:r>
            <w:r w:rsidRPr="00773F96">
              <w:rPr>
                <w:iCs/>
                <w:szCs w:val="22"/>
              </w:rPr>
              <w:t>Úvaha nad problematikou pozitivního klimatu</w:t>
            </w:r>
            <w:r w:rsidRPr="0006276F">
              <w:rPr>
                <w:i/>
                <w:iCs/>
                <w:szCs w:val="22"/>
              </w:rPr>
              <w:t>.</w:t>
            </w:r>
            <w:r w:rsidRPr="0006276F">
              <w:rPr>
                <w:szCs w:val="22"/>
              </w:rPr>
              <w:t> </w:t>
            </w:r>
            <w:r w:rsidRPr="00773F96">
              <w:rPr>
                <w:i/>
                <w:szCs w:val="22"/>
              </w:rPr>
              <w:t>Acta Humanica</w:t>
            </w:r>
            <w:r w:rsidRPr="0006276F">
              <w:rPr>
                <w:szCs w:val="22"/>
              </w:rPr>
              <w:t xml:space="preserve">, </w:t>
            </w:r>
            <w:r w:rsidRPr="00773F96">
              <w:rPr>
                <w:i/>
                <w:szCs w:val="22"/>
              </w:rPr>
              <w:t>14(1),</w:t>
            </w:r>
            <w:r>
              <w:rPr>
                <w:szCs w:val="22"/>
              </w:rPr>
              <w:t xml:space="preserve"> 47-58</w:t>
            </w:r>
            <w:r w:rsidRPr="0006276F">
              <w:rPr>
                <w:szCs w:val="22"/>
              </w:rPr>
              <w:t>. ISSN 1336-5126.</w:t>
            </w:r>
          </w:p>
          <w:p w:rsidR="00164CA5" w:rsidRDefault="00164CA5" w:rsidP="00355A1E">
            <w:pPr>
              <w:tabs>
                <w:tab w:val="left" w:pos="473"/>
                <w:tab w:val="left" w:pos="8844"/>
                <w:tab w:val="left" w:pos="9066"/>
              </w:tabs>
              <w:jc w:val="both"/>
              <w:rPr>
                <w:szCs w:val="22"/>
              </w:rPr>
            </w:pPr>
            <w:r>
              <w:rPr>
                <w:szCs w:val="22"/>
              </w:rPr>
              <w:t>Blaštíková, L</w:t>
            </w:r>
            <w:r w:rsidRPr="00AE7137">
              <w:rPr>
                <w:szCs w:val="22"/>
              </w:rPr>
              <w:t>.</w:t>
            </w:r>
            <w:r>
              <w:rPr>
                <w:szCs w:val="22"/>
              </w:rPr>
              <w:t xml:space="preserve">, </w:t>
            </w:r>
            <w:r w:rsidRPr="00773F96">
              <w:rPr>
                <w:szCs w:val="22"/>
              </w:rPr>
              <w:t>&amp;</w:t>
            </w:r>
            <w:r>
              <w:rPr>
                <w:szCs w:val="22"/>
              </w:rPr>
              <w:t xml:space="preserve"> Grecmanová, H. (2017). </w:t>
            </w:r>
            <w:r w:rsidRPr="00773F96">
              <w:rPr>
                <w:szCs w:val="22"/>
              </w:rPr>
              <w:t>Vztahy mezi žáky – činitelé klimatu školy</w:t>
            </w:r>
            <w:r w:rsidRPr="00AE7137">
              <w:rPr>
                <w:i/>
                <w:szCs w:val="22"/>
              </w:rPr>
              <w:t xml:space="preserve">. </w:t>
            </w:r>
            <w:r w:rsidRPr="00773F96">
              <w:rPr>
                <w:i/>
                <w:szCs w:val="22"/>
              </w:rPr>
              <w:t>Socialpathology and prevention</w:t>
            </w:r>
            <w:r w:rsidRPr="00AE7137">
              <w:rPr>
                <w:szCs w:val="22"/>
              </w:rPr>
              <w:t>.</w:t>
            </w:r>
            <w:r>
              <w:rPr>
                <w:szCs w:val="22"/>
              </w:rPr>
              <w:t xml:space="preserve"> </w:t>
            </w:r>
            <w:r w:rsidRPr="00C64BBA">
              <w:rPr>
                <w:i/>
                <w:szCs w:val="22"/>
              </w:rPr>
              <w:t>3(1).</w:t>
            </w:r>
            <w:r>
              <w:rPr>
                <w:i/>
                <w:szCs w:val="22"/>
              </w:rPr>
              <w:t xml:space="preserve"> </w:t>
            </w:r>
            <w:r>
              <w:rPr>
                <w:szCs w:val="22"/>
              </w:rPr>
              <w:t>ISSN 2464-5885. (spoluautorský podíl 50 %)</w:t>
            </w:r>
          </w:p>
          <w:p w:rsidR="00164CA5" w:rsidRPr="0092301E" w:rsidRDefault="00164CA5" w:rsidP="00355A1E">
            <w:pPr>
              <w:tabs>
                <w:tab w:val="left" w:pos="473"/>
                <w:tab w:val="left" w:pos="8844"/>
                <w:tab w:val="left" w:pos="9066"/>
              </w:tabs>
              <w:jc w:val="both"/>
              <w:rPr>
                <w:szCs w:val="22"/>
              </w:rPr>
            </w:pPr>
            <w:r w:rsidRPr="00AE7137">
              <w:rPr>
                <w:szCs w:val="22"/>
              </w:rPr>
              <w:t xml:space="preserve">Blaštíková, </w:t>
            </w:r>
            <w:r>
              <w:rPr>
                <w:szCs w:val="22"/>
              </w:rPr>
              <w:t>L. (2015)</w:t>
            </w:r>
            <w:r w:rsidRPr="00AE7137">
              <w:rPr>
                <w:szCs w:val="22"/>
              </w:rPr>
              <w:t xml:space="preserve">. </w:t>
            </w:r>
            <w:r w:rsidRPr="00C64BBA">
              <w:rPr>
                <w:szCs w:val="22"/>
              </w:rPr>
              <w:t>Sociální pedagog a jeho možnosti preventivních opatření v základní škole</w:t>
            </w:r>
            <w:r w:rsidRPr="00AE7137">
              <w:rPr>
                <w:szCs w:val="22"/>
              </w:rPr>
              <w:t xml:space="preserve">. </w:t>
            </w:r>
            <w:r w:rsidRPr="00C64BBA">
              <w:rPr>
                <w:i/>
                <w:szCs w:val="22"/>
              </w:rPr>
              <w:t>Socialpathology and prevention</w:t>
            </w:r>
            <w:r w:rsidRPr="00AE7137">
              <w:rPr>
                <w:szCs w:val="22"/>
              </w:rPr>
              <w:t xml:space="preserve">. </w:t>
            </w:r>
            <w:r w:rsidRPr="00C64BBA">
              <w:rPr>
                <w:i/>
                <w:szCs w:val="22"/>
              </w:rPr>
              <w:t>3(2)</w:t>
            </w:r>
            <w:r>
              <w:rPr>
                <w:szCs w:val="22"/>
              </w:rPr>
              <w:t>. ISSN 2464-5885.</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r>
              <w:t xml:space="preserve">Žilinská univerzita v Žilině, Fakulta humanitných vied, Slovenská republika, </w:t>
            </w:r>
            <w:r w:rsidRPr="0006276F">
              <w:t>16. 2. – 16. 7</w:t>
            </w:r>
            <w:r>
              <w:t>. 2015.</w:t>
            </w:r>
          </w:p>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Lucie Blaštíková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 w:rsidR="00164CA5" w:rsidRDefault="00164CA5" w:rsidP="00164CA5"/>
    <w:p w:rsidR="00164CA5" w:rsidRDefault="00164CA5" w:rsidP="00164CA5"/>
    <w:p w:rsidR="00164CA5" w:rsidRDefault="00164CA5" w:rsidP="00164CA5"/>
    <w:p w:rsidR="00164CA5" w:rsidRDefault="00164CA5" w:rsidP="00164CA5"/>
    <w:p w:rsidR="00164CA5" w:rsidRDefault="00164CA5" w:rsidP="00164CA5"/>
    <w:p w:rsidR="00164CA5" w:rsidRDefault="00164CA5" w:rsidP="00164CA5"/>
    <w:p w:rsidR="00164CA5" w:rsidRDefault="00164CA5" w:rsidP="00164CA5"/>
    <w:p w:rsidR="00164CA5" w:rsidRDefault="00164CA5" w:rsidP="00164CA5"/>
    <w:p w:rsidR="00164CA5" w:rsidRDefault="00164CA5" w:rsidP="00E210B6">
      <w:pPr>
        <w:spacing w:after="200" w:line="276" w:lineRule="auto"/>
      </w:pPr>
      <w:r>
        <w:br w:type="page"/>
      </w:r>
    </w:p>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r>
              <w:t>Lenka Haburajová Ilavská</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doc., PhDr., Ph</w:t>
            </w:r>
            <w:del w:id="235" w:author="*" w:date="2018-05-28T13:43:00Z">
              <w:r w:rsidDel="00C940C1">
                <w:delText>.</w:delText>
              </w:r>
            </w:del>
            <w:r>
              <w:t>D.</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1978</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 xml:space="preserve">pp </w:t>
            </w:r>
          </w:p>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 xml:space="preserve">40 </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 xml:space="preserve">N </w:t>
            </w:r>
          </w:p>
          <w:p w:rsidR="00164CA5" w:rsidRDefault="00164CA5" w:rsidP="00355A1E">
            <w:pPr>
              <w:jc w:val="both"/>
            </w:pP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 xml:space="preserve">40 </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N</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608"/>
        </w:trPr>
        <w:tc>
          <w:tcPr>
            <w:tcW w:w="9859" w:type="dxa"/>
            <w:gridSpan w:val="11"/>
            <w:tcBorders>
              <w:top w:val="nil"/>
            </w:tcBorders>
          </w:tcPr>
          <w:p w:rsidR="00164CA5" w:rsidRDefault="00164CA5" w:rsidP="00355A1E">
            <w:r>
              <w:t>Úvod do sociální práce (garant, přednášejí), Sociální práce s rodinou a ohroženými dětmi (garant), Právo v sociální oblasti (garant, přednášející).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Default="00164CA5" w:rsidP="00355A1E">
            <w:pPr>
              <w:jc w:val="both"/>
            </w:pPr>
            <w:r>
              <w:t xml:space="preserve">Sociální práce, 2002, </w:t>
            </w:r>
            <w:r w:rsidRPr="009125D4">
              <w:t xml:space="preserve">Univerzita Konstantina Filozofa, </w:t>
            </w:r>
            <w:r>
              <w:t>FSV. (Mgr.)</w:t>
            </w:r>
          </w:p>
          <w:p w:rsidR="00164CA5" w:rsidRDefault="00164CA5" w:rsidP="00355A1E">
            <w:pPr>
              <w:jc w:val="both"/>
            </w:pPr>
            <w:r>
              <w:t xml:space="preserve">Sociální práce, 2003, </w:t>
            </w:r>
            <w:r w:rsidRPr="009125D4">
              <w:t xml:space="preserve">Univerzita Konstantina Filozofa, </w:t>
            </w:r>
            <w:r>
              <w:t>FSV. (PhDr.)</w:t>
            </w:r>
          </w:p>
          <w:p w:rsidR="00164CA5" w:rsidRPr="007D2C66" w:rsidRDefault="00164CA5" w:rsidP="00355A1E">
            <w:pPr>
              <w:jc w:val="both"/>
            </w:pPr>
            <w:r>
              <w:t xml:space="preserve">Sociální práce, 2007, </w:t>
            </w:r>
            <w:r w:rsidRPr="009125D4">
              <w:t xml:space="preserve">Univerzita Konstantina Filozofa, </w:t>
            </w:r>
            <w:r>
              <w:t>FSV. (Ph.D.)</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Pr="009125D4" w:rsidRDefault="00164CA5" w:rsidP="00355A1E">
            <w:pPr>
              <w:jc w:val="both"/>
            </w:pPr>
            <w:r w:rsidRPr="009125D4">
              <w:t>Okresní úřad Liptovský Mikuláš, odbor sociálních věcí</w:t>
            </w:r>
            <w:r>
              <w:t>, 3 roky.</w:t>
            </w:r>
          </w:p>
          <w:p w:rsidR="00164CA5" w:rsidRPr="009125D4" w:rsidRDefault="00164CA5" w:rsidP="00355A1E">
            <w:pPr>
              <w:jc w:val="both"/>
            </w:pPr>
            <w:r w:rsidRPr="009125D4">
              <w:t>Správa služeb diplomatickému sboru Bratislava</w:t>
            </w:r>
            <w:r>
              <w:t>, 2 roky.</w:t>
            </w:r>
          </w:p>
          <w:p w:rsidR="00164CA5" w:rsidRPr="009125D4" w:rsidRDefault="00164CA5" w:rsidP="00355A1E">
            <w:pPr>
              <w:jc w:val="both"/>
            </w:pPr>
            <w:r w:rsidRPr="009125D4">
              <w:t>Úřad práce, sociálních věcí a rodiny Liptovský Mikuláš</w:t>
            </w:r>
            <w:r>
              <w:t>, 3 roky.</w:t>
            </w:r>
          </w:p>
          <w:p w:rsidR="00164CA5" w:rsidRPr="009125D4" w:rsidRDefault="00164CA5" w:rsidP="00355A1E">
            <w:pPr>
              <w:jc w:val="both"/>
            </w:pPr>
            <w:r w:rsidRPr="009125D4">
              <w:t>Univerzita Konstantina Filozofa v</w:t>
            </w:r>
            <w:r>
              <w:t> </w:t>
            </w:r>
            <w:r w:rsidRPr="009125D4">
              <w:t>Nitře</w:t>
            </w:r>
            <w:r>
              <w:t>, 7 let.</w:t>
            </w:r>
          </w:p>
          <w:p w:rsidR="00164CA5" w:rsidRDefault="00164CA5" w:rsidP="00355A1E">
            <w:pPr>
              <w:jc w:val="both"/>
            </w:pPr>
            <w:r>
              <w:t>UTB v Zlíně, FHS, 8 let.</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w:t>
            </w:r>
            <w:r w:rsidR="00D7335E">
              <w:t>hájených bakalářských prací = 105</w:t>
            </w:r>
            <w:r>
              <w:t>. Počet vedených a o</w:t>
            </w:r>
            <w:r w:rsidR="00D7335E">
              <w:t>bhájených diplomových prací = 16</w:t>
            </w:r>
            <w:r>
              <w:t>0.</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r>
              <w:t>Sociální práce</w:t>
            </w:r>
          </w:p>
        </w:tc>
        <w:tc>
          <w:tcPr>
            <w:tcW w:w="2245" w:type="dxa"/>
            <w:gridSpan w:val="2"/>
          </w:tcPr>
          <w:p w:rsidR="00164CA5" w:rsidRDefault="00164CA5" w:rsidP="00355A1E">
            <w:pPr>
              <w:jc w:val="both"/>
            </w:pPr>
            <w:r>
              <w:t>2009</w:t>
            </w:r>
          </w:p>
        </w:tc>
        <w:tc>
          <w:tcPr>
            <w:tcW w:w="2248" w:type="dxa"/>
            <w:gridSpan w:val="4"/>
            <w:tcBorders>
              <w:right w:val="single" w:sz="12" w:space="0" w:color="auto"/>
            </w:tcBorders>
          </w:tcPr>
          <w:p w:rsidR="00164CA5" w:rsidRDefault="00164CA5" w:rsidP="00355A1E">
            <w:pPr>
              <w:jc w:val="both"/>
            </w:pPr>
            <w:r>
              <w:t>KU Ružomberok</w:t>
            </w: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Pr="00E210B6" w:rsidRDefault="00164CA5" w:rsidP="00355A1E">
            <w:pPr>
              <w:jc w:val="both"/>
            </w:pPr>
            <w:r w:rsidRPr="00E210B6">
              <w:t>3</w:t>
            </w:r>
          </w:p>
        </w:tc>
        <w:tc>
          <w:tcPr>
            <w:tcW w:w="693" w:type="dxa"/>
            <w:vMerge w:val="restart"/>
          </w:tcPr>
          <w:p w:rsidR="00164CA5" w:rsidRPr="00E210B6" w:rsidRDefault="00164CA5" w:rsidP="00355A1E">
            <w:pPr>
              <w:jc w:val="both"/>
            </w:pPr>
            <w:r w:rsidRPr="00E210B6">
              <w:t>1</w:t>
            </w:r>
          </w:p>
        </w:tc>
        <w:tc>
          <w:tcPr>
            <w:tcW w:w="694" w:type="dxa"/>
            <w:vMerge w:val="restart"/>
          </w:tcPr>
          <w:p w:rsidR="00164CA5" w:rsidRPr="00E210B6" w:rsidRDefault="00164CA5" w:rsidP="00355A1E">
            <w:pPr>
              <w:jc w:val="both"/>
            </w:pPr>
            <w:r w:rsidRPr="00E210B6">
              <w:t>112</w:t>
            </w: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D7335E" w:rsidTr="00355A1E">
        <w:trPr>
          <w:trHeight w:val="1961"/>
        </w:trPr>
        <w:tc>
          <w:tcPr>
            <w:tcW w:w="9859" w:type="dxa"/>
            <w:gridSpan w:val="11"/>
          </w:tcPr>
          <w:p w:rsidR="00D7335E" w:rsidRPr="00FD1804" w:rsidRDefault="00D7335E" w:rsidP="00D7335E">
            <w:r w:rsidRPr="00FD1804">
              <w:t xml:space="preserve">Haburajová Ilavská, L. (2014). </w:t>
            </w:r>
            <w:r w:rsidRPr="00FD1804">
              <w:rPr>
                <w:i/>
              </w:rPr>
              <w:t xml:space="preserve"> Perspectives of Social work in the Area of intervention and elimination of domestic violence against children. Asian Social Science</w:t>
            </w:r>
            <w:r w:rsidRPr="00FD1804">
              <w:t>. 10(2), s. 47 – 63. (databáze Scopus)</w:t>
            </w:r>
          </w:p>
          <w:p w:rsidR="00D7335E" w:rsidRPr="00FD1804" w:rsidRDefault="00D7335E" w:rsidP="00D7335E">
            <w:r w:rsidRPr="00FD1804">
              <w:t>Haburajová Ilavská, L. a kol. (2014).</w:t>
            </w:r>
            <w:r w:rsidRPr="00FD1804">
              <w:rPr>
                <w:i/>
              </w:rPr>
              <w:t xml:space="preserve"> </w:t>
            </w:r>
            <w:r w:rsidRPr="00FD1804">
              <w:rPr>
                <w:i/>
                <w:shd w:val="clear" w:color="auto" w:fill="FFFFFF"/>
              </w:rPr>
              <w:t xml:space="preserve"> Probation and mediation of its application practice in social work</w:t>
            </w:r>
            <w:r w:rsidRPr="00FD1804">
              <w:rPr>
                <w:lang w:val="sk-SK"/>
              </w:rPr>
              <w:t xml:space="preserve">. Lodz: WSP. </w:t>
            </w:r>
            <w:r w:rsidRPr="00FD1804">
              <w:t>(spoluautorský podíl 60%)</w:t>
            </w:r>
          </w:p>
          <w:p w:rsidR="00D7335E" w:rsidRPr="00FD1804" w:rsidRDefault="00D7335E" w:rsidP="00D7335E">
            <w:pPr>
              <w:pStyle w:val="Times"/>
              <w:rPr>
                <w:bCs/>
                <w:sz w:val="20"/>
                <w:lang w:val="en-GB"/>
              </w:rPr>
            </w:pPr>
            <w:r w:rsidRPr="00FD1804">
              <w:rPr>
                <w:sz w:val="20"/>
              </w:rPr>
              <w:t xml:space="preserve">Haburajova Ilavska, L., (2015). Medzinárodná migrácia a jej prejavy v oblasti politiky zamestnanosti a trhu práce. </w:t>
            </w:r>
            <w:r>
              <w:rPr>
                <w:sz w:val="20"/>
              </w:rPr>
              <w:br/>
            </w:r>
            <w:r w:rsidRPr="00FD1804">
              <w:rPr>
                <w:sz w:val="20"/>
              </w:rPr>
              <w:t xml:space="preserve">In </w:t>
            </w:r>
            <w:r w:rsidRPr="00FD1804">
              <w:rPr>
                <w:bCs/>
                <w:sz w:val="20"/>
                <w:lang w:val="en-GB"/>
              </w:rPr>
              <w:t xml:space="preserve">Mareková, H. a kol. </w:t>
            </w:r>
            <w:r w:rsidRPr="00FD1804">
              <w:rPr>
                <w:bCs/>
                <w:i/>
                <w:sz w:val="20"/>
                <w:lang w:val="en-GB"/>
              </w:rPr>
              <w:t>Immigrants in the European Union</w:t>
            </w:r>
            <w:r w:rsidRPr="00FD1804">
              <w:rPr>
                <w:bCs/>
                <w:sz w:val="20"/>
                <w:lang w:val="en-GB"/>
              </w:rPr>
              <w:t xml:space="preserve">. Bački Petrovec: Srpsko razvojno udruženje, Srbsko. 2015. </w:t>
            </w:r>
            <w:r>
              <w:rPr>
                <w:bCs/>
                <w:sz w:val="20"/>
                <w:lang w:val="en-GB"/>
              </w:rPr>
              <w:br/>
            </w:r>
            <w:r w:rsidRPr="00FD1804">
              <w:rPr>
                <w:bCs/>
                <w:sz w:val="20"/>
                <w:lang w:val="en-GB"/>
              </w:rPr>
              <w:t>s. 39-53.</w:t>
            </w:r>
          </w:p>
          <w:p w:rsidR="00D7335E" w:rsidRPr="00FD1804" w:rsidRDefault="00D7335E" w:rsidP="00D733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k-SK" w:eastAsia="sk-SK"/>
              </w:rPr>
            </w:pPr>
            <w:r w:rsidRPr="00FD1804">
              <w:rPr>
                <w:lang w:val="sk-SK" w:eastAsia="sk-SK"/>
              </w:rPr>
              <w:t xml:space="preserve">Hulová, Z., </w:t>
            </w:r>
            <w:r w:rsidRPr="00FD1804">
              <w:t>Haburajova Ilavska, L.</w:t>
            </w:r>
            <w:r w:rsidRPr="00FD1804">
              <w:rPr>
                <w:lang w:val="sk-SK" w:eastAsia="sk-SK"/>
              </w:rPr>
              <w:t xml:space="preserve"> a kol. (2017). </w:t>
            </w:r>
            <w:r w:rsidRPr="00FD1804">
              <w:rPr>
                <w:i/>
                <w:lang w:val="sk-SK" w:eastAsia="sk-SK"/>
              </w:rPr>
              <w:t>Kooperatívny prístup pedagogiky, sociálnej pedagogiky a iných vedných disciplín v edukačnom procese detí, žiakov a študentov</w:t>
            </w:r>
            <w:r w:rsidRPr="00FD1804">
              <w:rPr>
                <w:lang w:val="sk-SK" w:eastAsia="sk-SK"/>
              </w:rPr>
              <w:t xml:space="preserve">. Praha: Hnutí R, 2017. </w:t>
            </w:r>
            <w:r w:rsidRPr="00FD1804">
              <w:t>(spoluautorský podíl 50%)</w:t>
            </w:r>
          </w:p>
          <w:p w:rsidR="00D7335E" w:rsidRPr="00FD1804" w:rsidRDefault="00D7335E" w:rsidP="00D7335E">
            <w:pPr>
              <w:pStyle w:val="Times"/>
              <w:rPr>
                <w:color w:val="FF0000"/>
                <w:sz w:val="20"/>
              </w:rPr>
            </w:pPr>
            <w:r w:rsidRPr="00FD1804">
              <w:rPr>
                <w:sz w:val="20"/>
              </w:rPr>
              <w:t xml:space="preserve">Haburajova Ilavska, L., Kwadrans, L. (2017) </w:t>
            </w:r>
            <w:r w:rsidRPr="00FD1804">
              <w:rPr>
                <w:i/>
                <w:sz w:val="20"/>
              </w:rPr>
              <w:t>Roma identity and education- comparative research.</w:t>
            </w:r>
            <w:r w:rsidRPr="00FD1804">
              <w:rPr>
                <w:sz w:val="20"/>
              </w:rPr>
              <w:t xml:space="preserve"> Online journal of Education Technology – december 2017, Cambridge USA  ITEC, 2017, vol 2, 218-224. (spoluautorský podíl 50%)</w:t>
            </w:r>
          </w:p>
        </w:tc>
      </w:tr>
      <w:tr w:rsidR="00D7335E" w:rsidTr="00355A1E">
        <w:trPr>
          <w:trHeight w:val="218"/>
        </w:trPr>
        <w:tc>
          <w:tcPr>
            <w:tcW w:w="9859" w:type="dxa"/>
            <w:gridSpan w:val="11"/>
            <w:shd w:val="clear" w:color="auto" w:fill="F7CAAC"/>
          </w:tcPr>
          <w:p w:rsidR="00D7335E" w:rsidRDefault="00D7335E" w:rsidP="00D7335E">
            <w:pPr>
              <w:rPr>
                <w:b/>
              </w:rPr>
            </w:pPr>
            <w:r>
              <w:rPr>
                <w:b/>
              </w:rPr>
              <w:t>Působení v zahraničí</w:t>
            </w:r>
          </w:p>
        </w:tc>
      </w:tr>
      <w:tr w:rsidR="00D7335E" w:rsidTr="00355A1E">
        <w:trPr>
          <w:trHeight w:val="328"/>
        </w:trPr>
        <w:tc>
          <w:tcPr>
            <w:tcW w:w="9859" w:type="dxa"/>
            <w:gridSpan w:val="11"/>
          </w:tcPr>
          <w:p w:rsidR="00D7335E" w:rsidRPr="00E86D62" w:rsidRDefault="00D7335E" w:rsidP="00D7335E">
            <w:pPr>
              <w:jc w:val="both"/>
            </w:pPr>
            <w:r>
              <w:t>2008, s</w:t>
            </w:r>
            <w:r w:rsidRPr="00E86D62">
              <w:t>táž v Bayerische Rotes Kreuz, Stadt Passau, Rakousko.</w:t>
            </w:r>
          </w:p>
          <w:p w:rsidR="00D7335E" w:rsidRDefault="00D7335E" w:rsidP="00D7335E">
            <w:pPr>
              <w:jc w:val="both"/>
            </w:pPr>
            <w:r w:rsidRPr="00E86D62">
              <w:t>2012, expertizní činnost v rámci projektu mezinárodní rozvojové spolupráce „Podpora a budovanie systému sociálnej ochrany pre Bosnu a Hercegovinu“, Úřad vlády Srbské republiky.</w:t>
            </w:r>
          </w:p>
          <w:p w:rsidR="00D7335E" w:rsidRPr="00AF28C0" w:rsidRDefault="00D7335E" w:rsidP="00D7335E">
            <w:pPr>
              <w:jc w:val="both"/>
            </w:pPr>
            <w:r>
              <w:t>2014 stáž Wysza Szkola Pedagogiczna w Lodzi, Polsko.</w:t>
            </w:r>
          </w:p>
        </w:tc>
      </w:tr>
      <w:tr w:rsidR="00D7335E" w:rsidTr="00355A1E">
        <w:trPr>
          <w:cantSplit/>
          <w:trHeight w:val="470"/>
        </w:trPr>
        <w:tc>
          <w:tcPr>
            <w:tcW w:w="2518" w:type="dxa"/>
            <w:shd w:val="clear" w:color="auto" w:fill="F7CAAC"/>
          </w:tcPr>
          <w:p w:rsidR="00D7335E" w:rsidRDefault="00D7335E" w:rsidP="00D7335E">
            <w:pPr>
              <w:jc w:val="both"/>
              <w:rPr>
                <w:b/>
              </w:rPr>
            </w:pPr>
            <w:r>
              <w:rPr>
                <w:b/>
              </w:rPr>
              <w:t xml:space="preserve">Podpis </w:t>
            </w:r>
          </w:p>
        </w:tc>
        <w:tc>
          <w:tcPr>
            <w:tcW w:w="4536" w:type="dxa"/>
            <w:gridSpan w:val="5"/>
          </w:tcPr>
          <w:p w:rsidR="00D7335E" w:rsidRDefault="00D7335E" w:rsidP="00D7335E">
            <w:pPr>
              <w:jc w:val="both"/>
            </w:pPr>
            <w:r>
              <w:t>Lenka Haburajová Ilavská v. r.</w:t>
            </w:r>
          </w:p>
        </w:tc>
        <w:tc>
          <w:tcPr>
            <w:tcW w:w="786" w:type="dxa"/>
            <w:gridSpan w:val="2"/>
            <w:shd w:val="clear" w:color="auto" w:fill="F7CAAC"/>
          </w:tcPr>
          <w:p w:rsidR="00D7335E" w:rsidRDefault="00D7335E" w:rsidP="00D7335E">
            <w:pPr>
              <w:jc w:val="both"/>
            </w:pPr>
            <w:r>
              <w:rPr>
                <w:b/>
              </w:rPr>
              <w:t>datum</w:t>
            </w:r>
          </w:p>
        </w:tc>
        <w:tc>
          <w:tcPr>
            <w:tcW w:w="2019" w:type="dxa"/>
            <w:gridSpan w:val="3"/>
          </w:tcPr>
          <w:p w:rsidR="00D7335E" w:rsidRDefault="00D7335E" w:rsidP="00D7335E">
            <w:pPr>
              <w:jc w:val="both"/>
            </w:pPr>
            <w:r>
              <w:t>27. 11. 2017</w:t>
            </w:r>
          </w:p>
        </w:tc>
      </w:tr>
    </w:tbl>
    <w:p w:rsidR="00164CA5" w:rsidRDefault="00164CA5" w:rsidP="00164CA5">
      <w:pPr>
        <w:spacing w:after="240"/>
      </w:pPr>
    </w:p>
    <w:p w:rsidR="00902E97" w:rsidRDefault="00902E97" w:rsidP="00164CA5">
      <w:pPr>
        <w:spacing w:after="240"/>
      </w:pPr>
    </w:p>
    <w:p w:rsidR="00902E97" w:rsidRDefault="00902E97" w:rsidP="00902E97"/>
    <w:p w:rsidR="00902E97" w:rsidRDefault="00902E97" w:rsidP="00164CA5">
      <w:pPr>
        <w:spacing w:after="240"/>
      </w:pPr>
    </w:p>
    <w:tbl>
      <w:tblPr>
        <w:tblpPr w:leftFromText="141" w:rightFromText="141" w:vertAnchor="page" w:horzAnchor="margin" w:tblpY="263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F237D" w:rsidTr="00EF237D">
        <w:tc>
          <w:tcPr>
            <w:tcW w:w="9859" w:type="dxa"/>
            <w:gridSpan w:val="11"/>
            <w:tcBorders>
              <w:bottom w:val="double" w:sz="4" w:space="0" w:color="auto"/>
            </w:tcBorders>
            <w:shd w:val="clear" w:color="auto" w:fill="BDD6EE"/>
          </w:tcPr>
          <w:p w:rsidR="00EF237D" w:rsidRDefault="00EF237D" w:rsidP="00EF237D">
            <w:pPr>
              <w:jc w:val="both"/>
              <w:rPr>
                <w:b/>
                <w:sz w:val="28"/>
              </w:rPr>
            </w:pPr>
            <w:r>
              <w:rPr>
                <w:b/>
                <w:sz w:val="28"/>
              </w:rPr>
              <w:t>C-I – Personální zabezpečení</w:t>
            </w:r>
          </w:p>
        </w:tc>
      </w:tr>
      <w:tr w:rsidR="00EF237D" w:rsidTr="00EF237D">
        <w:tc>
          <w:tcPr>
            <w:tcW w:w="2518" w:type="dxa"/>
            <w:tcBorders>
              <w:top w:val="double" w:sz="4" w:space="0" w:color="auto"/>
            </w:tcBorders>
            <w:shd w:val="clear" w:color="auto" w:fill="F7CAAC"/>
          </w:tcPr>
          <w:p w:rsidR="00EF237D" w:rsidRDefault="00EF237D" w:rsidP="00EF237D">
            <w:pPr>
              <w:jc w:val="both"/>
              <w:rPr>
                <w:b/>
              </w:rPr>
            </w:pPr>
            <w:r>
              <w:rPr>
                <w:b/>
              </w:rPr>
              <w:t>Vysoká škola</w:t>
            </w:r>
          </w:p>
        </w:tc>
        <w:tc>
          <w:tcPr>
            <w:tcW w:w="7341" w:type="dxa"/>
            <w:gridSpan w:val="10"/>
          </w:tcPr>
          <w:p w:rsidR="00EF237D" w:rsidRDefault="00EF237D" w:rsidP="00EF237D">
            <w:pPr>
              <w:jc w:val="both"/>
            </w:pPr>
            <w:r>
              <w:t>Univerzita Tomáše Bati ve Zlíně</w:t>
            </w:r>
          </w:p>
        </w:tc>
      </w:tr>
      <w:tr w:rsidR="00EF237D" w:rsidTr="00EF237D">
        <w:tc>
          <w:tcPr>
            <w:tcW w:w="2518" w:type="dxa"/>
            <w:shd w:val="clear" w:color="auto" w:fill="F7CAAC"/>
          </w:tcPr>
          <w:p w:rsidR="00EF237D" w:rsidRDefault="00EF237D" w:rsidP="00EF237D">
            <w:pPr>
              <w:jc w:val="both"/>
              <w:rPr>
                <w:b/>
              </w:rPr>
            </w:pPr>
            <w:r>
              <w:rPr>
                <w:b/>
              </w:rPr>
              <w:t>Součást vysoké školy</w:t>
            </w:r>
          </w:p>
        </w:tc>
        <w:tc>
          <w:tcPr>
            <w:tcW w:w="7341" w:type="dxa"/>
            <w:gridSpan w:val="10"/>
          </w:tcPr>
          <w:p w:rsidR="00EF237D" w:rsidRDefault="00EF237D" w:rsidP="00EF237D">
            <w:pPr>
              <w:jc w:val="both"/>
            </w:pPr>
            <w:r>
              <w:t>Fakulta humanitních studií</w:t>
            </w:r>
          </w:p>
        </w:tc>
      </w:tr>
      <w:tr w:rsidR="00EF237D" w:rsidRPr="00317771" w:rsidTr="00EF237D">
        <w:tc>
          <w:tcPr>
            <w:tcW w:w="2518" w:type="dxa"/>
            <w:shd w:val="clear" w:color="auto" w:fill="F7CAAC"/>
          </w:tcPr>
          <w:p w:rsidR="00EF237D" w:rsidRDefault="00EF237D" w:rsidP="00EF237D">
            <w:pPr>
              <w:jc w:val="both"/>
              <w:rPr>
                <w:b/>
              </w:rPr>
            </w:pPr>
            <w:r>
              <w:rPr>
                <w:b/>
              </w:rPr>
              <w:t>Název studijního programu</w:t>
            </w:r>
          </w:p>
        </w:tc>
        <w:tc>
          <w:tcPr>
            <w:tcW w:w="7341" w:type="dxa"/>
            <w:gridSpan w:val="10"/>
          </w:tcPr>
          <w:p w:rsidR="00EF237D" w:rsidRPr="00317771" w:rsidRDefault="00EF237D" w:rsidP="00EF237D">
            <w:pPr>
              <w:jc w:val="both"/>
            </w:pPr>
            <w:r>
              <w:t>Sociální pedagogika</w:t>
            </w:r>
          </w:p>
        </w:tc>
      </w:tr>
      <w:tr w:rsidR="00EF237D" w:rsidTr="00EF237D">
        <w:tc>
          <w:tcPr>
            <w:tcW w:w="2518" w:type="dxa"/>
            <w:shd w:val="clear" w:color="auto" w:fill="F7CAAC"/>
          </w:tcPr>
          <w:p w:rsidR="00EF237D" w:rsidRDefault="00EF237D" w:rsidP="00EF237D">
            <w:pPr>
              <w:jc w:val="both"/>
              <w:rPr>
                <w:b/>
              </w:rPr>
            </w:pPr>
            <w:r>
              <w:rPr>
                <w:b/>
              </w:rPr>
              <w:t>Jméno a příjmení</w:t>
            </w:r>
          </w:p>
        </w:tc>
        <w:tc>
          <w:tcPr>
            <w:tcW w:w="4536" w:type="dxa"/>
            <w:gridSpan w:val="5"/>
          </w:tcPr>
          <w:p w:rsidR="00EF237D" w:rsidRDefault="00EF237D" w:rsidP="00EF237D">
            <w:pPr>
              <w:jc w:val="both"/>
            </w:pPr>
            <w:r>
              <w:t>Jakub Hladík</w:t>
            </w:r>
          </w:p>
        </w:tc>
        <w:tc>
          <w:tcPr>
            <w:tcW w:w="709" w:type="dxa"/>
            <w:shd w:val="clear" w:color="auto" w:fill="F7CAAC"/>
          </w:tcPr>
          <w:p w:rsidR="00EF237D" w:rsidRDefault="00EF237D" w:rsidP="00EF237D">
            <w:pPr>
              <w:jc w:val="both"/>
              <w:rPr>
                <w:b/>
              </w:rPr>
            </w:pPr>
            <w:r>
              <w:rPr>
                <w:b/>
              </w:rPr>
              <w:t>Tituly</w:t>
            </w:r>
          </w:p>
        </w:tc>
        <w:tc>
          <w:tcPr>
            <w:tcW w:w="2096" w:type="dxa"/>
            <w:gridSpan w:val="4"/>
          </w:tcPr>
          <w:p w:rsidR="00EF237D" w:rsidRDefault="00EF237D" w:rsidP="00EF237D">
            <w:pPr>
              <w:jc w:val="both"/>
            </w:pPr>
            <w:r>
              <w:t>Mgr., Ph.D.</w:t>
            </w:r>
          </w:p>
        </w:tc>
      </w:tr>
      <w:tr w:rsidR="00EF237D" w:rsidTr="00EF237D">
        <w:tc>
          <w:tcPr>
            <w:tcW w:w="2518" w:type="dxa"/>
            <w:shd w:val="clear" w:color="auto" w:fill="F7CAAC"/>
          </w:tcPr>
          <w:p w:rsidR="00EF237D" w:rsidRDefault="00EF237D" w:rsidP="00EF237D">
            <w:pPr>
              <w:jc w:val="both"/>
              <w:rPr>
                <w:b/>
              </w:rPr>
            </w:pPr>
            <w:r>
              <w:rPr>
                <w:b/>
              </w:rPr>
              <w:t>Rok narození</w:t>
            </w:r>
          </w:p>
        </w:tc>
        <w:tc>
          <w:tcPr>
            <w:tcW w:w="829" w:type="dxa"/>
          </w:tcPr>
          <w:p w:rsidR="00EF237D" w:rsidRDefault="00EF237D" w:rsidP="00EF237D">
            <w:pPr>
              <w:jc w:val="both"/>
            </w:pPr>
            <w:r>
              <w:t>1980</w:t>
            </w:r>
          </w:p>
        </w:tc>
        <w:tc>
          <w:tcPr>
            <w:tcW w:w="1721" w:type="dxa"/>
            <w:shd w:val="clear" w:color="auto" w:fill="F7CAAC"/>
          </w:tcPr>
          <w:p w:rsidR="00EF237D" w:rsidRDefault="00EF237D" w:rsidP="00EF237D">
            <w:pPr>
              <w:jc w:val="both"/>
              <w:rPr>
                <w:b/>
              </w:rPr>
            </w:pPr>
            <w:r>
              <w:rPr>
                <w:b/>
              </w:rPr>
              <w:t>typ vztahu k VŠ</w:t>
            </w:r>
          </w:p>
        </w:tc>
        <w:tc>
          <w:tcPr>
            <w:tcW w:w="992" w:type="dxa"/>
            <w:gridSpan w:val="2"/>
          </w:tcPr>
          <w:p w:rsidR="00EF237D" w:rsidRDefault="00EF237D" w:rsidP="00EF237D">
            <w:pPr>
              <w:jc w:val="both"/>
            </w:pPr>
            <w:r>
              <w:t>pp</w:t>
            </w:r>
          </w:p>
        </w:tc>
        <w:tc>
          <w:tcPr>
            <w:tcW w:w="994" w:type="dxa"/>
            <w:shd w:val="clear" w:color="auto" w:fill="F7CAAC"/>
          </w:tcPr>
          <w:p w:rsidR="00EF237D" w:rsidRDefault="00EF237D" w:rsidP="00EF237D">
            <w:pPr>
              <w:jc w:val="both"/>
              <w:rPr>
                <w:b/>
              </w:rPr>
            </w:pPr>
            <w:r>
              <w:rPr>
                <w:b/>
              </w:rPr>
              <w:t>rozsah</w:t>
            </w:r>
          </w:p>
        </w:tc>
        <w:tc>
          <w:tcPr>
            <w:tcW w:w="709" w:type="dxa"/>
          </w:tcPr>
          <w:p w:rsidR="00EF237D" w:rsidRDefault="00EF237D" w:rsidP="00EF237D">
            <w:pPr>
              <w:jc w:val="both"/>
            </w:pPr>
            <w:r>
              <w:t>40</w:t>
            </w:r>
          </w:p>
        </w:tc>
        <w:tc>
          <w:tcPr>
            <w:tcW w:w="709" w:type="dxa"/>
            <w:gridSpan w:val="2"/>
            <w:shd w:val="clear" w:color="auto" w:fill="F7CAAC"/>
          </w:tcPr>
          <w:p w:rsidR="00EF237D" w:rsidRDefault="00EF237D" w:rsidP="00EF237D">
            <w:pPr>
              <w:jc w:val="both"/>
              <w:rPr>
                <w:b/>
              </w:rPr>
            </w:pPr>
            <w:r>
              <w:rPr>
                <w:b/>
              </w:rPr>
              <w:t>do kdy</w:t>
            </w:r>
          </w:p>
        </w:tc>
        <w:tc>
          <w:tcPr>
            <w:tcW w:w="1387" w:type="dxa"/>
            <w:gridSpan w:val="2"/>
          </w:tcPr>
          <w:p w:rsidR="00EF237D" w:rsidRDefault="00EF237D" w:rsidP="00EF237D">
            <w:pPr>
              <w:jc w:val="both"/>
            </w:pPr>
            <w:r>
              <w:t>N</w:t>
            </w:r>
          </w:p>
        </w:tc>
      </w:tr>
      <w:tr w:rsidR="00EF237D" w:rsidTr="00EF237D">
        <w:tc>
          <w:tcPr>
            <w:tcW w:w="5068" w:type="dxa"/>
            <w:gridSpan w:val="3"/>
            <w:shd w:val="clear" w:color="auto" w:fill="F7CAAC"/>
          </w:tcPr>
          <w:p w:rsidR="00EF237D" w:rsidRDefault="00EF237D" w:rsidP="00EF237D">
            <w:pPr>
              <w:jc w:val="both"/>
              <w:rPr>
                <w:b/>
              </w:rPr>
            </w:pPr>
            <w:r>
              <w:rPr>
                <w:b/>
              </w:rPr>
              <w:t>Typ vztahu na součásti VŠ, která uskutečňuje st. program</w:t>
            </w:r>
          </w:p>
        </w:tc>
        <w:tc>
          <w:tcPr>
            <w:tcW w:w="992" w:type="dxa"/>
            <w:gridSpan w:val="2"/>
          </w:tcPr>
          <w:p w:rsidR="00EF237D" w:rsidRDefault="00EF237D" w:rsidP="00EF237D">
            <w:pPr>
              <w:jc w:val="both"/>
            </w:pPr>
            <w:r>
              <w:t>pp</w:t>
            </w:r>
          </w:p>
        </w:tc>
        <w:tc>
          <w:tcPr>
            <w:tcW w:w="994" w:type="dxa"/>
            <w:shd w:val="clear" w:color="auto" w:fill="F7CAAC"/>
          </w:tcPr>
          <w:p w:rsidR="00EF237D" w:rsidRDefault="00EF237D" w:rsidP="00EF237D">
            <w:pPr>
              <w:jc w:val="both"/>
              <w:rPr>
                <w:b/>
              </w:rPr>
            </w:pPr>
            <w:r>
              <w:rPr>
                <w:b/>
              </w:rPr>
              <w:t>rozsah</w:t>
            </w:r>
          </w:p>
        </w:tc>
        <w:tc>
          <w:tcPr>
            <w:tcW w:w="709" w:type="dxa"/>
          </w:tcPr>
          <w:p w:rsidR="00EF237D" w:rsidRDefault="00EF237D" w:rsidP="00EF237D">
            <w:pPr>
              <w:jc w:val="both"/>
            </w:pPr>
            <w:r>
              <w:t>40</w:t>
            </w:r>
          </w:p>
        </w:tc>
        <w:tc>
          <w:tcPr>
            <w:tcW w:w="709" w:type="dxa"/>
            <w:gridSpan w:val="2"/>
            <w:shd w:val="clear" w:color="auto" w:fill="F7CAAC"/>
          </w:tcPr>
          <w:p w:rsidR="00EF237D" w:rsidRDefault="00EF237D" w:rsidP="00EF237D">
            <w:pPr>
              <w:jc w:val="both"/>
              <w:rPr>
                <w:b/>
              </w:rPr>
            </w:pPr>
            <w:r>
              <w:rPr>
                <w:b/>
              </w:rPr>
              <w:t>do kdy</w:t>
            </w:r>
          </w:p>
        </w:tc>
        <w:tc>
          <w:tcPr>
            <w:tcW w:w="1387" w:type="dxa"/>
            <w:gridSpan w:val="2"/>
          </w:tcPr>
          <w:p w:rsidR="00EF237D" w:rsidRDefault="00EF237D" w:rsidP="00EF237D">
            <w:pPr>
              <w:jc w:val="both"/>
            </w:pPr>
            <w:r>
              <w:t>N</w:t>
            </w:r>
          </w:p>
        </w:tc>
      </w:tr>
      <w:tr w:rsidR="00EF237D" w:rsidTr="00EF237D">
        <w:tc>
          <w:tcPr>
            <w:tcW w:w="6060" w:type="dxa"/>
            <w:gridSpan w:val="5"/>
            <w:shd w:val="clear" w:color="auto" w:fill="F7CAAC"/>
          </w:tcPr>
          <w:p w:rsidR="00EF237D" w:rsidRDefault="00EF237D" w:rsidP="00EF237D">
            <w:pPr>
              <w:jc w:val="both"/>
            </w:pPr>
            <w:r>
              <w:rPr>
                <w:b/>
              </w:rPr>
              <w:t>Další současná působení jako akademický pracovník na jiných VŠ</w:t>
            </w:r>
          </w:p>
        </w:tc>
        <w:tc>
          <w:tcPr>
            <w:tcW w:w="1703" w:type="dxa"/>
            <w:gridSpan w:val="2"/>
            <w:shd w:val="clear" w:color="auto" w:fill="F7CAAC"/>
          </w:tcPr>
          <w:p w:rsidR="00EF237D" w:rsidRDefault="00EF237D" w:rsidP="00EF237D">
            <w:pPr>
              <w:jc w:val="both"/>
              <w:rPr>
                <w:b/>
              </w:rPr>
            </w:pPr>
            <w:r>
              <w:rPr>
                <w:b/>
              </w:rPr>
              <w:t>typ prac. vztahu</w:t>
            </w:r>
          </w:p>
        </w:tc>
        <w:tc>
          <w:tcPr>
            <w:tcW w:w="2096" w:type="dxa"/>
            <w:gridSpan w:val="4"/>
            <w:shd w:val="clear" w:color="auto" w:fill="F7CAAC"/>
          </w:tcPr>
          <w:p w:rsidR="00EF237D" w:rsidRDefault="00EF237D" w:rsidP="00EF237D">
            <w:pPr>
              <w:jc w:val="both"/>
              <w:rPr>
                <w:b/>
              </w:rPr>
            </w:pPr>
            <w:r>
              <w:rPr>
                <w:b/>
              </w:rPr>
              <w:t>rozsah</w:t>
            </w:r>
          </w:p>
        </w:tc>
      </w:tr>
      <w:tr w:rsidR="00EF237D" w:rsidTr="00EF237D">
        <w:tc>
          <w:tcPr>
            <w:tcW w:w="6060" w:type="dxa"/>
            <w:gridSpan w:val="5"/>
          </w:tcPr>
          <w:p w:rsidR="00EF237D" w:rsidRDefault="00EF237D" w:rsidP="00EF237D">
            <w:pPr>
              <w:jc w:val="both"/>
            </w:pPr>
          </w:p>
        </w:tc>
        <w:tc>
          <w:tcPr>
            <w:tcW w:w="1703" w:type="dxa"/>
            <w:gridSpan w:val="2"/>
          </w:tcPr>
          <w:p w:rsidR="00EF237D" w:rsidRDefault="00EF237D" w:rsidP="00EF237D">
            <w:pPr>
              <w:jc w:val="both"/>
            </w:pPr>
          </w:p>
        </w:tc>
        <w:tc>
          <w:tcPr>
            <w:tcW w:w="2096" w:type="dxa"/>
            <w:gridSpan w:val="4"/>
          </w:tcPr>
          <w:p w:rsidR="00EF237D" w:rsidRDefault="00EF237D" w:rsidP="00EF237D">
            <w:pPr>
              <w:jc w:val="both"/>
            </w:pPr>
          </w:p>
        </w:tc>
      </w:tr>
      <w:tr w:rsidR="00EF237D" w:rsidTr="00EF237D">
        <w:tc>
          <w:tcPr>
            <w:tcW w:w="6060" w:type="dxa"/>
            <w:gridSpan w:val="5"/>
          </w:tcPr>
          <w:p w:rsidR="00EF237D" w:rsidRDefault="00EF237D" w:rsidP="00EF237D">
            <w:pPr>
              <w:jc w:val="both"/>
            </w:pPr>
          </w:p>
        </w:tc>
        <w:tc>
          <w:tcPr>
            <w:tcW w:w="1703" w:type="dxa"/>
            <w:gridSpan w:val="2"/>
          </w:tcPr>
          <w:p w:rsidR="00EF237D" w:rsidRDefault="00EF237D" w:rsidP="00EF237D">
            <w:pPr>
              <w:jc w:val="both"/>
            </w:pPr>
          </w:p>
        </w:tc>
        <w:tc>
          <w:tcPr>
            <w:tcW w:w="2096" w:type="dxa"/>
            <w:gridSpan w:val="4"/>
          </w:tcPr>
          <w:p w:rsidR="00EF237D" w:rsidRDefault="00EF237D" w:rsidP="00EF237D">
            <w:pPr>
              <w:jc w:val="both"/>
            </w:pPr>
          </w:p>
        </w:tc>
      </w:tr>
      <w:tr w:rsidR="00EF237D" w:rsidTr="00EF237D">
        <w:tc>
          <w:tcPr>
            <w:tcW w:w="6060" w:type="dxa"/>
            <w:gridSpan w:val="5"/>
          </w:tcPr>
          <w:p w:rsidR="00EF237D" w:rsidRDefault="00EF237D" w:rsidP="00EF237D">
            <w:pPr>
              <w:jc w:val="both"/>
            </w:pPr>
          </w:p>
        </w:tc>
        <w:tc>
          <w:tcPr>
            <w:tcW w:w="1703" w:type="dxa"/>
            <w:gridSpan w:val="2"/>
          </w:tcPr>
          <w:p w:rsidR="00EF237D" w:rsidRDefault="00EF237D" w:rsidP="00EF237D">
            <w:pPr>
              <w:jc w:val="both"/>
            </w:pPr>
          </w:p>
        </w:tc>
        <w:tc>
          <w:tcPr>
            <w:tcW w:w="2096" w:type="dxa"/>
            <w:gridSpan w:val="4"/>
          </w:tcPr>
          <w:p w:rsidR="00EF237D" w:rsidRDefault="00EF237D" w:rsidP="00EF237D">
            <w:pPr>
              <w:jc w:val="both"/>
            </w:pPr>
          </w:p>
        </w:tc>
      </w:tr>
      <w:tr w:rsidR="00EF237D" w:rsidTr="00EF237D">
        <w:tc>
          <w:tcPr>
            <w:tcW w:w="6060" w:type="dxa"/>
            <w:gridSpan w:val="5"/>
          </w:tcPr>
          <w:p w:rsidR="00EF237D" w:rsidRDefault="00EF237D" w:rsidP="00EF237D">
            <w:pPr>
              <w:jc w:val="both"/>
            </w:pPr>
          </w:p>
        </w:tc>
        <w:tc>
          <w:tcPr>
            <w:tcW w:w="1703" w:type="dxa"/>
            <w:gridSpan w:val="2"/>
          </w:tcPr>
          <w:p w:rsidR="00EF237D" w:rsidRDefault="00EF237D" w:rsidP="00EF237D">
            <w:pPr>
              <w:jc w:val="both"/>
            </w:pPr>
          </w:p>
        </w:tc>
        <w:tc>
          <w:tcPr>
            <w:tcW w:w="2096" w:type="dxa"/>
            <w:gridSpan w:val="4"/>
          </w:tcPr>
          <w:p w:rsidR="00EF237D" w:rsidRDefault="00EF237D" w:rsidP="00EF237D">
            <w:pPr>
              <w:jc w:val="both"/>
            </w:pPr>
          </w:p>
        </w:tc>
      </w:tr>
      <w:tr w:rsidR="00EF237D" w:rsidTr="00EF237D">
        <w:tc>
          <w:tcPr>
            <w:tcW w:w="9859" w:type="dxa"/>
            <w:gridSpan w:val="11"/>
            <w:shd w:val="clear" w:color="auto" w:fill="F7CAAC"/>
          </w:tcPr>
          <w:p w:rsidR="00EF237D" w:rsidRDefault="00EF237D" w:rsidP="00EF237D">
            <w:pPr>
              <w:jc w:val="both"/>
            </w:pPr>
            <w:r>
              <w:rPr>
                <w:b/>
              </w:rPr>
              <w:t>Předměty příslušného studijního programu a způsob zapojení do jejich výuky, příp. další zapojení do uskutečňování studijního programu</w:t>
            </w:r>
          </w:p>
        </w:tc>
      </w:tr>
      <w:tr w:rsidR="00EF237D" w:rsidTr="00EF237D">
        <w:trPr>
          <w:trHeight w:val="330"/>
        </w:trPr>
        <w:tc>
          <w:tcPr>
            <w:tcW w:w="9859" w:type="dxa"/>
            <w:gridSpan w:val="11"/>
            <w:tcBorders>
              <w:top w:val="nil"/>
            </w:tcBorders>
          </w:tcPr>
          <w:p w:rsidR="00EF237D" w:rsidRDefault="00EF237D" w:rsidP="00EF237D">
            <w:pPr>
              <w:jc w:val="both"/>
            </w:pPr>
            <w:r>
              <w:t>Seminář bakalářských prací 1 (vyučující), Multikulturní výchova (garant, přednášející), Průběžná praxe (garant), Souvislá praxe 1, 2 (garant).</w:t>
            </w:r>
          </w:p>
        </w:tc>
      </w:tr>
      <w:tr w:rsidR="00EF237D" w:rsidTr="00EF237D">
        <w:tc>
          <w:tcPr>
            <w:tcW w:w="9859" w:type="dxa"/>
            <w:gridSpan w:val="11"/>
            <w:shd w:val="clear" w:color="auto" w:fill="F7CAAC"/>
          </w:tcPr>
          <w:p w:rsidR="00EF237D" w:rsidRDefault="00EF237D" w:rsidP="00EF237D">
            <w:pPr>
              <w:jc w:val="both"/>
            </w:pPr>
            <w:r>
              <w:rPr>
                <w:b/>
              </w:rPr>
              <w:t xml:space="preserve">Údaje o vzdělání na VŠ </w:t>
            </w:r>
          </w:p>
        </w:tc>
      </w:tr>
      <w:tr w:rsidR="00EF237D" w:rsidRPr="007D2C66" w:rsidTr="00EF237D">
        <w:trPr>
          <w:trHeight w:val="307"/>
        </w:trPr>
        <w:tc>
          <w:tcPr>
            <w:tcW w:w="9859" w:type="dxa"/>
            <w:gridSpan w:val="11"/>
          </w:tcPr>
          <w:p w:rsidR="00EF237D" w:rsidRPr="007D2C66" w:rsidRDefault="00EF237D" w:rsidP="00EF237D">
            <w:pPr>
              <w:jc w:val="both"/>
            </w:pPr>
            <w:r w:rsidRPr="007D2C66">
              <w:t>Pedagogika</w:t>
            </w:r>
            <w:r>
              <w:t>, 2009, UP v Olomouci, PdF. (Ph.D.)</w:t>
            </w:r>
          </w:p>
        </w:tc>
      </w:tr>
      <w:tr w:rsidR="00EF237D" w:rsidTr="00EF237D">
        <w:tc>
          <w:tcPr>
            <w:tcW w:w="9859" w:type="dxa"/>
            <w:gridSpan w:val="11"/>
            <w:shd w:val="clear" w:color="auto" w:fill="F7CAAC"/>
          </w:tcPr>
          <w:p w:rsidR="00EF237D" w:rsidRDefault="00EF237D" w:rsidP="00EF237D">
            <w:pPr>
              <w:jc w:val="both"/>
              <w:rPr>
                <w:b/>
              </w:rPr>
            </w:pPr>
            <w:r>
              <w:rPr>
                <w:b/>
              </w:rPr>
              <w:t>Údaje o odborném působení od absolvování VŠ</w:t>
            </w:r>
          </w:p>
        </w:tc>
      </w:tr>
      <w:tr w:rsidR="00EF237D" w:rsidTr="00EF237D">
        <w:trPr>
          <w:trHeight w:val="284"/>
        </w:trPr>
        <w:tc>
          <w:tcPr>
            <w:tcW w:w="9859" w:type="dxa"/>
            <w:gridSpan w:val="11"/>
          </w:tcPr>
          <w:p w:rsidR="00EF237D" w:rsidRDefault="00EF237D" w:rsidP="00EF237D">
            <w:pPr>
              <w:jc w:val="both"/>
            </w:pPr>
            <w:r>
              <w:t>UTB ve Zlíně, 13 let, z toho na FHS 11 let.</w:t>
            </w:r>
          </w:p>
        </w:tc>
      </w:tr>
      <w:tr w:rsidR="00EF237D" w:rsidTr="00EF237D">
        <w:trPr>
          <w:trHeight w:val="250"/>
        </w:trPr>
        <w:tc>
          <w:tcPr>
            <w:tcW w:w="9859" w:type="dxa"/>
            <w:gridSpan w:val="11"/>
            <w:shd w:val="clear" w:color="auto" w:fill="F7CAAC"/>
          </w:tcPr>
          <w:p w:rsidR="00EF237D" w:rsidRDefault="00EF237D" w:rsidP="00EF237D">
            <w:pPr>
              <w:jc w:val="both"/>
            </w:pPr>
            <w:r>
              <w:rPr>
                <w:b/>
              </w:rPr>
              <w:t>Zkušenosti s vedením kvalifikačních a rigorózních prací</w:t>
            </w:r>
          </w:p>
        </w:tc>
      </w:tr>
      <w:tr w:rsidR="00EF237D" w:rsidTr="00EF237D">
        <w:trPr>
          <w:trHeight w:val="337"/>
        </w:trPr>
        <w:tc>
          <w:tcPr>
            <w:tcW w:w="9859" w:type="dxa"/>
            <w:gridSpan w:val="11"/>
          </w:tcPr>
          <w:p w:rsidR="00EF237D" w:rsidRDefault="00EF237D" w:rsidP="00EF237D">
            <w:pPr>
              <w:jc w:val="both"/>
            </w:pPr>
            <w:r>
              <w:t>Počet vedených a obhájených bakalářských prací = 129. Počet vedených a obhájených diplomových prací = 79.</w:t>
            </w:r>
          </w:p>
        </w:tc>
      </w:tr>
      <w:tr w:rsidR="00EF237D" w:rsidTr="00EF237D">
        <w:trPr>
          <w:cantSplit/>
        </w:trPr>
        <w:tc>
          <w:tcPr>
            <w:tcW w:w="3347" w:type="dxa"/>
            <w:gridSpan w:val="2"/>
            <w:tcBorders>
              <w:top w:val="single" w:sz="12" w:space="0" w:color="auto"/>
            </w:tcBorders>
            <w:shd w:val="clear" w:color="auto" w:fill="F7CAAC"/>
          </w:tcPr>
          <w:p w:rsidR="00EF237D" w:rsidRDefault="00EF237D" w:rsidP="00EF237D">
            <w:pPr>
              <w:jc w:val="both"/>
            </w:pPr>
            <w:r>
              <w:rPr>
                <w:b/>
              </w:rPr>
              <w:t xml:space="preserve">Obor habilitačního řízení </w:t>
            </w:r>
          </w:p>
        </w:tc>
        <w:tc>
          <w:tcPr>
            <w:tcW w:w="2245" w:type="dxa"/>
            <w:gridSpan w:val="2"/>
            <w:tcBorders>
              <w:top w:val="single" w:sz="12" w:space="0" w:color="auto"/>
            </w:tcBorders>
            <w:shd w:val="clear" w:color="auto" w:fill="F7CAAC"/>
          </w:tcPr>
          <w:p w:rsidR="00EF237D" w:rsidRDefault="00EF237D" w:rsidP="00EF237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F237D" w:rsidRDefault="00EF237D" w:rsidP="00EF237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F237D" w:rsidRDefault="00EF237D" w:rsidP="00EF237D">
            <w:pPr>
              <w:jc w:val="both"/>
              <w:rPr>
                <w:b/>
              </w:rPr>
            </w:pPr>
            <w:r>
              <w:rPr>
                <w:b/>
              </w:rPr>
              <w:t>Ohlasy publikací</w:t>
            </w:r>
          </w:p>
        </w:tc>
      </w:tr>
      <w:tr w:rsidR="00EF237D" w:rsidTr="00EF237D">
        <w:trPr>
          <w:cantSplit/>
        </w:trPr>
        <w:tc>
          <w:tcPr>
            <w:tcW w:w="3347" w:type="dxa"/>
            <w:gridSpan w:val="2"/>
          </w:tcPr>
          <w:p w:rsidR="00EF237D" w:rsidRDefault="00EF237D" w:rsidP="00EF237D">
            <w:pPr>
              <w:jc w:val="both"/>
            </w:pPr>
          </w:p>
        </w:tc>
        <w:tc>
          <w:tcPr>
            <w:tcW w:w="2245" w:type="dxa"/>
            <w:gridSpan w:val="2"/>
          </w:tcPr>
          <w:p w:rsidR="00EF237D" w:rsidRDefault="00EF237D" w:rsidP="00EF237D">
            <w:pPr>
              <w:jc w:val="both"/>
            </w:pPr>
          </w:p>
        </w:tc>
        <w:tc>
          <w:tcPr>
            <w:tcW w:w="2248" w:type="dxa"/>
            <w:gridSpan w:val="4"/>
            <w:tcBorders>
              <w:right w:val="single" w:sz="12" w:space="0" w:color="auto"/>
            </w:tcBorders>
          </w:tcPr>
          <w:p w:rsidR="00EF237D" w:rsidRDefault="00EF237D" w:rsidP="00EF237D">
            <w:pPr>
              <w:jc w:val="both"/>
            </w:pPr>
          </w:p>
        </w:tc>
        <w:tc>
          <w:tcPr>
            <w:tcW w:w="632" w:type="dxa"/>
            <w:tcBorders>
              <w:left w:val="single" w:sz="12" w:space="0" w:color="auto"/>
            </w:tcBorders>
            <w:shd w:val="clear" w:color="auto" w:fill="F7CAAC"/>
          </w:tcPr>
          <w:p w:rsidR="00EF237D" w:rsidRDefault="00EF237D" w:rsidP="00EF237D">
            <w:pPr>
              <w:jc w:val="both"/>
            </w:pPr>
            <w:r>
              <w:rPr>
                <w:b/>
              </w:rPr>
              <w:t>WOS</w:t>
            </w:r>
          </w:p>
        </w:tc>
        <w:tc>
          <w:tcPr>
            <w:tcW w:w="693" w:type="dxa"/>
            <w:shd w:val="clear" w:color="auto" w:fill="F7CAAC"/>
          </w:tcPr>
          <w:p w:rsidR="00EF237D" w:rsidRDefault="00EF237D" w:rsidP="00EF237D">
            <w:pPr>
              <w:jc w:val="both"/>
              <w:rPr>
                <w:sz w:val="18"/>
              </w:rPr>
            </w:pPr>
            <w:r>
              <w:rPr>
                <w:b/>
                <w:sz w:val="18"/>
              </w:rPr>
              <w:t>Scopus</w:t>
            </w:r>
          </w:p>
        </w:tc>
        <w:tc>
          <w:tcPr>
            <w:tcW w:w="694" w:type="dxa"/>
            <w:shd w:val="clear" w:color="auto" w:fill="F7CAAC"/>
          </w:tcPr>
          <w:p w:rsidR="00EF237D" w:rsidRDefault="00EF237D" w:rsidP="00EF237D">
            <w:pPr>
              <w:jc w:val="both"/>
            </w:pPr>
            <w:r>
              <w:rPr>
                <w:b/>
                <w:sz w:val="18"/>
              </w:rPr>
              <w:t>ostatní</w:t>
            </w:r>
          </w:p>
        </w:tc>
      </w:tr>
      <w:tr w:rsidR="00EF237D" w:rsidTr="00EF237D">
        <w:trPr>
          <w:cantSplit/>
          <w:trHeight w:val="70"/>
        </w:trPr>
        <w:tc>
          <w:tcPr>
            <w:tcW w:w="3347" w:type="dxa"/>
            <w:gridSpan w:val="2"/>
            <w:shd w:val="clear" w:color="auto" w:fill="F7CAAC"/>
          </w:tcPr>
          <w:p w:rsidR="00EF237D" w:rsidRDefault="00EF237D" w:rsidP="00EF237D">
            <w:pPr>
              <w:jc w:val="both"/>
            </w:pPr>
            <w:r>
              <w:rPr>
                <w:b/>
              </w:rPr>
              <w:t>Obor jmenovacího řízení</w:t>
            </w:r>
          </w:p>
        </w:tc>
        <w:tc>
          <w:tcPr>
            <w:tcW w:w="2245" w:type="dxa"/>
            <w:gridSpan w:val="2"/>
            <w:shd w:val="clear" w:color="auto" w:fill="F7CAAC"/>
          </w:tcPr>
          <w:p w:rsidR="00EF237D" w:rsidRDefault="00EF237D" w:rsidP="00EF237D">
            <w:pPr>
              <w:jc w:val="both"/>
            </w:pPr>
            <w:r>
              <w:rPr>
                <w:b/>
              </w:rPr>
              <w:t>Rok udělení hodnosti</w:t>
            </w:r>
          </w:p>
        </w:tc>
        <w:tc>
          <w:tcPr>
            <w:tcW w:w="2248" w:type="dxa"/>
            <w:gridSpan w:val="4"/>
            <w:tcBorders>
              <w:right w:val="single" w:sz="12" w:space="0" w:color="auto"/>
            </w:tcBorders>
            <w:shd w:val="clear" w:color="auto" w:fill="F7CAAC"/>
          </w:tcPr>
          <w:p w:rsidR="00EF237D" w:rsidRDefault="00EF237D" w:rsidP="00EF237D">
            <w:pPr>
              <w:jc w:val="both"/>
            </w:pPr>
            <w:r>
              <w:rPr>
                <w:b/>
              </w:rPr>
              <w:t>Řízení konáno na VŠ</w:t>
            </w:r>
          </w:p>
        </w:tc>
        <w:tc>
          <w:tcPr>
            <w:tcW w:w="632" w:type="dxa"/>
            <w:vMerge w:val="restart"/>
            <w:tcBorders>
              <w:left w:val="single" w:sz="12" w:space="0" w:color="auto"/>
            </w:tcBorders>
          </w:tcPr>
          <w:p w:rsidR="00EF237D" w:rsidRPr="005E5538" w:rsidRDefault="00EF237D" w:rsidP="00EF237D">
            <w:pPr>
              <w:jc w:val="both"/>
            </w:pPr>
            <w:r w:rsidRPr="005E5538">
              <w:t>4</w:t>
            </w:r>
          </w:p>
        </w:tc>
        <w:tc>
          <w:tcPr>
            <w:tcW w:w="693" w:type="dxa"/>
            <w:vMerge w:val="restart"/>
          </w:tcPr>
          <w:p w:rsidR="00EF237D" w:rsidRPr="005E5538" w:rsidRDefault="00EF237D" w:rsidP="00EF237D">
            <w:pPr>
              <w:jc w:val="both"/>
            </w:pPr>
            <w:r w:rsidRPr="005E5538">
              <w:t>12</w:t>
            </w:r>
          </w:p>
        </w:tc>
        <w:tc>
          <w:tcPr>
            <w:tcW w:w="694" w:type="dxa"/>
            <w:vMerge w:val="restart"/>
          </w:tcPr>
          <w:p w:rsidR="00EF237D" w:rsidRPr="005E5538" w:rsidRDefault="00EF237D" w:rsidP="00EF237D">
            <w:pPr>
              <w:jc w:val="both"/>
            </w:pPr>
            <w:r w:rsidRPr="005E5538">
              <w:t>111</w:t>
            </w:r>
          </w:p>
        </w:tc>
      </w:tr>
      <w:tr w:rsidR="00EF237D" w:rsidTr="00EF237D">
        <w:trPr>
          <w:trHeight w:val="205"/>
        </w:trPr>
        <w:tc>
          <w:tcPr>
            <w:tcW w:w="3347" w:type="dxa"/>
            <w:gridSpan w:val="2"/>
          </w:tcPr>
          <w:p w:rsidR="00EF237D" w:rsidRDefault="00EF237D" w:rsidP="00EF237D">
            <w:pPr>
              <w:jc w:val="both"/>
            </w:pPr>
          </w:p>
        </w:tc>
        <w:tc>
          <w:tcPr>
            <w:tcW w:w="2245" w:type="dxa"/>
            <w:gridSpan w:val="2"/>
          </w:tcPr>
          <w:p w:rsidR="00EF237D" w:rsidRDefault="00EF237D" w:rsidP="00EF237D">
            <w:pPr>
              <w:jc w:val="both"/>
            </w:pPr>
          </w:p>
        </w:tc>
        <w:tc>
          <w:tcPr>
            <w:tcW w:w="2248" w:type="dxa"/>
            <w:gridSpan w:val="4"/>
            <w:tcBorders>
              <w:right w:val="single" w:sz="12" w:space="0" w:color="auto"/>
            </w:tcBorders>
          </w:tcPr>
          <w:p w:rsidR="00EF237D" w:rsidRDefault="00EF237D" w:rsidP="00EF237D">
            <w:pPr>
              <w:jc w:val="both"/>
            </w:pPr>
          </w:p>
        </w:tc>
        <w:tc>
          <w:tcPr>
            <w:tcW w:w="632" w:type="dxa"/>
            <w:vMerge/>
            <w:tcBorders>
              <w:left w:val="single" w:sz="12" w:space="0" w:color="auto"/>
            </w:tcBorders>
            <w:vAlign w:val="center"/>
          </w:tcPr>
          <w:p w:rsidR="00EF237D" w:rsidRDefault="00EF237D" w:rsidP="00EF237D">
            <w:pPr>
              <w:rPr>
                <w:b/>
              </w:rPr>
            </w:pPr>
          </w:p>
        </w:tc>
        <w:tc>
          <w:tcPr>
            <w:tcW w:w="693" w:type="dxa"/>
            <w:vMerge/>
            <w:vAlign w:val="center"/>
          </w:tcPr>
          <w:p w:rsidR="00EF237D" w:rsidRDefault="00EF237D" w:rsidP="00EF237D">
            <w:pPr>
              <w:rPr>
                <w:b/>
              </w:rPr>
            </w:pPr>
          </w:p>
        </w:tc>
        <w:tc>
          <w:tcPr>
            <w:tcW w:w="694" w:type="dxa"/>
            <w:vMerge/>
            <w:vAlign w:val="center"/>
          </w:tcPr>
          <w:p w:rsidR="00EF237D" w:rsidRDefault="00EF237D" w:rsidP="00EF237D">
            <w:pPr>
              <w:rPr>
                <w:b/>
              </w:rPr>
            </w:pPr>
          </w:p>
        </w:tc>
      </w:tr>
      <w:tr w:rsidR="00EF237D" w:rsidTr="00EF237D">
        <w:tc>
          <w:tcPr>
            <w:tcW w:w="9859" w:type="dxa"/>
            <w:gridSpan w:val="11"/>
            <w:shd w:val="clear" w:color="auto" w:fill="F7CAAC"/>
          </w:tcPr>
          <w:p w:rsidR="00EF237D" w:rsidRDefault="00EF237D" w:rsidP="00EF237D">
            <w:pPr>
              <w:jc w:val="both"/>
              <w:rPr>
                <w:b/>
              </w:rPr>
            </w:pPr>
            <w:r>
              <w:rPr>
                <w:b/>
              </w:rPr>
              <w:t xml:space="preserve">Přehled o nejvýznamnější publikační a další tvůrčí činnosti nebo další profesní činnosti u odborníků z praxe vztahující se k zabezpečovaným předmětům </w:t>
            </w:r>
          </w:p>
        </w:tc>
      </w:tr>
      <w:tr w:rsidR="00EF237D" w:rsidRPr="0092301E" w:rsidTr="00EF237D">
        <w:trPr>
          <w:trHeight w:val="2347"/>
        </w:trPr>
        <w:tc>
          <w:tcPr>
            <w:tcW w:w="9859" w:type="dxa"/>
            <w:gridSpan w:val="11"/>
          </w:tcPr>
          <w:p w:rsidR="00EF237D" w:rsidRDefault="00EF237D" w:rsidP="00EF237D">
            <w:pPr>
              <w:tabs>
                <w:tab w:val="left" w:pos="473"/>
                <w:tab w:val="left" w:pos="8844"/>
                <w:tab w:val="left" w:pos="9066"/>
              </w:tabs>
              <w:jc w:val="both"/>
              <w:rPr>
                <w:szCs w:val="22"/>
              </w:rPr>
            </w:pPr>
            <w:r w:rsidRPr="0092301E">
              <w:rPr>
                <w:szCs w:val="22"/>
              </w:rPr>
              <w:t xml:space="preserve">Hladík, J., &amp; Pagáčová, V. (2013). Komparace hodnocení významu multikulturních subkompetencí učiteli a žáky na ZŠ. </w:t>
            </w:r>
            <w:r w:rsidRPr="0092301E">
              <w:rPr>
                <w:i/>
                <w:szCs w:val="22"/>
              </w:rPr>
              <w:t>Pedagogika</w:t>
            </w:r>
            <w:r w:rsidRPr="0092301E">
              <w:rPr>
                <w:szCs w:val="22"/>
              </w:rPr>
              <w:t xml:space="preserve">, </w:t>
            </w:r>
            <w:r w:rsidRPr="0092301E">
              <w:rPr>
                <w:i/>
                <w:szCs w:val="22"/>
              </w:rPr>
              <w:t>63</w:t>
            </w:r>
            <w:r w:rsidRPr="0092301E">
              <w:rPr>
                <w:szCs w:val="22"/>
              </w:rPr>
              <w:t xml:space="preserve">(1), 25-40. </w:t>
            </w:r>
            <w:r w:rsidRPr="0092301E">
              <w:rPr>
                <w:bCs/>
                <w:szCs w:val="22"/>
              </w:rPr>
              <w:t>ISSN</w:t>
            </w:r>
            <w:r w:rsidRPr="0092301E">
              <w:rPr>
                <w:szCs w:val="22"/>
              </w:rPr>
              <w:t xml:space="preserve"> 0031-3815. (databáze ERIH C) (spoluautorský podíl 90 %)</w:t>
            </w:r>
          </w:p>
          <w:p w:rsidR="00EF237D" w:rsidRPr="00A24CF8" w:rsidRDefault="00EF237D" w:rsidP="00EF237D">
            <w:pPr>
              <w:tabs>
                <w:tab w:val="left" w:pos="473"/>
                <w:tab w:val="left" w:pos="8844"/>
                <w:tab w:val="left" w:pos="9066"/>
              </w:tabs>
              <w:jc w:val="both"/>
              <w:rPr>
                <w:szCs w:val="22"/>
              </w:rPr>
            </w:pPr>
            <w:r w:rsidRPr="00A24CF8">
              <w:rPr>
                <w:szCs w:val="22"/>
              </w:rPr>
              <w:t>Hladik, J. (2014). Design and Development</w:t>
            </w:r>
            <w:r>
              <w:rPr>
                <w:szCs w:val="22"/>
              </w:rPr>
              <w:t xml:space="preserve"> </w:t>
            </w:r>
            <w:r w:rsidRPr="00A24CF8">
              <w:rPr>
                <w:szCs w:val="22"/>
              </w:rPr>
              <w:t>of a Multicultural</w:t>
            </w:r>
            <w:r>
              <w:rPr>
                <w:szCs w:val="22"/>
              </w:rPr>
              <w:t xml:space="preserve"> </w:t>
            </w:r>
            <w:r w:rsidRPr="00A24CF8">
              <w:rPr>
                <w:szCs w:val="22"/>
              </w:rPr>
              <w:t>Competence</w:t>
            </w:r>
            <w:r>
              <w:rPr>
                <w:szCs w:val="22"/>
              </w:rPr>
              <w:t xml:space="preserve"> </w:t>
            </w:r>
            <w:r w:rsidRPr="00A24CF8">
              <w:rPr>
                <w:szCs w:val="22"/>
              </w:rPr>
              <w:t>Scale in Helping-Profession</w:t>
            </w:r>
            <w:r>
              <w:rPr>
                <w:szCs w:val="22"/>
              </w:rPr>
              <w:t xml:space="preserve"> </w:t>
            </w:r>
            <w:r w:rsidRPr="00A24CF8">
              <w:rPr>
                <w:szCs w:val="22"/>
              </w:rPr>
              <w:t xml:space="preserve">Students. </w:t>
            </w:r>
            <w:r w:rsidRPr="00A24CF8">
              <w:rPr>
                <w:i/>
                <w:iCs/>
                <w:szCs w:val="22"/>
              </w:rPr>
              <w:t>Asian</w:t>
            </w:r>
            <w:r>
              <w:rPr>
                <w:i/>
                <w:iCs/>
                <w:szCs w:val="22"/>
              </w:rPr>
              <w:t xml:space="preserve"> </w:t>
            </w:r>
            <w:r w:rsidRPr="00A24CF8">
              <w:rPr>
                <w:i/>
                <w:iCs/>
                <w:szCs w:val="22"/>
              </w:rPr>
              <w:t>Social Science</w:t>
            </w:r>
            <w:r w:rsidRPr="00A24CF8">
              <w:rPr>
                <w:szCs w:val="22"/>
              </w:rPr>
              <w:t xml:space="preserve">, </w:t>
            </w:r>
            <w:r w:rsidRPr="00A24CF8">
              <w:rPr>
                <w:i/>
                <w:iCs/>
                <w:szCs w:val="22"/>
              </w:rPr>
              <w:t>10</w:t>
            </w:r>
            <w:r w:rsidRPr="00A24CF8">
              <w:rPr>
                <w:szCs w:val="22"/>
              </w:rPr>
              <w:t xml:space="preserve">(9), 162-170. </w:t>
            </w:r>
            <w:r w:rsidRPr="00A24CF8">
              <w:rPr>
                <w:bCs/>
                <w:szCs w:val="22"/>
              </w:rPr>
              <w:t>ISSN1911-2017.</w:t>
            </w:r>
            <w:r w:rsidRPr="00A24CF8">
              <w:rPr>
                <w:szCs w:val="22"/>
              </w:rPr>
              <w:t xml:space="preserve"> (databáze Scopus)</w:t>
            </w:r>
          </w:p>
          <w:p w:rsidR="00EF237D" w:rsidRDefault="00EF237D" w:rsidP="00EF237D">
            <w:pPr>
              <w:tabs>
                <w:tab w:val="left" w:pos="473"/>
                <w:tab w:val="left" w:pos="8844"/>
                <w:tab w:val="left" w:pos="9066"/>
              </w:tabs>
              <w:jc w:val="both"/>
              <w:rPr>
                <w:bCs/>
                <w:szCs w:val="22"/>
              </w:rPr>
            </w:pPr>
            <w:r w:rsidRPr="00A24CF8">
              <w:rPr>
                <w:szCs w:val="22"/>
              </w:rPr>
              <w:t xml:space="preserve">Hladík, J. (2014). </w:t>
            </w:r>
            <w:r w:rsidRPr="00A24CF8">
              <w:rPr>
                <w:i/>
                <w:iCs/>
                <w:szCs w:val="22"/>
              </w:rPr>
              <w:t>Multikulturní kompetence studentů pomáhajících profesí</w:t>
            </w:r>
            <w:r w:rsidRPr="00A24CF8">
              <w:rPr>
                <w:szCs w:val="22"/>
              </w:rPr>
              <w:t>. Zlín: U</w:t>
            </w:r>
            <w:r>
              <w:rPr>
                <w:szCs w:val="22"/>
              </w:rPr>
              <w:t>niverzita Tomáše Bati ve Zlíně.</w:t>
            </w:r>
          </w:p>
          <w:p w:rsidR="00EF237D" w:rsidRPr="0092301E" w:rsidRDefault="00EF237D" w:rsidP="00EF237D">
            <w:pPr>
              <w:tabs>
                <w:tab w:val="left" w:pos="473"/>
                <w:tab w:val="left" w:pos="8844"/>
                <w:tab w:val="left" w:pos="9066"/>
              </w:tabs>
              <w:jc w:val="both"/>
              <w:rPr>
                <w:sz w:val="18"/>
                <w:szCs w:val="22"/>
              </w:rPr>
            </w:pPr>
            <w:r w:rsidRPr="00465F3E">
              <w:rPr>
                <w:rPrChange w:id="236" w:author="Marek Libor" w:date="2018-05-30T14:28:00Z">
                  <w:rPr>
                    <w:lang w:val="en-US"/>
                  </w:rPr>
                </w:rPrChange>
              </w:rPr>
              <w:t xml:space="preserve">Hladik, J., &amp; Jadama, L. M. (2016). </w:t>
            </w:r>
            <w:r w:rsidRPr="0092301E">
              <w:rPr>
                <w:lang w:val="en-US"/>
              </w:rPr>
              <w:t xml:space="preserve">Multicultural Competence of Helping Profession Students: Cross-cultural Comparison between Europe and Africa. </w:t>
            </w:r>
            <w:r w:rsidRPr="0092301E">
              <w:rPr>
                <w:i/>
                <w:lang w:val="en-US"/>
              </w:rPr>
              <w:t>Procedia-Social and Behavioral Sciences</w:t>
            </w:r>
            <w:r w:rsidRPr="0092301E">
              <w:rPr>
                <w:lang w:val="en-US"/>
              </w:rPr>
              <w:t xml:space="preserve">, </w:t>
            </w:r>
            <w:r w:rsidRPr="0092301E">
              <w:rPr>
                <w:i/>
                <w:lang w:val="en-US"/>
              </w:rPr>
              <w:t>217</w:t>
            </w:r>
            <w:r w:rsidRPr="0092301E">
              <w:rPr>
                <w:lang w:val="en-US"/>
              </w:rPr>
              <w:t xml:space="preserve">, 669-678. </w:t>
            </w:r>
            <w:r w:rsidRPr="0092301E">
              <w:rPr>
                <w:bCs/>
                <w:szCs w:val="22"/>
              </w:rPr>
              <w:t xml:space="preserve">ISSN 1877-0428. </w:t>
            </w:r>
            <w:r w:rsidRPr="0092301E">
              <w:rPr>
                <w:szCs w:val="22"/>
              </w:rPr>
              <w:t>(spoluautorský podíl 70 %)</w:t>
            </w:r>
            <w:r>
              <w:rPr>
                <w:szCs w:val="22"/>
              </w:rPr>
              <w:t xml:space="preserve"> (databázeWoS)</w:t>
            </w:r>
          </w:p>
          <w:p w:rsidR="00EF237D" w:rsidRPr="0092301E" w:rsidRDefault="00EF237D" w:rsidP="00EF237D">
            <w:pPr>
              <w:tabs>
                <w:tab w:val="left" w:pos="473"/>
                <w:tab w:val="left" w:pos="8844"/>
                <w:tab w:val="left" w:pos="9066"/>
              </w:tabs>
              <w:jc w:val="both"/>
              <w:rPr>
                <w:szCs w:val="22"/>
              </w:rPr>
            </w:pPr>
            <w:r w:rsidRPr="00A24CF8">
              <w:rPr>
                <w:szCs w:val="22"/>
              </w:rPr>
              <w:t>Hladik, J. (2016). Assessing</w:t>
            </w:r>
            <w:r>
              <w:rPr>
                <w:szCs w:val="22"/>
              </w:rPr>
              <w:t xml:space="preserve"> </w:t>
            </w:r>
            <w:r w:rsidRPr="00A24CF8">
              <w:rPr>
                <w:szCs w:val="22"/>
              </w:rPr>
              <w:t>Multicultural</w:t>
            </w:r>
            <w:r>
              <w:rPr>
                <w:szCs w:val="22"/>
              </w:rPr>
              <w:t xml:space="preserve"> </w:t>
            </w:r>
            <w:r w:rsidRPr="00A24CF8">
              <w:rPr>
                <w:szCs w:val="22"/>
              </w:rPr>
              <w:t>Competence</w:t>
            </w:r>
            <w:r>
              <w:rPr>
                <w:szCs w:val="22"/>
              </w:rPr>
              <w:t xml:space="preserve"> </w:t>
            </w:r>
            <w:r w:rsidRPr="00A24CF8">
              <w:rPr>
                <w:szCs w:val="22"/>
              </w:rPr>
              <w:t>of</w:t>
            </w:r>
            <w:r>
              <w:rPr>
                <w:szCs w:val="22"/>
              </w:rPr>
              <w:t xml:space="preserve"> </w:t>
            </w:r>
            <w:r w:rsidRPr="00A24CF8">
              <w:rPr>
                <w:szCs w:val="22"/>
              </w:rPr>
              <w:t>Helping-Profession</w:t>
            </w:r>
            <w:r>
              <w:rPr>
                <w:szCs w:val="22"/>
              </w:rPr>
              <w:t xml:space="preserve"> </w:t>
            </w:r>
            <w:r w:rsidRPr="00A24CF8">
              <w:rPr>
                <w:szCs w:val="22"/>
              </w:rPr>
              <w:t xml:space="preserve">Students. </w:t>
            </w:r>
            <w:r w:rsidRPr="00A24CF8">
              <w:rPr>
                <w:i/>
                <w:szCs w:val="22"/>
              </w:rPr>
              <w:t>Multicultural</w:t>
            </w:r>
            <w:r>
              <w:rPr>
                <w:i/>
                <w:szCs w:val="22"/>
              </w:rPr>
              <w:t xml:space="preserve"> </w:t>
            </w:r>
            <w:r w:rsidRPr="00A24CF8">
              <w:rPr>
                <w:i/>
                <w:szCs w:val="22"/>
              </w:rPr>
              <w:t>Perspectives</w:t>
            </w:r>
            <w:r w:rsidRPr="00A24CF8">
              <w:rPr>
                <w:szCs w:val="22"/>
              </w:rPr>
              <w:t xml:space="preserve">, </w:t>
            </w:r>
            <w:r w:rsidRPr="00A24CF8">
              <w:rPr>
                <w:i/>
                <w:szCs w:val="22"/>
              </w:rPr>
              <w:t>18</w:t>
            </w:r>
            <w:r w:rsidRPr="00A24CF8">
              <w:rPr>
                <w:szCs w:val="22"/>
              </w:rPr>
              <w:t xml:space="preserve">(1), 42-47. </w:t>
            </w:r>
            <w:r w:rsidRPr="00A24CF8">
              <w:rPr>
                <w:bCs/>
                <w:szCs w:val="22"/>
              </w:rPr>
              <w:t>ISSN 1521-0960.</w:t>
            </w:r>
            <w:r w:rsidRPr="00A24CF8">
              <w:rPr>
                <w:szCs w:val="22"/>
              </w:rPr>
              <w:t xml:space="preserve"> (databáze Scopus)</w:t>
            </w:r>
          </w:p>
        </w:tc>
      </w:tr>
      <w:tr w:rsidR="00EF237D" w:rsidTr="00EF237D">
        <w:trPr>
          <w:trHeight w:val="218"/>
        </w:trPr>
        <w:tc>
          <w:tcPr>
            <w:tcW w:w="9859" w:type="dxa"/>
            <w:gridSpan w:val="11"/>
            <w:shd w:val="clear" w:color="auto" w:fill="F7CAAC"/>
          </w:tcPr>
          <w:p w:rsidR="00EF237D" w:rsidRDefault="00EF237D" w:rsidP="00EF237D">
            <w:pPr>
              <w:rPr>
                <w:b/>
              </w:rPr>
            </w:pPr>
            <w:r>
              <w:rPr>
                <w:b/>
              </w:rPr>
              <w:t>Působení v zahraničí</w:t>
            </w:r>
          </w:p>
        </w:tc>
      </w:tr>
      <w:tr w:rsidR="00EF237D" w:rsidTr="00EF237D">
        <w:trPr>
          <w:trHeight w:val="328"/>
        </w:trPr>
        <w:tc>
          <w:tcPr>
            <w:tcW w:w="9859" w:type="dxa"/>
            <w:gridSpan w:val="11"/>
          </w:tcPr>
          <w:p w:rsidR="00EF237D" w:rsidRDefault="00EF237D" w:rsidP="00EF237D">
            <w:pPr>
              <w:rPr>
                <w:b/>
              </w:rPr>
            </w:pPr>
          </w:p>
        </w:tc>
      </w:tr>
      <w:tr w:rsidR="00EF237D" w:rsidTr="00EF237D">
        <w:trPr>
          <w:cantSplit/>
          <w:trHeight w:val="470"/>
        </w:trPr>
        <w:tc>
          <w:tcPr>
            <w:tcW w:w="2518" w:type="dxa"/>
            <w:shd w:val="clear" w:color="auto" w:fill="F7CAAC"/>
          </w:tcPr>
          <w:p w:rsidR="00EF237D" w:rsidRDefault="00EF237D" w:rsidP="00EF237D">
            <w:pPr>
              <w:jc w:val="both"/>
              <w:rPr>
                <w:b/>
              </w:rPr>
            </w:pPr>
            <w:r>
              <w:rPr>
                <w:b/>
              </w:rPr>
              <w:t xml:space="preserve">Podpis </w:t>
            </w:r>
          </w:p>
        </w:tc>
        <w:tc>
          <w:tcPr>
            <w:tcW w:w="4536" w:type="dxa"/>
            <w:gridSpan w:val="5"/>
          </w:tcPr>
          <w:p w:rsidR="00EF237D" w:rsidRDefault="00EF237D" w:rsidP="00EF237D">
            <w:pPr>
              <w:jc w:val="both"/>
            </w:pPr>
            <w:r>
              <w:t>Jakub Hladík v. r.</w:t>
            </w:r>
          </w:p>
        </w:tc>
        <w:tc>
          <w:tcPr>
            <w:tcW w:w="786" w:type="dxa"/>
            <w:gridSpan w:val="2"/>
            <w:shd w:val="clear" w:color="auto" w:fill="F7CAAC"/>
          </w:tcPr>
          <w:p w:rsidR="00EF237D" w:rsidRDefault="00EF237D" w:rsidP="00EF237D">
            <w:pPr>
              <w:jc w:val="both"/>
            </w:pPr>
            <w:r>
              <w:rPr>
                <w:b/>
              </w:rPr>
              <w:t>datum</w:t>
            </w:r>
          </w:p>
        </w:tc>
        <w:tc>
          <w:tcPr>
            <w:tcW w:w="2019" w:type="dxa"/>
            <w:gridSpan w:val="3"/>
          </w:tcPr>
          <w:p w:rsidR="00EF237D" w:rsidRDefault="00EF237D" w:rsidP="00EF237D">
            <w:pPr>
              <w:jc w:val="both"/>
            </w:pPr>
            <w:r>
              <w:t>27. 11. 2017</w:t>
            </w:r>
          </w:p>
        </w:tc>
      </w:tr>
    </w:tbl>
    <w:p w:rsidR="00164CA5" w:rsidRDefault="00164CA5" w:rsidP="00164CA5">
      <w:pPr>
        <w:spacing w:after="240"/>
      </w:pPr>
    </w:p>
    <w:p w:rsidR="00164CA5" w:rsidRDefault="00164CA5" w:rsidP="00164CA5">
      <w:pPr>
        <w:spacing w:after="240"/>
      </w:pPr>
    </w:p>
    <w:tbl>
      <w:tblPr>
        <w:tblpPr w:leftFromText="141" w:rightFromText="141" w:vertAnchor="text" w:horzAnchor="margin" w:tblpXSpec="center"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Karla Hrbáčková</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Mgr., Ph.D.</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1978</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 xml:space="preserve">pp </w:t>
            </w:r>
          </w:p>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 xml:space="preserve">40 </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 xml:space="preserve">N </w:t>
            </w:r>
          </w:p>
          <w:p w:rsidR="00164CA5" w:rsidRDefault="00164CA5" w:rsidP="00355A1E">
            <w:pPr>
              <w:jc w:val="both"/>
            </w:pP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N</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452"/>
        </w:trPr>
        <w:tc>
          <w:tcPr>
            <w:tcW w:w="9859" w:type="dxa"/>
            <w:gridSpan w:val="11"/>
            <w:tcBorders>
              <w:top w:val="nil"/>
            </w:tcBorders>
          </w:tcPr>
          <w:p w:rsidR="00164CA5" w:rsidRDefault="00164CA5" w:rsidP="00355A1E">
            <w:pPr>
              <w:jc w:val="both"/>
            </w:pPr>
            <w:r>
              <w:t>Inovativní přístupy ve vzdělávání (garant, přednášející), Metodologie 1 (garant, přednášející), Metodologie 2 (garant, přednášející).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Pr="007D2C66" w:rsidRDefault="00164CA5" w:rsidP="00355A1E">
            <w:pPr>
              <w:jc w:val="both"/>
            </w:pPr>
            <w:r w:rsidRPr="007D2C66">
              <w:t>Pedagogika</w:t>
            </w:r>
            <w:r>
              <w:t>, 2010, MU v Brně, PdF. (Ph.D.)</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ZŠ Liptál, 7 let.</w:t>
            </w:r>
          </w:p>
          <w:p w:rsidR="00164CA5" w:rsidRDefault="00164CA5" w:rsidP="00355A1E">
            <w:pPr>
              <w:jc w:val="both"/>
            </w:pPr>
            <w:r>
              <w:t>UTB ve Zlíně, 13 let, z toho na FHS 11 let.</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119. Počet vedených a obhájených diplomových prací = 159.</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Pr="001F26C8" w:rsidRDefault="00164CA5" w:rsidP="00355A1E">
            <w:pPr>
              <w:jc w:val="center"/>
            </w:pPr>
            <w:r w:rsidRPr="001F26C8">
              <w:t>4</w:t>
            </w:r>
          </w:p>
        </w:tc>
        <w:tc>
          <w:tcPr>
            <w:tcW w:w="693" w:type="dxa"/>
            <w:vMerge w:val="restart"/>
          </w:tcPr>
          <w:p w:rsidR="00164CA5" w:rsidRPr="001F26C8" w:rsidRDefault="00164CA5" w:rsidP="00355A1E">
            <w:pPr>
              <w:jc w:val="center"/>
            </w:pPr>
            <w:r w:rsidRPr="001F26C8">
              <w:t>6</w:t>
            </w:r>
          </w:p>
        </w:tc>
        <w:tc>
          <w:tcPr>
            <w:tcW w:w="694" w:type="dxa"/>
            <w:vMerge w:val="restart"/>
          </w:tcPr>
          <w:p w:rsidR="00164CA5" w:rsidRPr="001F26C8" w:rsidRDefault="00164CA5" w:rsidP="00355A1E">
            <w:pPr>
              <w:jc w:val="center"/>
            </w:pPr>
            <w:r w:rsidRPr="001F26C8">
              <w:t>26</w:t>
            </w: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2347"/>
        </w:trPr>
        <w:tc>
          <w:tcPr>
            <w:tcW w:w="9859" w:type="dxa"/>
            <w:gridSpan w:val="11"/>
          </w:tcPr>
          <w:p w:rsidR="00164CA5" w:rsidRPr="00AF677D" w:rsidRDefault="00164CA5" w:rsidP="00355A1E">
            <w:pPr>
              <w:jc w:val="both"/>
            </w:pPr>
            <w:r w:rsidRPr="00AF677D">
              <w:t>Hrbáčková, K., &amp; Hladík, J. (2015). Metacognitive</w:t>
            </w:r>
            <w:r>
              <w:t xml:space="preserve"> </w:t>
            </w:r>
            <w:r w:rsidRPr="00AF677D">
              <w:t>learning and students’ self-improvement in higher</w:t>
            </w:r>
            <w:r>
              <w:t xml:space="preserve"> </w:t>
            </w:r>
            <w:r w:rsidRPr="00AF677D">
              <w:t xml:space="preserve">education. </w:t>
            </w:r>
            <w:r w:rsidRPr="00AF677D">
              <w:rPr>
                <w:i/>
              </w:rPr>
              <w:t>The</w:t>
            </w:r>
            <w:r>
              <w:rPr>
                <w:i/>
              </w:rPr>
              <w:t xml:space="preserve"> </w:t>
            </w:r>
            <w:r w:rsidRPr="00AF677D">
              <w:rPr>
                <w:i/>
              </w:rPr>
              <w:t>Turkish Online Journal of Educational Technology</w:t>
            </w:r>
            <w:r w:rsidRPr="00AF677D">
              <w:t xml:space="preserve">, </w:t>
            </w:r>
            <w:r w:rsidRPr="00AF677D">
              <w:rPr>
                <w:i/>
              </w:rPr>
              <w:t>2015</w:t>
            </w:r>
            <w:r w:rsidRPr="00AF677D">
              <w:t xml:space="preserve">(8), 400-407. </w:t>
            </w:r>
            <w:r>
              <w:t>(spoluautorský podíl 50%)</w:t>
            </w:r>
          </w:p>
          <w:p w:rsidR="00164CA5" w:rsidRPr="00AF677D" w:rsidRDefault="00164CA5" w:rsidP="00355A1E">
            <w:pPr>
              <w:jc w:val="both"/>
            </w:pPr>
            <w:r w:rsidRPr="00AF677D">
              <w:t>Hrbáčková, K., &amp; Suchánková, E. (2016). Self-DeterminationApproach to Understanding of Motivation in Students</w:t>
            </w:r>
            <w:r w:rsidRPr="00AF677D">
              <w:br/>
              <w:t xml:space="preserve">of HelpingProfessions. </w:t>
            </w:r>
            <w:r w:rsidRPr="00AF677D">
              <w:rPr>
                <w:i/>
              </w:rPr>
              <w:t>Procedia</w:t>
            </w:r>
            <w:r>
              <w:rPr>
                <w:i/>
              </w:rPr>
              <w:t xml:space="preserve"> </w:t>
            </w:r>
            <w:r w:rsidRPr="00AF677D">
              <w:rPr>
                <w:i/>
              </w:rPr>
              <w:t>Social and BehavioralSciences</w:t>
            </w:r>
            <w:r w:rsidRPr="00AF677D">
              <w:t>, 688-696. DOI: 10.1016/j.sbspro.2016.02.120</w:t>
            </w:r>
            <w:r>
              <w:t xml:space="preserve"> (spoluautorský podíl 50%)</w:t>
            </w:r>
          </w:p>
          <w:p w:rsidR="00164CA5" w:rsidRPr="00AF677D" w:rsidRDefault="00164CA5" w:rsidP="00355A1E">
            <w:pPr>
              <w:jc w:val="both"/>
            </w:pPr>
            <w:r w:rsidRPr="00AF677D">
              <w:t xml:space="preserve">Hrbáčková, K., &amp; Šafránková, A. (2016). Self-Regulation of Behaviour in Children and Adolescents in the Natural and InstitutionalEnvironment. </w:t>
            </w:r>
            <w:r w:rsidRPr="00AF677D">
              <w:rPr>
                <w:i/>
              </w:rPr>
              <w:t>Procedia</w:t>
            </w:r>
            <w:r>
              <w:rPr>
                <w:i/>
              </w:rPr>
              <w:t xml:space="preserve"> </w:t>
            </w:r>
            <w:r w:rsidRPr="00AF677D">
              <w:rPr>
                <w:i/>
              </w:rPr>
              <w:t>Social and Behavioral</w:t>
            </w:r>
            <w:r>
              <w:rPr>
                <w:i/>
              </w:rPr>
              <w:t xml:space="preserve"> </w:t>
            </w:r>
            <w:r w:rsidRPr="00AF677D">
              <w:rPr>
                <w:i/>
              </w:rPr>
              <w:t>Sciences</w:t>
            </w:r>
            <w:r w:rsidRPr="00AF677D">
              <w:t>, 679-687. DOI: 10.1016/j.sbspro.2016.02.119</w:t>
            </w:r>
            <w:r>
              <w:t xml:space="preserve"> (spoluautorský podíl 50%)</w:t>
            </w:r>
          </w:p>
          <w:p w:rsidR="00164CA5" w:rsidRPr="00AF677D" w:rsidRDefault="00164CA5" w:rsidP="00355A1E">
            <w:pPr>
              <w:jc w:val="both"/>
            </w:pPr>
            <w:r w:rsidRPr="00AF677D">
              <w:t xml:space="preserve">Hrbáčková, K., &amp; Vávrová, S. (2015). Self-regulation in Children and Minors in Institutional Care. </w:t>
            </w:r>
            <w:r w:rsidRPr="00AF677D">
              <w:rPr>
                <w:i/>
              </w:rPr>
              <w:t>International Education Studies</w:t>
            </w:r>
            <w:r w:rsidRPr="00AF677D">
              <w:t xml:space="preserve">, </w:t>
            </w:r>
            <w:r w:rsidRPr="00AF677D">
              <w:rPr>
                <w:i/>
              </w:rPr>
              <w:t>8</w:t>
            </w:r>
            <w:r w:rsidRPr="00AF677D">
              <w:t>(5), 139–149.</w:t>
            </w:r>
            <w:r>
              <w:t xml:space="preserve"> (spoluautorský podíl 50%)</w:t>
            </w:r>
          </w:p>
          <w:p w:rsidR="00164CA5" w:rsidRPr="007F613A" w:rsidRDefault="00164CA5" w:rsidP="00355A1E">
            <w:pPr>
              <w:jc w:val="both"/>
            </w:pPr>
            <w:r w:rsidRPr="00AF677D">
              <w:t xml:space="preserve">Hrbáčková, K., Suchánková, E. a kol. (2014). </w:t>
            </w:r>
            <w:r w:rsidRPr="00AF677D">
              <w:rPr>
                <w:i/>
              </w:rPr>
              <w:t>Mentoring jako metodická podpora vzdělávání učitelů</w:t>
            </w:r>
            <w:r w:rsidRPr="00AF677D">
              <w:t>. Zlín: Univerzita Tomáše Bati ve Zlíně, FHS.</w:t>
            </w:r>
            <w:r>
              <w:t xml:space="preserve"> (spoluautorský podíl 50%)</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r>
              <w:t xml:space="preserve"> </w:t>
            </w:r>
          </w:p>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Karla Hrbáčková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40"/>
      </w:pPr>
    </w:p>
    <w:p w:rsidR="00164CA5" w:rsidRDefault="00164CA5" w:rsidP="00164CA5">
      <w:pPr>
        <w:spacing w:after="240"/>
      </w:pPr>
    </w:p>
    <w:p w:rsidR="00355A1E" w:rsidRDefault="00355A1E" w:rsidP="00164CA5">
      <w:pPr>
        <w:spacing w:after="240"/>
      </w:pPr>
    </w:p>
    <w:p w:rsidR="00705D6B" w:rsidRDefault="00705D6B" w:rsidP="00164CA5">
      <w:pPr>
        <w:spacing w:after="240"/>
      </w:pPr>
    </w:p>
    <w:p w:rsidR="00705D6B" w:rsidRDefault="00705D6B" w:rsidP="00164CA5">
      <w:pPr>
        <w:spacing w:after="240"/>
      </w:pPr>
    </w:p>
    <w:tbl>
      <w:tblPr>
        <w:tblpPr w:leftFromText="141" w:rightFromText="141" w:vertAnchor="text" w:horzAnchor="margin" w:tblpXSpec="center" w:tblpY="26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Pr="00B21B84" w:rsidRDefault="00164CA5" w:rsidP="00355A1E">
            <w:pPr>
              <w:jc w:val="both"/>
            </w:pPr>
            <w:r>
              <w:t>Zuzana Hrnčiříková</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D05DFE" w:rsidP="00355A1E">
            <w:pPr>
              <w:jc w:val="both"/>
            </w:pPr>
            <w:r>
              <w:t>PhDr.</w:t>
            </w:r>
            <w:r w:rsidR="00164CA5">
              <w:t>, Ph.D.</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1965</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 xml:space="preserve">pp  </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 xml:space="preserve">40  </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F70CE4" w:rsidP="00355A1E">
            <w:pPr>
              <w:jc w:val="both"/>
            </w:pPr>
            <w:r>
              <w:t>8/2021</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F70CE4" w:rsidP="00355A1E">
            <w:pPr>
              <w:jc w:val="both"/>
            </w:pPr>
            <w:r>
              <w:t>8/2021</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608"/>
        </w:trPr>
        <w:tc>
          <w:tcPr>
            <w:tcW w:w="9859" w:type="dxa"/>
            <w:gridSpan w:val="11"/>
            <w:tcBorders>
              <w:top w:val="nil"/>
            </w:tcBorders>
          </w:tcPr>
          <w:p w:rsidR="00164CA5" w:rsidRDefault="00164CA5" w:rsidP="00355A1E">
            <w:pPr>
              <w:jc w:val="both"/>
            </w:pPr>
            <w:r>
              <w:t>Základy didaktiky (garant, přednášející), Vzdělávání dospělých (vyučující), Poradenský vztah (garant, vyučující), Tvorba vzdělávacího programu (garant vyučující), Lektorské dovednosti (garant).</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Default="00164CA5" w:rsidP="00355A1E">
            <w:pPr>
              <w:spacing w:line="276" w:lineRule="auto"/>
              <w:jc w:val="both"/>
              <w:rPr>
                <w:lang w:eastAsia="en-US"/>
              </w:rPr>
            </w:pPr>
            <w:r w:rsidRPr="007D2C66">
              <w:t>Pedagogika</w:t>
            </w:r>
            <w:r>
              <w:t>, 2007, UP v Olomouci, PdF. (Ph.D.)</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spacing w:line="276" w:lineRule="auto"/>
              <w:jc w:val="both"/>
              <w:rPr>
                <w:lang w:eastAsia="en-US"/>
              </w:rPr>
            </w:pPr>
            <w:r>
              <w:rPr>
                <w:lang w:eastAsia="en-US"/>
              </w:rPr>
              <w:t>UP v Olomouci, PdF, 10 let.</w:t>
            </w:r>
          </w:p>
          <w:p w:rsidR="00164CA5" w:rsidRDefault="00164CA5" w:rsidP="00355A1E">
            <w:pPr>
              <w:jc w:val="both"/>
            </w:pPr>
            <w:r>
              <w:rPr>
                <w:lang w:eastAsia="en-US"/>
              </w:rPr>
              <w:t>UTB ve Zlíně, FHS, 4 roky.</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spacing w:line="276" w:lineRule="auto"/>
              <w:jc w:val="both"/>
              <w:rPr>
                <w:lang w:eastAsia="en-US"/>
              </w:rPr>
            </w:pPr>
            <w:r>
              <w:t>Počet vedených a obhájených bakalářských prací = 62. Počet vedených a obhájených diplomových prací = 108.</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Default="00164CA5" w:rsidP="00355A1E">
            <w:pPr>
              <w:jc w:val="both"/>
              <w:rPr>
                <w:b/>
              </w:rPr>
            </w:pPr>
          </w:p>
        </w:tc>
        <w:tc>
          <w:tcPr>
            <w:tcW w:w="694" w:type="dxa"/>
            <w:vMerge w:val="restart"/>
          </w:tcPr>
          <w:p w:rsidR="00164CA5" w:rsidRPr="00355A1E" w:rsidRDefault="00164CA5" w:rsidP="00355A1E">
            <w:pPr>
              <w:jc w:val="both"/>
            </w:pPr>
            <w:r w:rsidRPr="00355A1E">
              <w:t>18</w:t>
            </w: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1439"/>
        </w:trPr>
        <w:tc>
          <w:tcPr>
            <w:tcW w:w="9859" w:type="dxa"/>
            <w:gridSpan w:val="11"/>
          </w:tcPr>
          <w:p w:rsidR="00164CA5" w:rsidRDefault="00164CA5" w:rsidP="00355A1E">
            <w:pPr>
              <w:tabs>
                <w:tab w:val="left" w:pos="473"/>
                <w:tab w:val="left" w:pos="8844"/>
                <w:tab w:val="left" w:pos="9066"/>
              </w:tabs>
              <w:spacing w:line="276" w:lineRule="auto"/>
              <w:jc w:val="both"/>
              <w:rPr>
                <w:szCs w:val="22"/>
                <w:lang w:eastAsia="en-US"/>
              </w:rPr>
            </w:pPr>
            <w:r>
              <w:rPr>
                <w:szCs w:val="22"/>
                <w:lang w:eastAsia="en-US"/>
              </w:rPr>
              <w:t>Pozn.: Do roku 2013 publikuje pod jménem Tichá</w:t>
            </w:r>
          </w:p>
          <w:p w:rsidR="00164CA5" w:rsidRDefault="00164CA5" w:rsidP="00355A1E">
            <w:pPr>
              <w:autoSpaceDE w:val="0"/>
              <w:autoSpaceDN w:val="0"/>
              <w:adjustRightInd w:val="0"/>
              <w:jc w:val="both"/>
              <w:rPr>
                <w:bCs/>
              </w:rPr>
            </w:pPr>
            <w:r>
              <w:t xml:space="preserve">Tichá, Z. (2012). Výzkum resilience u vybraných skupin studentů Pedagogické fakulty UP. In </w:t>
            </w:r>
            <w:r>
              <w:rPr>
                <w:i/>
              </w:rPr>
              <w:t>Evropské pedagogické fórum 2012. Sborník příspěvků z mezinárodní konference</w:t>
            </w:r>
            <w:r>
              <w:t>.</w:t>
            </w:r>
            <w:r w:rsidR="00355A1E">
              <w:t xml:space="preserve"> Hradec Králové: Magnanimitas. s</w:t>
            </w:r>
            <w:r>
              <w:t>. 255-260.</w:t>
            </w:r>
          </w:p>
          <w:p w:rsidR="00164CA5" w:rsidRPr="00EA3BFC" w:rsidRDefault="00164CA5" w:rsidP="00355A1E">
            <w:r>
              <w:t xml:space="preserve">Hrnčiříková, Z. </w:t>
            </w:r>
            <w:r w:rsidRPr="00760D62">
              <w:t>(2013).</w:t>
            </w:r>
            <w:r>
              <w:rPr>
                <w:i/>
              </w:rPr>
              <w:t xml:space="preserve"> </w:t>
            </w:r>
            <w:r w:rsidRPr="00541976">
              <w:rPr>
                <w:i/>
              </w:rPr>
              <w:t>Řízení lidských zdrojů. Studijní materiál pro projekt „Systém dalšího vzdělávání pro sektor zdravotnictví v Kraji Vysočina“</w:t>
            </w:r>
            <w:r w:rsidRPr="00541976">
              <w:t>.</w:t>
            </w:r>
            <w:r>
              <w:t xml:space="preserve"> Olomouc: Efekt Plus. 60 s.</w:t>
            </w:r>
          </w:p>
          <w:p w:rsidR="00164CA5" w:rsidRPr="007F613A" w:rsidRDefault="00164CA5" w:rsidP="00355A1E">
            <w:r>
              <w:t>Hrnčiříková, Z. (2014</w:t>
            </w:r>
            <w:r w:rsidRPr="00760D62">
              <w:t>).</w:t>
            </w:r>
            <w:r>
              <w:rPr>
                <w:i/>
              </w:rPr>
              <w:t xml:space="preserve"> </w:t>
            </w:r>
            <w:r w:rsidRPr="00541976">
              <w:rPr>
                <w:i/>
              </w:rPr>
              <w:t>Management lidských zdrojů se zaměřením na školství.</w:t>
            </w:r>
            <w:r>
              <w:t xml:space="preserve"> Olomouc: PdF UP. 60s. </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Zuzana Hrnčiříková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40"/>
      </w:pPr>
    </w:p>
    <w:p w:rsidR="00164CA5" w:rsidRDefault="00164CA5" w:rsidP="00164CA5">
      <w:pPr>
        <w:spacing w:after="240"/>
      </w:pPr>
    </w:p>
    <w:p w:rsidR="00164CA5" w:rsidRDefault="00164CA5" w:rsidP="00164CA5">
      <w:pPr>
        <w:spacing w:after="240"/>
      </w:pPr>
    </w:p>
    <w:p w:rsidR="00164CA5" w:rsidRDefault="00164CA5" w:rsidP="00164CA5">
      <w:pPr>
        <w:spacing w:after="240"/>
      </w:pPr>
    </w:p>
    <w:p w:rsidR="00164CA5" w:rsidRDefault="00164CA5" w:rsidP="00164CA5">
      <w:pPr>
        <w:spacing w:after="240"/>
      </w:pPr>
    </w:p>
    <w:p w:rsidR="00164CA5" w:rsidRDefault="00164CA5" w:rsidP="00164CA5">
      <w:pPr>
        <w:spacing w:after="240"/>
      </w:pPr>
    </w:p>
    <w:p w:rsidR="00164CA5" w:rsidRDefault="00164CA5" w:rsidP="00164CA5">
      <w:pPr>
        <w:spacing w:after="240"/>
      </w:pPr>
    </w:p>
    <w:p w:rsidR="00164CA5" w:rsidRDefault="00164CA5" w:rsidP="00164CA5">
      <w:pPr>
        <w:spacing w:after="240"/>
      </w:pP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rsidRPr="008C1FF7">
              <w:t>Tomáš Karger</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Mgr.</w:t>
            </w:r>
            <w:r w:rsidRPr="008C1FF7">
              <w:t>, Ph.D.</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1988</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pp</w:t>
            </w:r>
          </w:p>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A03190" w:rsidP="00355A1E">
            <w:pPr>
              <w:jc w:val="both"/>
            </w:pPr>
            <w:r>
              <w:t>10/2021</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A03190" w:rsidP="00355A1E">
            <w:pPr>
              <w:jc w:val="both"/>
            </w:pPr>
            <w:r>
              <w:t>10/2021</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321"/>
        </w:trPr>
        <w:tc>
          <w:tcPr>
            <w:tcW w:w="9859" w:type="dxa"/>
            <w:gridSpan w:val="11"/>
            <w:tcBorders>
              <w:top w:val="nil"/>
            </w:tcBorders>
          </w:tcPr>
          <w:p w:rsidR="00164CA5" w:rsidRDefault="00164CA5" w:rsidP="00355A1E">
            <w:pPr>
              <w:jc w:val="both"/>
            </w:pPr>
            <w:r w:rsidRPr="009E6DCE">
              <w:t>Základy sociologie</w:t>
            </w:r>
            <w:r>
              <w:t xml:space="preserve"> (garant, přednášející).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Pr="007D2C66" w:rsidRDefault="00164CA5" w:rsidP="00355A1E">
            <w:pPr>
              <w:jc w:val="both"/>
            </w:pPr>
            <w:r>
              <w:t>Sociologie, 2015, UP v Olomouci, FF. (Ph.D.)</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UP v Olomouci, FF, 1 rok.</w:t>
            </w:r>
          </w:p>
          <w:p w:rsidR="00164CA5" w:rsidRDefault="00164CA5" w:rsidP="00355A1E">
            <w:pPr>
              <w:jc w:val="both"/>
            </w:pPr>
            <w:r>
              <w:t>UTB ve Zlíně, FHS, 3 roky.</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4. Počet vedených a obhájených diplomových prací = 1.</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Pr="00355A1E" w:rsidRDefault="00164CA5" w:rsidP="00355A1E">
            <w:pPr>
              <w:jc w:val="both"/>
            </w:pPr>
          </w:p>
        </w:tc>
        <w:tc>
          <w:tcPr>
            <w:tcW w:w="693" w:type="dxa"/>
            <w:vMerge w:val="restart"/>
          </w:tcPr>
          <w:p w:rsidR="00164CA5" w:rsidRPr="00355A1E" w:rsidRDefault="00164CA5" w:rsidP="00355A1E">
            <w:pPr>
              <w:jc w:val="both"/>
            </w:pPr>
          </w:p>
        </w:tc>
        <w:tc>
          <w:tcPr>
            <w:tcW w:w="694" w:type="dxa"/>
            <w:vMerge w:val="restart"/>
          </w:tcPr>
          <w:p w:rsidR="00164CA5" w:rsidRPr="00355A1E" w:rsidRDefault="00164CA5" w:rsidP="00355A1E">
            <w:pPr>
              <w:jc w:val="both"/>
            </w:pPr>
            <w:r w:rsidRPr="00355A1E">
              <w:t>5</w:t>
            </w: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1823"/>
        </w:trPr>
        <w:tc>
          <w:tcPr>
            <w:tcW w:w="9859" w:type="dxa"/>
            <w:gridSpan w:val="11"/>
          </w:tcPr>
          <w:p w:rsidR="00164CA5" w:rsidRPr="009E58C4" w:rsidRDefault="00164CA5" w:rsidP="00355A1E">
            <w:r w:rsidRPr="009E58C4">
              <w:t xml:space="preserve">Kalenda, J. &amp; Karger, T. (2014). První světová válka v prezidentských projevech. In: </w:t>
            </w:r>
            <w:r w:rsidRPr="009E58C4">
              <w:rPr>
                <w:rStyle w:val="Zdraznn"/>
              </w:rPr>
              <w:t>Historická sociologie</w:t>
            </w:r>
            <w:r w:rsidRPr="009E58C4">
              <w:t>, 7(2), 127–143. (autorský podíl 50%)</w:t>
            </w:r>
          </w:p>
          <w:p w:rsidR="00164CA5" w:rsidRPr="009E58C4" w:rsidRDefault="00164CA5" w:rsidP="00355A1E">
            <w:pPr>
              <w:jc w:val="both"/>
            </w:pPr>
            <w:r w:rsidRPr="009E58C4">
              <w:t>Kalenda, J., &amp;</w:t>
            </w:r>
            <w:r>
              <w:t xml:space="preserve"> </w:t>
            </w:r>
            <w:r w:rsidRPr="009E58C4">
              <w:t xml:space="preserve">Karger, T. (2016).  Political memory and symbolic boundaries: Czech presidentia lspeeches after 1989. In: </w:t>
            </w:r>
            <w:r w:rsidRPr="009E58C4">
              <w:rPr>
                <w:rStyle w:val="Zdraznn"/>
              </w:rPr>
              <w:t>International Journal of Media &amp; Cultural Politics</w:t>
            </w:r>
            <w:r w:rsidRPr="009E58C4">
              <w:t xml:space="preserve"> 12 (1), 43–58. (</w:t>
            </w:r>
            <w:r>
              <w:t>spolu</w:t>
            </w:r>
            <w:r w:rsidRPr="009E58C4">
              <w:t>autorský podíl 50%)</w:t>
            </w:r>
          </w:p>
          <w:p w:rsidR="00164CA5" w:rsidRPr="009E58C4" w:rsidRDefault="00164CA5" w:rsidP="00355A1E">
            <w:pPr>
              <w:jc w:val="both"/>
            </w:pPr>
            <w:r w:rsidRPr="009E58C4">
              <w:t xml:space="preserve">Karger, T. (2016). Internetové pirátství: struktura pozic v ČR. </w:t>
            </w:r>
            <w:r w:rsidRPr="009E58C4">
              <w:rPr>
                <w:i/>
              </w:rPr>
              <w:t>Mediální studia</w:t>
            </w:r>
            <w:r w:rsidRPr="009E58C4">
              <w:t>, 10 (1),  6-28.</w:t>
            </w:r>
          </w:p>
          <w:p w:rsidR="00164CA5" w:rsidRPr="003D4A0E" w:rsidRDefault="00164CA5" w:rsidP="00355A1E">
            <w:pPr>
              <w:jc w:val="both"/>
            </w:pPr>
            <w:r w:rsidRPr="009E58C4">
              <w:t xml:space="preserve">Karger, T. (2016). </w:t>
            </w:r>
            <w:r w:rsidRPr="009E58C4">
              <w:rPr>
                <w:i/>
              </w:rPr>
              <w:t>The weight of the intangible: knowledge networks in free and open source software development</w:t>
            </w:r>
            <w:r w:rsidRPr="009E58C4">
              <w:t>. 1st edition. Olomouc: Palacký University Olomouc, Faculty of Arts.</w:t>
            </w:r>
            <w:r>
              <w:t xml:space="preserve"> 170 stran. SocioPolis; vol. 1.</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Tomáš Karger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tbl>
      <w:tblPr>
        <w:tblpPr w:leftFromText="141" w:rightFromText="141" w:vertAnchor="text" w:horzAnchor="margin" w:tblpXSpec="center" w:tblpY="17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Pr="000C6800"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Jan Kolek</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Ing.</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center"/>
            </w:pPr>
            <w:r>
              <w:t>1987</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center"/>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center"/>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FD47E9" w:rsidP="00355A1E">
            <w:pPr>
              <w:jc w:val="center"/>
            </w:pPr>
            <w:r>
              <w:t>2/2020</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center"/>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center"/>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FD47E9" w:rsidP="00355A1E">
            <w:pPr>
              <w:jc w:val="center"/>
            </w:pPr>
            <w:r>
              <w:t>2/2020</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330"/>
        </w:trPr>
        <w:tc>
          <w:tcPr>
            <w:tcW w:w="9859" w:type="dxa"/>
            <w:gridSpan w:val="11"/>
            <w:tcBorders>
              <w:top w:val="nil"/>
            </w:tcBorders>
          </w:tcPr>
          <w:p w:rsidR="00164CA5" w:rsidRDefault="00164CA5" w:rsidP="00355A1E">
            <w:pPr>
              <w:jc w:val="both"/>
            </w:pPr>
            <w:r>
              <w:t>Informační technologie (vyučující).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Pr="007D2C66" w:rsidRDefault="00164CA5" w:rsidP="00355A1E">
            <w:pPr>
              <w:jc w:val="both"/>
            </w:pPr>
            <w:r>
              <w:t>Informační technologie, 2011, UTB ve Zlíně, FAI. (Ing.)</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UTB ve Zlíně, FAI, 2 roky.</w:t>
            </w:r>
          </w:p>
          <w:p w:rsidR="00164CA5" w:rsidRDefault="00164CA5" w:rsidP="00355A1E">
            <w:pPr>
              <w:jc w:val="both"/>
            </w:pPr>
            <w:r>
              <w:t>UTB ve Zlíně, FHS, 4 roky.</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0. Počet vedených a obhájených diplomových prací = 0.</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Default="00164CA5" w:rsidP="00355A1E">
            <w:pPr>
              <w:jc w:val="both"/>
              <w:rPr>
                <w:b/>
              </w:rPr>
            </w:pPr>
          </w:p>
        </w:tc>
        <w:tc>
          <w:tcPr>
            <w:tcW w:w="694" w:type="dxa"/>
            <w:vMerge w:val="restart"/>
          </w:tcPr>
          <w:p w:rsidR="00164CA5" w:rsidRDefault="00164CA5" w:rsidP="00355A1E">
            <w:pPr>
              <w:jc w:val="both"/>
              <w:rPr>
                <w:b/>
              </w:rPr>
            </w:pP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2347"/>
        </w:trPr>
        <w:tc>
          <w:tcPr>
            <w:tcW w:w="9859" w:type="dxa"/>
            <w:gridSpan w:val="11"/>
          </w:tcPr>
          <w:p w:rsidR="00164CA5" w:rsidRPr="00252D49" w:rsidRDefault="00164CA5" w:rsidP="00355A1E">
            <w:pPr>
              <w:jc w:val="both"/>
            </w:pPr>
            <w:r w:rsidRPr="009E58C4">
              <w:t>K</w:t>
            </w:r>
            <w:r>
              <w:t>olek</w:t>
            </w:r>
            <w:r w:rsidRPr="009E58C4">
              <w:t>, J., &amp;</w:t>
            </w:r>
            <w:r>
              <w:t xml:space="preserve"> Jašek, R. (2013</w:t>
            </w:r>
            <w:r w:rsidRPr="009E58C4">
              <w:t>).</w:t>
            </w:r>
            <w:r>
              <w:t xml:space="preserve"> </w:t>
            </w:r>
            <w:r w:rsidRPr="006F552D">
              <w:rPr>
                <w:szCs w:val="22"/>
              </w:rPr>
              <w:t>Artificial intelligence and its applications in the field of security</w:t>
            </w:r>
            <w:r w:rsidRPr="00AD50EE">
              <w:rPr>
                <w:szCs w:val="22"/>
              </w:rPr>
              <w:t xml:space="preserve">. In </w:t>
            </w:r>
            <w:r w:rsidRPr="006F552D">
              <w:rPr>
                <w:i/>
                <w:szCs w:val="22"/>
              </w:rPr>
              <w:t>Bezpečnostní technologie, systémy a management</w:t>
            </w:r>
            <w:r w:rsidRPr="00AD50EE">
              <w:rPr>
                <w:szCs w:val="22"/>
              </w:rPr>
              <w:t>, nestránkováno. ISBN/ISSN: 978-80-7454-289-3.</w:t>
            </w:r>
            <w:r w:rsidRPr="009E58C4">
              <w:t>(</w:t>
            </w:r>
            <w:r>
              <w:t>spolu</w:t>
            </w:r>
            <w:r w:rsidRPr="009E58C4">
              <w:t>autorský podíl 50%)</w:t>
            </w:r>
          </w:p>
          <w:p w:rsidR="00164CA5" w:rsidRPr="009E58C4" w:rsidRDefault="00164CA5" w:rsidP="00355A1E">
            <w:pPr>
              <w:jc w:val="both"/>
            </w:pPr>
            <w:r w:rsidRPr="009E58C4">
              <w:t>K</w:t>
            </w:r>
            <w:r>
              <w:t>olek</w:t>
            </w:r>
            <w:r w:rsidRPr="009E58C4">
              <w:t>, J., &amp;</w:t>
            </w:r>
            <w:r>
              <w:t xml:space="preserve"> Jašek, R. (2014</w:t>
            </w:r>
            <w:r w:rsidRPr="009E58C4">
              <w:t>).</w:t>
            </w:r>
            <w:r w:rsidRPr="00AD50EE">
              <w:rPr>
                <w:szCs w:val="22"/>
              </w:rPr>
              <w:t xml:space="preserve"> A Time Performance Evaluation</w:t>
            </w:r>
            <w:r>
              <w:rPr>
                <w:szCs w:val="22"/>
              </w:rPr>
              <w:t xml:space="preserve"> </w:t>
            </w:r>
            <w:r w:rsidRPr="00AD50EE">
              <w:rPr>
                <w:szCs w:val="22"/>
              </w:rPr>
              <w:t>of</w:t>
            </w:r>
            <w:r>
              <w:rPr>
                <w:szCs w:val="22"/>
              </w:rPr>
              <w:t xml:space="preserve"> </w:t>
            </w:r>
            <w:r w:rsidRPr="00AD50EE">
              <w:rPr>
                <w:szCs w:val="22"/>
              </w:rPr>
              <w:t>the</w:t>
            </w:r>
            <w:r>
              <w:rPr>
                <w:szCs w:val="22"/>
              </w:rPr>
              <w:t xml:space="preserve"> </w:t>
            </w:r>
            <w:r w:rsidRPr="00AD50EE">
              <w:rPr>
                <w:szCs w:val="22"/>
              </w:rPr>
              <w:t>Soma</w:t>
            </w:r>
            <w:r>
              <w:rPr>
                <w:szCs w:val="22"/>
              </w:rPr>
              <w:t xml:space="preserve"> </w:t>
            </w:r>
            <w:r w:rsidRPr="00AD50EE">
              <w:rPr>
                <w:szCs w:val="22"/>
              </w:rPr>
              <w:t>Asynchronous</w:t>
            </w:r>
            <w:r>
              <w:rPr>
                <w:szCs w:val="22"/>
              </w:rPr>
              <w:t xml:space="preserve"> </w:t>
            </w:r>
            <w:r w:rsidRPr="00AD50EE">
              <w:rPr>
                <w:szCs w:val="22"/>
              </w:rPr>
              <w:t>Parallel</w:t>
            </w:r>
            <w:r>
              <w:rPr>
                <w:szCs w:val="22"/>
              </w:rPr>
              <w:t xml:space="preserve"> </w:t>
            </w:r>
            <w:r w:rsidRPr="00AD50EE">
              <w:rPr>
                <w:szCs w:val="22"/>
              </w:rPr>
              <w:t xml:space="preserve">Distribution in </w:t>
            </w:r>
            <w:r w:rsidRPr="006F552D">
              <w:rPr>
                <w:i/>
                <w:szCs w:val="22"/>
              </w:rPr>
              <w:t>Java and C#</w:t>
            </w:r>
            <w:r w:rsidRPr="00AD50EE">
              <w:rPr>
                <w:szCs w:val="22"/>
              </w:rPr>
              <w:t>. In Proceedings</w:t>
            </w:r>
            <w:r>
              <w:rPr>
                <w:szCs w:val="22"/>
              </w:rPr>
              <w:t xml:space="preserve"> </w:t>
            </w:r>
            <w:r w:rsidRPr="00AD50EE">
              <w:rPr>
                <w:szCs w:val="22"/>
              </w:rPr>
              <w:t>of</w:t>
            </w:r>
            <w:r>
              <w:rPr>
                <w:szCs w:val="22"/>
              </w:rPr>
              <w:t xml:space="preserve"> </w:t>
            </w:r>
            <w:r w:rsidRPr="00AD50EE">
              <w:rPr>
                <w:szCs w:val="22"/>
              </w:rPr>
              <w:t>the 25th International DAAAM Symposium „Intelligent</w:t>
            </w:r>
            <w:r>
              <w:rPr>
                <w:szCs w:val="22"/>
              </w:rPr>
              <w:t xml:space="preserve"> </w:t>
            </w:r>
            <w:r w:rsidRPr="00AD50EE">
              <w:rPr>
                <w:szCs w:val="22"/>
              </w:rPr>
              <w:t>Manufacturing</w:t>
            </w:r>
            <w:r>
              <w:rPr>
                <w:szCs w:val="22"/>
              </w:rPr>
              <w:t xml:space="preserve"> </w:t>
            </w:r>
            <w:r w:rsidRPr="00AD50EE">
              <w:rPr>
                <w:szCs w:val="22"/>
              </w:rPr>
              <w:t>&amp;</w:t>
            </w:r>
            <w:r>
              <w:rPr>
                <w:szCs w:val="22"/>
              </w:rPr>
              <w:t xml:space="preserve"> </w:t>
            </w:r>
            <w:r w:rsidRPr="00AD50EE">
              <w:rPr>
                <w:szCs w:val="22"/>
              </w:rPr>
              <w:t>Automation: Focus on Sustainability“ Vienna: DAAAM International Vienna. ISBN: 978-3-901509-99-5. ISSN: 2304-1382.</w:t>
            </w:r>
            <w:r w:rsidRPr="009E58C4">
              <w:t>(</w:t>
            </w:r>
            <w:r>
              <w:t>spolu</w:t>
            </w:r>
            <w:r w:rsidRPr="009E58C4">
              <w:t>autorský podíl 50%)</w:t>
            </w:r>
          </w:p>
          <w:p w:rsidR="00164CA5" w:rsidRPr="00317771" w:rsidRDefault="00164CA5" w:rsidP="00355A1E">
            <w:pPr>
              <w:jc w:val="both"/>
              <w:rPr>
                <w:szCs w:val="22"/>
              </w:rPr>
            </w:pPr>
            <w:r w:rsidRPr="009E58C4">
              <w:t>K</w:t>
            </w:r>
            <w:r>
              <w:t>olek</w:t>
            </w:r>
            <w:r w:rsidRPr="009E58C4">
              <w:t>, J., &amp;</w:t>
            </w:r>
            <w:r>
              <w:t>Jašek, R. (2015</w:t>
            </w:r>
            <w:r w:rsidRPr="009E58C4">
              <w:t>).</w:t>
            </w:r>
            <w:r>
              <w:t xml:space="preserve"> </w:t>
            </w:r>
            <w:r>
              <w:rPr>
                <w:szCs w:val="22"/>
              </w:rPr>
              <w:t>A T</w:t>
            </w:r>
            <w:r w:rsidRPr="00AD50EE">
              <w:rPr>
                <w:szCs w:val="22"/>
              </w:rPr>
              <w:t>ime Performance Evaluation</w:t>
            </w:r>
            <w:r>
              <w:rPr>
                <w:szCs w:val="22"/>
              </w:rPr>
              <w:t xml:space="preserve"> </w:t>
            </w:r>
            <w:r w:rsidRPr="00AD50EE">
              <w:rPr>
                <w:szCs w:val="22"/>
              </w:rPr>
              <w:t>of</w:t>
            </w:r>
            <w:r>
              <w:rPr>
                <w:szCs w:val="22"/>
              </w:rPr>
              <w:t xml:space="preserve"> </w:t>
            </w:r>
            <w:r w:rsidRPr="00AD50EE">
              <w:rPr>
                <w:szCs w:val="22"/>
              </w:rPr>
              <w:t>the</w:t>
            </w:r>
            <w:r>
              <w:rPr>
                <w:szCs w:val="22"/>
              </w:rPr>
              <w:t xml:space="preserve"> </w:t>
            </w:r>
            <w:r w:rsidRPr="00AD50EE">
              <w:rPr>
                <w:szCs w:val="22"/>
              </w:rPr>
              <w:t>Soma</w:t>
            </w:r>
            <w:r>
              <w:rPr>
                <w:szCs w:val="22"/>
              </w:rPr>
              <w:t xml:space="preserve"> </w:t>
            </w:r>
            <w:r w:rsidRPr="00AD50EE">
              <w:rPr>
                <w:szCs w:val="22"/>
              </w:rPr>
              <w:t>Asynchronous</w:t>
            </w:r>
            <w:r>
              <w:rPr>
                <w:szCs w:val="22"/>
              </w:rPr>
              <w:t xml:space="preserve"> </w:t>
            </w:r>
            <w:r w:rsidRPr="00AD50EE">
              <w:rPr>
                <w:szCs w:val="22"/>
              </w:rPr>
              <w:t>Parallel</w:t>
            </w:r>
            <w:r>
              <w:rPr>
                <w:szCs w:val="22"/>
              </w:rPr>
              <w:t xml:space="preserve"> </w:t>
            </w:r>
            <w:r w:rsidRPr="00AD50EE">
              <w:rPr>
                <w:szCs w:val="22"/>
              </w:rPr>
              <w:t xml:space="preserve">Distribution in </w:t>
            </w:r>
            <w:r>
              <w:rPr>
                <w:i/>
                <w:szCs w:val="22"/>
              </w:rPr>
              <w:t xml:space="preserve">Java and C#, </w:t>
            </w:r>
            <w:r w:rsidRPr="006F552D">
              <w:rPr>
                <w:i/>
                <w:szCs w:val="22"/>
              </w:rPr>
              <w:t>Procedia Engineering</w:t>
            </w:r>
            <w:r w:rsidRPr="00AD50EE">
              <w:rPr>
                <w:szCs w:val="22"/>
              </w:rPr>
              <w:t>, Volume 100</w:t>
            </w:r>
            <w:r>
              <w:rPr>
                <w:szCs w:val="22"/>
              </w:rPr>
              <w:t xml:space="preserve">, 1672-1677. ISSN1877-7058. </w:t>
            </w:r>
            <w:r w:rsidRPr="009E58C4">
              <w:t>(</w:t>
            </w:r>
            <w:r>
              <w:t>spolu</w:t>
            </w:r>
            <w:r w:rsidRPr="009E58C4">
              <w:t>autorský podíl 50%)</w:t>
            </w:r>
          </w:p>
          <w:p w:rsidR="00164CA5" w:rsidRPr="00252D49" w:rsidRDefault="00164CA5" w:rsidP="00355A1E">
            <w:pPr>
              <w:jc w:val="both"/>
            </w:pPr>
            <w:r w:rsidRPr="009E58C4">
              <w:t>K</w:t>
            </w:r>
            <w:r>
              <w:t>olek</w:t>
            </w:r>
            <w:r w:rsidRPr="009E58C4">
              <w:t xml:space="preserve">, J., </w:t>
            </w:r>
            <w:r>
              <w:t xml:space="preserve">Vařacha, P., </w:t>
            </w:r>
            <w:r w:rsidRPr="009E58C4">
              <w:t>&amp;</w:t>
            </w:r>
            <w:r>
              <w:t xml:space="preserve"> Jašek, R. (2012</w:t>
            </w:r>
            <w:r w:rsidRPr="009E58C4">
              <w:t>).</w:t>
            </w:r>
            <w:r w:rsidRPr="00AD50EE">
              <w:rPr>
                <w:szCs w:val="22"/>
              </w:rPr>
              <w:t xml:space="preserve"> A Computation</w:t>
            </w:r>
            <w:r>
              <w:rPr>
                <w:szCs w:val="22"/>
              </w:rPr>
              <w:t xml:space="preserve"> </w:t>
            </w:r>
            <w:r w:rsidRPr="00AD50EE">
              <w:rPr>
                <w:szCs w:val="22"/>
              </w:rPr>
              <w:t>Time</w:t>
            </w:r>
            <w:r>
              <w:rPr>
                <w:szCs w:val="22"/>
              </w:rPr>
              <w:t xml:space="preserve"> </w:t>
            </w:r>
            <w:r w:rsidRPr="00AD50EE">
              <w:rPr>
                <w:szCs w:val="22"/>
              </w:rPr>
              <w:t>Comparison</w:t>
            </w:r>
            <w:r>
              <w:rPr>
                <w:szCs w:val="22"/>
              </w:rPr>
              <w:t xml:space="preserve"> </w:t>
            </w:r>
            <w:r w:rsidRPr="00AD50EE">
              <w:rPr>
                <w:szCs w:val="22"/>
              </w:rPr>
              <w:t>of</w:t>
            </w:r>
            <w:r>
              <w:rPr>
                <w:szCs w:val="22"/>
              </w:rPr>
              <w:t xml:space="preserve"> </w:t>
            </w:r>
            <w:r w:rsidRPr="00AD50EE">
              <w:rPr>
                <w:szCs w:val="22"/>
              </w:rPr>
              <w:t>Self-Organising</w:t>
            </w:r>
            <w:r>
              <w:rPr>
                <w:szCs w:val="22"/>
              </w:rPr>
              <w:t xml:space="preserve"> </w:t>
            </w:r>
            <w:r w:rsidRPr="00AD50EE">
              <w:rPr>
                <w:szCs w:val="22"/>
              </w:rPr>
              <w:t>Migrating</w:t>
            </w:r>
            <w:r>
              <w:rPr>
                <w:szCs w:val="22"/>
              </w:rPr>
              <w:t xml:space="preserve"> </w:t>
            </w:r>
            <w:r w:rsidRPr="00AD50EE">
              <w:rPr>
                <w:szCs w:val="22"/>
              </w:rPr>
              <w:t xml:space="preserve">Algorithm in </w:t>
            </w:r>
            <w:r w:rsidRPr="006F552D">
              <w:rPr>
                <w:i/>
                <w:szCs w:val="22"/>
              </w:rPr>
              <w:t>Java and C#.</w:t>
            </w:r>
            <w:r w:rsidRPr="00AD50EE">
              <w:rPr>
                <w:szCs w:val="22"/>
              </w:rPr>
              <w:t xml:space="preserve"> In Proceedings</w:t>
            </w:r>
            <w:r>
              <w:rPr>
                <w:szCs w:val="22"/>
              </w:rPr>
              <w:t xml:space="preserve"> </w:t>
            </w:r>
            <w:r w:rsidRPr="00AD50EE">
              <w:rPr>
                <w:szCs w:val="22"/>
              </w:rPr>
              <w:t>of</w:t>
            </w:r>
            <w:r>
              <w:rPr>
                <w:szCs w:val="22"/>
              </w:rPr>
              <w:t xml:space="preserve"> </w:t>
            </w:r>
            <w:r w:rsidRPr="00AD50EE">
              <w:rPr>
                <w:szCs w:val="22"/>
              </w:rPr>
              <w:t>the 3rd European</w:t>
            </w:r>
            <w:r>
              <w:rPr>
                <w:szCs w:val="22"/>
              </w:rPr>
              <w:t xml:space="preserve"> </w:t>
            </w:r>
            <w:r w:rsidRPr="00AD50EE">
              <w:rPr>
                <w:szCs w:val="22"/>
              </w:rPr>
              <w:t>Conference</w:t>
            </w:r>
            <w:r>
              <w:rPr>
                <w:szCs w:val="22"/>
              </w:rPr>
              <w:t xml:space="preserve"> </w:t>
            </w:r>
            <w:r w:rsidRPr="00AD50EE">
              <w:rPr>
                <w:szCs w:val="22"/>
              </w:rPr>
              <w:t>for</w:t>
            </w:r>
            <w:r>
              <w:rPr>
                <w:szCs w:val="22"/>
              </w:rPr>
              <w:t xml:space="preserve"> </w:t>
            </w:r>
            <w:r w:rsidRPr="00AD50EE">
              <w:rPr>
                <w:szCs w:val="22"/>
              </w:rPr>
              <w:t>the</w:t>
            </w:r>
            <w:r>
              <w:rPr>
                <w:szCs w:val="22"/>
              </w:rPr>
              <w:t xml:space="preserve"> </w:t>
            </w:r>
            <w:r w:rsidRPr="00AD50EE">
              <w:rPr>
                <w:szCs w:val="22"/>
              </w:rPr>
              <w:t>Applied</w:t>
            </w:r>
            <w:r>
              <w:rPr>
                <w:szCs w:val="22"/>
              </w:rPr>
              <w:t xml:space="preserve"> Mathematics and Informatics</w:t>
            </w:r>
            <w:r w:rsidRPr="00AD50EE">
              <w:rPr>
                <w:szCs w:val="22"/>
              </w:rPr>
              <w:t>, p. 161-16</w:t>
            </w:r>
            <w:r>
              <w:rPr>
                <w:szCs w:val="22"/>
              </w:rPr>
              <w:t>6. ISBN/ISSN: 978-1-61804-148-7 (</w:t>
            </w:r>
            <w:r>
              <w:t>spoluautorský podíl 35</w:t>
            </w:r>
            <w:r w:rsidRPr="009E58C4">
              <w:t>%)</w:t>
            </w:r>
          </w:p>
          <w:p w:rsidR="00164CA5" w:rsidRPr="003D4A0E" w:rsidRDefault="00164CA5" w:rsidP="00355A1E">
            <w:pPr>
              <w:jc w:val="both"/>
            </w:pPr>
            <w:r w:rsidRPr="009E58C4">
              <w:t>K</w:t>
            </w:r>
            <w:r>
              <w:t>olek</w:t>
            </w:r>
            <w:r w:rsidRPr="009E58C4">
              <w:t xml:space="preserve">, J., </w:t>
            </w:r>
            <w:r>
              <w:t xml:space="preserve">Vařacha, P., </w:t>
            </w:r>
            <w:r w:rsidRPr="009E58C4">
              <w:t>&amp;</w:t>
            </w:r>
            <w:r>
              <w:t xml:space="preserve"> Motýl, I.(2013</w:t>
            </w:r>
            <w:r w:rsidRPr="009E58C4">
              <w:t>).</w:t>
            </w:r>
            <w:r w:rsidRPr="00AD50EE">
              <w:rPr>
                <w:szCs w:val="22"/>
              </w:rPr>
              <w:t xml:space="preserve"> Performance Evaluationofthe SOMA AsynchronouslyParallelDistribution. </w:t>
            </w:r>
            <w:r w:rsidRPr="00DB0A13">
              <w:rPr>
                <w:i/>
                <w:szCs w:val="22"/>
              </w:rPr>
              <w:t>International Journal of Mathematics and Computers in Simulation</w:t>
            </w:r>
            <w:r w:rsidRPr="00AD50EE">
              <w:rPr>
                <w:szCs w:val="22"/>
              </w:rPr>
              <w:t xml:space="preserve">. </w:t>
            </w:r>
            <w:r>
              <w:rPr>
                <w:szCs w:val="22"/>
              </w:rPr>
              <w:t>7(1)</w:t>
            </w:r>
            <w:r w:rsidRPr="00AD50EE">
              <w:rPr>
                <w:szCs w:val="22"/>
              </w:rPr>
              <w:t>, s. 50-58. ISSN 1998-0159.</w:t>
            </w:r>
            <w:r w:rsidRPr="009E58C4">
              <w:t>(</w:t>
            </w:r>
            <w:r>
              <w:t>spoluautorský podíl 40</w:t>
            </w:r>
            <w:r w:rsidRPr="009E58C4">
              <w:t>%)</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Jan Kolek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r>
              <w:t>27. 11. 2017</w:t>
            </w:r>
          </w:p>
        </w:tc>
      </w:tr>
    </w:tbl>
    <w:p w:rsidR="00164CA5" w:rsidRDefault="00164CA5" w:rsidP="00164CA5">
      <w:pPr>
        <w:spacing w:after="200" w:line="276" w:lineRule="auto"/>
      </w:pPr>
    </w:p>
    <w:p w:rsidR="00164CA5" w:rsidRDefault="00164CA5" w:rsidP="00164CA5"/>
    <w:p w:rsidR="00355A1E" w:rsidRDefault="00355A1E" w:rsidP="00164CA5"/>
    <w:p w:rsidR="00355A1E" w:rsidRDefault="00355A1E" w:rsidP="00164CA5"/>
    <w:p w:rsidR="00164CA5" w:rsidRDefault="00164CA5" w:rsidP="00164CA5"/>
    <w:p w:rsidR="00164CA5" w:rsidRDefault="00164CA5" w:rsidP="00164CA5"/>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Kristýna Kozubíková</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Mgr. et Mgr.</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pp</w:t>
            </w:r>
          </w:p>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11/18</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11/18</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333"/>
        </w:trPr>
        <w:tc>
          <w:tcPr>
            <w:tcW w:w="9859" w:type="dxa"/>
            <w:gridSpan w:val="11"/>
            <w:tcBorders>
              <w:top w:val="nil"/>
            </w:tcBorders>
          </w:tcPr>
          <w:p w:rsidR="00164CA5" w:rsidRDefault="008A2DCE" w:rsidP="008A2DCE">
            <w:pPr>
              <w:jc w:val="both"/>
            </w:pPr>
            <w:r>
              <w:t xml:space="preserve">Anglický jazyk 1, 2, </w:t>
            </w:r>
            <w:r w:rsidR="00164CA5">
              <w:t>3</w:t>
            </w:r>
            <w:r>
              <w:t>, 4</w:t>
            </w:r>
            <w:r w:rsidR="00642893">
              <w:t>, 5</w:t>
            </w:r>
            <w:r>
              <w:t xml:space="preserve"> (</w:t>
            </w:r>
            <w:r w:rsidR="00164CA5">
              <w:t>vyučující).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Pr="007D2C66" w:rsidRDefault="00164CA5" w:rsidP="00355A1E">
            <w:pPr>
              <w:jc w:val="both"/>
            </w:pPr>
            <w:r>
              <w:t>Anglický jazyk a literatura, 2014, MU v Brně, FF. (Mgr.)</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UTB ve Zlíně, FHS, 4 roky.</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0. Počet vedených a obhájených diplomových prací = 0.</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Default="00164CA5" w:rsidP="00355A1E">
            <w:pPr>
              <w:jc w:val="both"/>
              <w:rPr>
                <w:b/>
              </w:rPr>
            </w:pPr>
          </w:p>
        </w:tc>
        <w:tc>
          <w:tcPr>
            <w:tcW w:w="694" w:type="dxa"/>
            <w:vMerge w:val="restart"/>
          </w:tcPr>
          <w:p w:rsidR="00164CA5" w:rsidRDefault="00164CA5" w:rsidP="00355A1E">
            <w:pPr>
              <w:jc w:val="both"/>
              <w:rPr>
                <w:b/>
              </w:rPr>
            </w:pP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DC2BBA">
        <w:trPr>
          <w:trHeight w:val="1224"/>
        </w:trPr>
        <w:tc>
          <w:tcPr>
            <w:tcW w:w="9859" w:type="dxa"/>
            <w:gridSpan w:val="11"/>
          </w:tcPr>
          <w:p w:rsidR="00164CA5" w:rsidRPr="0092301E" w:rsidRDefault="00164CA5" w:rsidP="00355A1E">
            <w:pPr>
              <w:tabs>
                <w:tab w:val="left" w:pos="473"/>
                <w:tab w:val="left" w:pos="8844"/>
                <w:tab w:val="left" w:pos="9066"/>
              </w:tabs>
              <w:jc w:val="both"/>
              <w:rPr>
                <w:szCs w:val="22"/>
              </w:rPr>
            </w:pP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Kristýna Kozubíková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Pr="00EA118E" w:rsidRDefault="00164CA5" w:rsidP="00355A1E">
            <w:pPr>
              <w:jc w:val="both"/>
            </w:pPr>
            <w:r w:rsidRPr="00EA118E">
              <w:t>Ludmila Kozubíková</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Ing., Ph.D.</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1977</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pp</w:t>
            </w:r>
          </w:p>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8/2019</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322"/>
        </w:trPr>
        <w:tc>
          <w:tcPr>
            <w:tcW w:w="9859" w:type="dxa"/>
            <w:gridSpan w:val="11"/>
            <w:tcBorders>
              <w:top w:val="nil"/>
            </w:tcBorders>
          </w:tcPr>
          <w:p w:rsidR="00164CA5" w:rsidRDefault="00164CA5" w:rsidP="00355A1E">
            <w:pPr>
              <w:jc w:val="both"/>
            </w:pPr>
            <w:r>
              <w:t xml:space="preserve">Základy podnikatelství (přednášející). </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Pr="007D2C66" w:rsidRDefault="00164CA5" w:rsidP="00CB1519">
            <w:pPr>
              <w:jc w:val="both"/>
            </w:pPr>
            <w:r>
              <w:t>Teorie vyučování ekonomických předmětů, 2004, VŠE v Praze, Fakulta financí a účetnictví. (Ph.D.)</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Členka akreditační komise pro neuniverzitní vysoké školy, 1 rok.</w:t>
            </w:r>
          </w:p>
          <w:p w:rsidR="00164CA5" w:rsidRDefault="00164CA5" w:rsidP="00355A1E">
            <w:pPr>
              <w:overflowPunct w:val="0"/>
              <w:autoSpaceDE w:val="0"/>
              <w:autoSpaceDN w:val="0"/>
              <w:adjustRightInd w:val="0"/>
              <w:jc w:val="both"/>
            </w:pPr>
            <w:r>
              <w:t xml:space="preserve">OA T. Bati a VOŠE Zlín, učitelka odborných ekonomických předmětů v bakalářských studijních programech, 12 let. </w:t>
            </w:r>
          </w:p>
          <w:p w:rsidR="00164CA5" w:rsidRPr="00CB1519" w:rsidRDefault="00164CA5" w:rsidP="00CB1519">
            <w:pPr>
              <w:overflowPunct w:val="0"/>
              <w:autoSpaceDE w:val="0"/>
              <w:autoSpaceDN w:val="0"/>
              <w:adjustRightInd w:val="0"/>
              <w:jc w:val="both"/>
              <w:rPr>
                <w:i/>
                <w:iCs/>
              </w:rPr>
            </w:pPr>
            <w:r>
              <w:t>UTB ve Zlíně, FAME, 5 let.</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Pr="00252D49" w:rsidRDefault="00164CA5" w:rsidP="00355A1E">
            <w:pPr>
              <w:jc w:val="both"/>
              <w:rPr>
                <w:highlight w:val="yellow"/>
              </w:rPr>
            </w:pPr>
            <w:r w:rsidRPr="00252D49">
              <w:t>Vedení desítek bakalářských a diplomových kvalifikačních prací. Počet vedených a obhájených bakalářských prací na UTB =11. Počet vedených a obhájených diplomových prací na UTB = 3.</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Default="00164CA5" w:rsidP="00355A1E">
            <w:pPr>
              <w:jc w:val="both"/>
              <w:rPr>
                <w:b/>
              </w:rPr>
            </w:pPr>
          </w:p>
        </w:tc>
        <w:tc>
          <w:tcPr>
            <w:tcW w:w="694" w:type="dxa"/>
            <w:vMerge w:val="restart"/>
          </w:tcPr>
          <w:p w:rsidR="00164CA5" w:rsidRDefault="00164CA5" w:rsidP="00355A1E">
            <w:pPr>
              <w:jc w:val="both"/>
              <w:rPr>
                <w:b/>
              </w:rPr>
            </w:pP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2347"/>
        </w:trPr>
        <w:tc>
          <w:tcPr>
            <w:tcW w:w="9859" w:type="dxa"/>
            <w:gridSpan w:val="11"/>
          </w:tcPr>
          <w:p w:rsidR="00164CA5" w:rsidRDefault="00164CA5" w:rsidP="00355A1E">
            <w:pPr>
              <w:autoSpaceDE w:val="0"/>
              <w:autoSpaceDN w:val="0"/>
              <w:adjustRightInd w:val="0"/>
              <w:jc w:val="both"/>
              <w:rPr>
                <w:rFonts w:eastAsia="Calibri"/>
                <w:color w:val="000000"/>
              </w:rPr>
            </w:pPr>
            <w:r>
              <w:rPr>
                <w:rFonts w:eastAsia="Calibri"/>
                <w:color w:val="000000"/>
              </w:rPr>
              <w:t xml:space="preserve">Kozubikova, L., Belas, J., Kljucnikov, A., </w:t>
            </w:r>
            <w:r w:rsidRPr="009E58C4">
              <w:t>&amp;</w:t>
            </w:r>
            <w:r>
              <w:rPr>
                <w:rFonts w:eastAsia="Calibri"/>
                <w:color w:val="000000"/>
              </w:rPr>
              <w:t xml:space="preserve">Virglerova, Z. (2015). Differences in approach to selected constructs of entrepreneurial orientation in SME segment regarding the selected socio-demographic factors. </w:t>
            </w:r>
            <w:r>
              <w:rPr>
                <w:rFonts w:eastAsia="Calibri"/>
                <w:i/>
                <w:color w:val="000000"/>
              </w:rPr>
              <w:t xml:space="preserve">Transformations in Business </w:t>
            </w:r>
            <w:r>
              <w:rPr>
                <w:rFonts w:eastAsia="Calibri"/>
                <w:i/>
                <w:color w:val="000000"/>
              </w:rPr>
              <w:sym w:font="Symbol" w:char="F026"/>
            </w:r>
            <w:r>
              <w:rPr>
                <w:rFonts w:eastAsia="Calibri"/>
                <w:i/>
                <w:color w:val="000000"/>
              </w:rPr>
              <w:t xml:space="preserve"> Economics, </w:t>
            </w:r>
            <w:r>
              <w:rPr>
                <w:rFonts w:eastAsia="Calibri"/>
                <w:color w:val="000000"/>
              </w:rPr>
              <w:t>Vol. 14, No 3C, pp. 333-355. (spoluautorský podíl 25%)</w:t>
            </w:r>
          </w:p>
          <w:p w:rsidR="00164CA5" w:rsidRDefault="00164CA5" w:rsidP="00355A1E">
            <w:pPr>
              <w:autoSpaceDE w:val="0"/>
              <w:autoSpaceDN w:val="0"/>
              <w:adjustRightInd w:val="0"/>
              <w:jc w:val="both"/>
              <w:rPr>
                <w:rFonts w:eastAsia="Calibri"/>
                <w:color w:val="000000"/>
              </w:rPr>
            </w:pPr>
            <w:r w:rsidRPr="0052044E">
              <w:rPr>
                <w:rFonts w:eastAsia="Calibri"/>
                <w:color w:val="000000"/>
              </w:rPr>
              <w:t>Kozub</w:t>
            </w:r>
            <w:r>
              <w:rPr>
                <w:rFonts w:eastAsia="Calibri"/>
                <w:color w:val="000000"/>
              </w:rPr>
              <w:t>ikova</w:t>
            </w:r>
            <w:r w:rsidRPr="0052044E">
              <w:rPr>
                <w:rFonts w:eastAsia="Calibri"/>
                <w:color w:val="000000"/>
              </w:rPr>
              <w:t>, L., Vojtovi</w:t>
            </w:r>
            <w:r>
              <w:rPr>
                <w:rFonts w:eastAsia="Calibri"/>
                <w:color w:val="000000"/>
              </w:rPr>
              <w:t>c</w:t>
            </w:r>
            <w:r w:rsidRPr="0052044E">
              <w:rPr>
                <w:rFonts w:eastAsia="Calibri"/>
                <w:color w:val="000000"/>
              </w:rPr>
              <w:t xml:space="preserve">, S., Rahman, A., </w:t>
            </w:r>
            <w:r w:rsidRPr="009E58C4">
              <w:t>&amp;</w:t>
            </w:r>
            <w:r w:rsidRPr="0052044E">
              <w:rPr>
                <w:rFonts w:eastAsia="Calibri"/>
                <w:color w:val="000000"/>
              </w:rPr>
              <w:t>Smr</w:t>
            </w:r>
            <w:r>
              <w:rPr>
                <w:rFonts w:eastAsia="Calibri"/>
                <w:color w:val="000000"/>
              </w:rPr>
              <w:t>c</w:t>
            </w:r>
            <w:r w:rsidRPr="0052044E">
              <w:rPr>
                <w:rFonts w:eastAsia="Calibri"/>
                <w:color w:val="000000"/>
              </w:rPr>
              <w:t xml:space="preserve">ka, L. (2016). The Role of Entrepreneur´s Gender, Age and Firm´s Age in Autonomy. The Case Study from the Czech Republic. </w:t>
            </w:r>
            <w:r w:rsidRPr="0052044E">
              <w:rPr>
                <w:rFonts w:eastAsia="Calibri"/>
                <w:i/>
                <w:color w:val="000000"/>
              </w:rPr>
              <w:t xml:space="preserve">Economics and Sociology, </w:t>
            </w:r>
            <w:r w:rsidRPr="0052044E">
              <w:rPr>
                <w:rFonts w:eastAsia="Calibri"/>
                <w:color w:val="000000"/>
              </w:rPr>
              <w:t>Vol. 9, No 2, pp. 168-182.</w:t>
            </w:r>
            <w:r>
              <w:rPr>
                <w:rFonts w:eastAsia="Calibri"/>
                <w:color w:val="000000"/>
              </w:rPr>
              <w:t xml:space="preserve"> (spoluautorský podíl 25%)</w:t>
            </w:r>
          </w:p>
          <w:p w:rsidR="00164CA5" w:rsidRPr="0052044E" w:rsidRDefault="00164CA5" w:rsidP="00355A1E">
            <w:pPr>
              <w:autoSpaceDE w:val="0"/>
              <w:autoSpaceDN w:val="0"/>
              <w:adjustRightInd w:val="0"/>
              <w:jc w:val="both"/>
              <w:rPr>
                <w:rFonts w:eastAsia="Calibri"/>
                <w:color w:val="000000"/>
              </w:rPr>
            </w:pPr>
            <w:r w:rsidRPr="0052044E">
              <w:rPr>
                <w:rFonts w:eastAsia="Calibri"/>
                <w:color w:val="000000"/>
              </w:rPr>
              <w:t>Kozub</w:t>
            </w:r>
            <w:r>
              <w:rPr>
                <w:rFonts w:eastAsia="Calibri"/>
                <w:color w:val="000000"/>
              </w:rPr>
              <w:t>ikova</w:t>
            </w:r>
            <w:r w:rsidRPr="0052044E">
              <w:rPr>
                <w:rFonts w:eastAsia="Calibri"/>
                <w:color w:val="000000"/>
              </w:rPr>
              <w:t>, L.,</w:t>
            </w:r>
            <w:r w:rsidRPr="009E58C4">
              <w:t>&amp;</w:t>
            </w:r>
            <w:r w:rsidRPr="0052044E">
              <w:rPr>
                <w:rFonts w:eastAsia="Calibri"/>
                <w:color w:val="000000"/>
              </w:rPr>
              <w:t xml:space="preserve"> Zoubkov</w:t>
            </w:r>
            <w:r>
              <w:rPr>
                <w:rFonts w:eastAsia="Calibri"/>
                <w:color w:val="000000"/>
              </w:rPr>
              <w:t>a</w:t>
            </w:r>
            <w:r w:rsidRPr="0052044E">
              <w:rPr>
                <w:rFonts w:eastAsia="Calibri"/>
                <w:color w:val="000000"/>
              </w:rPr>
              <w:t xml:space="preserve">, A. (2016). Entrepreneur´s attitude towards innovativeness and competitive aggressiveness. </w:t>
            </w:r>
            <w:r w:rsidRPr="0052044E">
              <w:rPr>
                <w:rFonts w:eastAsia="Calibri"/>
                <w:i/>
                <w:color w:val="000000"/>
              </w:rPr>
              <w:t xml:space="preserve">Journal of International Studies, </w:t>
            </w:r>
            <w:r w:rsidRPr="0052044E">
              <w:rPr>
                <w:rFonts w:eastAsia="Calibri"/>
                <w:color w:val="000000"/>
              </w:rPr>
              <w:t>Vol. 9, No 1, pp. 192-204.</w:t>
            </w:r>
            <w:r>
              <w:rPr>
                <w:rFonts w:eastAsia="Calibri"/>
                <w:color w:val="000000"/>
              </w:rPr>
              <w:t xml:space="preserve"> (spoluautorský podíl 50%)</w:t>
            </w:r>
          </w:p>
          <w:p w:rsidR="00164CA5" w:rsidRPr="0052044E" w:rsidRDefault="00164CA5" w:rsidP="00355A1E">
            <w:pPr>
              <w:autoSpaceDE w:val="0"/>
              <w:autoSpaceDN w:val="0"/>
              <w:adjustRightInd w:val="0"/>
              <w:jc w:val="both"/>
              <w:rPr>
                <w:rFonts w:eastAsia="Calibri"/>
                <w:color w:val="000000"/>
              </w:rPr>
            </w:pPr>
            <w:r>
              <w:rPr>
                <w:rFonts w:eastAsia="Calibri"/>
                <w:color w:val="000000"/>
              </w:rPr>
              <w:t xml:space="preserve">Rahman, A., Civelek, M., </w:t>
            </w:r>
            <w:r w:rsidRPr="009E58C4">
              <w:t>&amp;</w:t>
            </w:r>
            <w:r>
              <w:t xml:space="preserve"> </w:t>
            </w:r>
            <w:r>
              <w:rPr>
                <w:rFonts w:eastAsia="Calibri"/>
                <w:color w:val="000000"/>
              </w:rPr>
              <w:t xml:space="preserve">Kozubikova, L. (2016). Proactiveness, Competitive Aggressiveness and Autonomy: A Comparative Study from the Czech Republic. </w:t>
            </w:r>
            <w:r>
              <w:rPr>
                <w:rFonts w:eastAsia="Calibri"/>
                <w:i/>
                <w:color w:val="000000"/>
              </w:rPr>
              <w:t>Equilibrium-Quarterly Journal of Economics and Economic Policy</w:t>
            </w:r>
            <w:r>
              <w:rPr>
                <w:rFonts w:eastAsia="Calibri"/>
                <w:color w:val="000000"/>
              </w:rPr>
              <w:t>, Vol. 11, No 3, pp. 631-650. (spoluautorský podíl 30%)</w:t>
            </w:r>
          </w:p>
          <w:p w:rsidR="00164CA5" w:rsidRPr="006415F3" w:rsidRDefault="00164CA5" w:rsidP="00355A1E">
            <w:pPr>
              <w:autoSpaceDE w:val="0"/>
              <w:autoSpaceDN w:val="0"/>
              <w:adjustRightInd w:val="0"/>
              <w:jc w:val="both"/>
              <w:rPr>
                <w:rFonts w:eastAsia="Calibri"/>
                <w:color w:val="000000"/>
              </w:rPr>
            </w:pPr>
            <w:r w:rsidRPr="0052044E">
              <w:rPr>
                <w:rFonts w:eastAsia="Calibri"/>
                <w:color w:val="000000"/>
              </w:rPr>
              <w:t xml:space="preserve">Rahman, A., Rozsa, Z., Kozubikova, L., </w:t>
            </w:r>
            <w:r w:rsidRPr="0052044E">
              <w:rPr>
                <w:rFonts w:eastAsia="Calibri"/>
                <w:color w:val="000000"/>
              </w:rPr>
              <w:sym w:font="Symbol" w:char="F026"/>
            </w:r>
            <w:r w:rsidRPr="0052044E">
              <w:rPr>
                <w:rFonts w:eastAsia="Calibri"/>
                <w:color w:val="000000"/>
              </w:rPr>
              <w:t xml:space="preserve"> Cepel, M. (2017). Determinants of loan maturity in small business lending. </w:t>
            </w:r>
            <w:r w:rsidRPr="0052044E">
              <w:rPr>
                <w:rFonts w:eastAsia="Calibri"/>
                <w:i/>
                <w:color w:val="000000"/>
              </w:rPr>
              <w:t xml:space="preserve">Journal of International Studies, </w:t>
            </w:r>
            <w:r w:rsidRPr="0052044E">
              <w:rPr>
                <w:rFonts w:eastAsia="Calibri"/>
                <w:color w:val="000000"/>
              </w:rPr>
              <w:t>Vol. 10, No 2, pp. 104-118. doi: 10.14254/2071-8330.2017/10-2/7.</w:t>
            </w:r>
            <w:r>
              <w:rPr>
                <w:rFonts w:eastAsia="Calibri"/>
                <w:color w:val="000000"/>
              </w:rPr>
              <w:t xml:space="preserve"> (spoluaturoský podíl 25%)</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Ludmila Kozubíková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00" w:line="276" w:lineRule="auto"/>
      </w:pPr>
    </w:p>
    <w:p w:rsidR="00164CA5" w:rsidRDefault="00164CA5" w:rsidP="00164CA5">
      <w:pPr>
        <w:spacing w:after="200" w:line="276" w:lineRule="auto"/>
      </w:pPr>
      <w:r>
        <w:br w:type="page"/>
      </w:r>
    </w:p>
    <w:tbl>
      <w:tblPr>
        <w:tblpPr w:leftFromText="141" w:rightFromText="141" w:vertAnchor="text" w:horzAnchor="margin" w:tblpY="-6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Radana Kroutilová Nováková</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Mgr., Ph.D.</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1979</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 xml:space="preserve">pp </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20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8/2020</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20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8/2020</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608"/>
        </w:trPr>
        <w:tc>
          <w:tcPr>
            <w:tcW w:w="9859" w:type="dxa"/>
            <w:gridSpan w:val="11"/>
            <w:tcBorders>
              <w:top w:val="nil"/>
            </w:tcBorders>
          </w:tcPr>
          <w:p w:rsidR="00164CA5" w:rsidRDefault="00164CA5" w:rsidP="009614A9">
            <w:r w:rsidRPr="00A920EF">
              <w:t>Speciální peda</w:t>
            </w:r>
            <w:r>
              <w:t>gogika v pomáhajících profesích (vyučující), Sociální politika (garant, přednášející), Sociální práce se seniory (garant, vyučující).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Pr="007D2C66" w:rsidRDefault="00164CA5" w:rsidP="00355A1E">
            <w:pPr>
              <w:jc w:val="both"/>
            </w:pPr>
            <w:r>
              <w:t xml:space="preserve">Antropologie, </w:t>
            </w:r>
            <w:r w:rsidRPr="00EE6013">
              <w:t>2009</w:t>
            </w:r>
            <w:r>
              <w:t xml:space="preserve">, </w:t>
            </w:r>
            <w:r>
              <w:rPr>
                <w:bCs/>
              </w:rPr>
              <w:t>UP</w:t>
            </w:r>
            <w:r w:rsidRPr="00EE6013">
              <w:rPr>
                <w:bCs/>
              </w:rPr>
              <w:t xml:space="preserve"> v Olomouci</w:t>
            </w:r>
            <w:r w:rsidRPr="00EE6013">
              <w:rPr>
                <w:rFonts w:eastAsia="MS Mincho"/>
              </w:rPr>
              <w:t xml:space="preserve">, </w:t>
            </w:r>
            <w:r>
              <w:rPr>
                <w:rFonts w:eastAsia="MS Mincho"/>
              </w:rPr>
              <w:t>PdF</w:t>
            </w:r>
            <w:r>
              <w:t>. (Ph.D.)</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UTB ve Zlíně, FHS, 11 let.</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70. Počet vedených a obhájených diplomových prací = 50.</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Pr="009614A9" w:rsidRDefault="00164CA5" w:rsidP="00355A1E">
            <w:pPr>
              <w:jc w:val="both"/>
            </w:pPr>
          </w:p>
        </w:tc>
        <w:tc>
          <w:tcPr>
            <w:tcW w:w="694" w:type="dxa"/>
            <w:vMerge w:val="restart"/>
          </w:tcPr>
          <w:p w:rsidR="00164CA5" w:rsidRPr="009614A9" w:rsidRDefault="00164CA5" w:rsidP="00355A1E">
            <w:pPr>
              <w:jc w:val="both"/>
            </w:pPr>
            <w:r w:rsidRPr="009614A9">
              <w:t>10</w:t>
            </w: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2347"/>
        </w:trPr>
        <w:tc>
          <w:tcPr>
            <w:tcW w:w="9859" w:type="dxa"/>
            <w:gridSpan w:val="11"/>
          </w:tcPr>
          <w:p w:rsidR="00164CA5" w:rsidRPr="00A87E74" w:rsidRDefault="00164CA5" w:rsidP="00355A1E">
            <w:pPr>
              <w:jc w:val="both"/>
            </w:pPr>
            <w:r w:rsidRPr="00A87E74">
              <w:t xml:space="preserve">Kroutilová Nováková, R., </w:t>
            </w:r>
            <w:r w:rsidRPr="009E58C4">
              <w:t>&amp;</w:t>
            </w:r>
            <w:r>
              <w:t xml:space="preserve"> </w:t>
            </w:r>
            <w:r w:rsidRPr="00A87E74">
              <w:t>Jandzíková, E. (2012).</w:t>
            </w:r>
            <w:r>
              <w:t xml:space="preserve"> </w:t>
            </w:r>
            <w:r w:rsidRPr="00A87E74">
              <w:rPr>
                <w:i/>
              </w:rPr>
              <w:t>Kvalita života osob pečujících o osoby s přiznaným příspěvkem na péči ve III. a IV. stupni závislosti</w:t>
            </w:r>
            <w:r w:rsidRPr="00A87E74">
              <w:t xml:space="preserve">. Fórum sociální </w:t>
            </w:r>
            <w:r>
              <w:t>politiky, 2(6) ISSN1802-5854. (s</w:t>
            </w:r>
            <w:r w:rsidRPr="00A87E74">
              <w:t>poluautorský podíl 80%)</w:t>
            </w:r>
          </w:p>
          <w:p w:rsidR="00164CA5" w:rsidRPr="00A87E74" w:rsidRDefault="00164CA5" w:rsidP="00355A1E">
            <w:pPr>
              <w:jc w:val="both"/>
              <w:rPr>
                <w:lang w:val="en-GB"/>
              </w:rPr>
            </w:pPr>
            <w:r w:rsidRPr="00A87E74">
              <w:t xml:space="preserve">Kroutilová Nováková, R., Minaříková, J., </w:t>
            </w:r>
            <w:r w:rsidRPr="009E58C4">
              <w:t>&amp;</w:t>
            </w:r>
            <w:r>
              <w:t xml:space="preserve"> </w:t>
            </w:r>
            <w:r w:rsidRPr="00A87E74">
              <w:t>Oghomone, L. (2012).</w:t>
            </w:r>
            <w:r>
              <w:t xml:space="preserve"> </w:t>
            </w:r>
            <w:r w:rsidRPr="00A87E74">
              <w:rPr>
                <w:i/>
                <w:lang w:val="en-GB"/>
              </w:rPr>
              <w:t xml:space="preserve">Knowledge of Population of the Pension System and providing for retirement in the Context of Pension Reform. </w:t>
            </w:r>
            <w:r w:rsidRPr="00A87E74">
              <w:rPr>
                <w:lang w:val="en-GB"/>
              </w:rPr>
              <w:t xml:space="preserve">Auspicia, 2, 73 </w:t>
            </w:r>
            <w:r>
              <w:rPr>
                <w:lang w:val="en-GB"/>
              </w:rPr>
              <w:t>– 79. ISSN 1214-4967. (s</w:t>
            </w:r>
            <w:r w:rsidRPr="00A87E74">
              <w:rPr>
                <w:lang w:val="en-GB"/>
              </w:rPr>
              <w:t>poluautorský podíl 80%)</w:t>
            </w:r>
          </w:p>
          <w:p w:rsidR="00164CA5" w:rsidRDefault="00164CA5" w:rsidP="00355A1E">
            <w:pPr>
              <w:jc w:val="both"/>
            </w:pPr>
            <w:r w:rsidRPr="00A87E74">
              <w:t xml:space="preserve">Kroutilová Nováková, R., </w:t>
            </w:r>
            <w:r w:rsidRPr="009E58C4">
              <w:t>&amp;</w:t>
            </w:r>
            <w:r>
              <w:t xml:space="preserve"> </w:t>
            </w:r>
            <w:r w:rsidRPr="00A87E74">
              <w:t xml:space="preserve">Toncrová, H. (2015). </w:t>
            </w:r>
            <w:r w:rsidRPr="00A87E74">
              <w:rPr>
                <w:i/>
              </w:rPr>
              <w:t>Participace mládeže aneb výchova demokratického občana v České republice.</w:t>
            </w:r>
            <w:r w:rsidRPr="00A87E74">
              <w:t xml:space="preserve"> Paidagog</w:t>
            </w:r>
            <w:r>
              <w:t>os, 1, 46-56. ISSN 1213-3809. (s</w:t>
            </w:r>
            <w:r w:rsidRPr="00A87E74">
              <w:t>poluautorský podíl 95%)</w:t>
            </w:r>
          </w:p>
          <w:p w:rsidR="00164CA5" w:rsidRDefault="00164CA5" w:rsidP="00355A1E">
            <w:pPr>
              <w:jc w:val="both"/>
              <w:rPr>
                <w:rStyle w:val="Zdraznn"/>
                <w:bCs/>
                <w:color w:val="000000"/>
                <w:bdr w:val="none" w:sz="0" w:space="0" w:color="auto" w:frame="1"/>
              </w:rPr>
            </w:pPr>
            <w:r>
              <w:t xml:space="preserve">Vávrová, S., </w:t>
            </w:r>
            <w:r w:rsidRPr="009E58C4">
              <w:t>&amp;</w:t>
            </w:r>
            <w:r>
              <w:t xml:space="preserve"> Kroutilová Nováková, R. (2015) </w:t>
            </w:r>
            <w:r w:rsidRPr="00A87E74">
              <w:rPr>
                <w:i/>
              </w:rPr>
              <w:t xml:space="preserve">Transformace systému péče o ohrožené děti očima ředitelů dětských domovů. </w:t>
            </w:r>
            <w:r w:rsidRPr="00A87E74">
              <w:t>Sociální pedagogika,</w:t>
            </w:r>
            <w:r>
              <w:t xml:space="preserve"> 3(2), 25-37. ISSN 1805-8825. (s</w:t>
            </w:r>
            <w:r w:rsidRPr="00A87E74">
              <w:t>poluautorský podíl 50%) (databáze</w:t>
            </w:r>
            <w:r w:rsidRPr="00A87E74">
              <w:rPr>
                <w:rStyle w:val="Zdraznn"/>
                <w:color w:val="000000"/>
                <w:bdr w:val="none" w:sz="0" w:space="0" w:color="auto" w:frame="1"/>
              </w:rPr>
              <w:t xml:space="preserve"> ERIH plus).</w:t>
            </w:r>
          </w:p>
          <w:p w:rsidR="00164CA5" w:rsidRPr="009614A9" w:rsidRDefault="00164CA5" w:rsidP="009614A9">
            <w:pPr>
              <w:jc w:val="both"/>
              <w:rPr>
                <w:i/>
              </w:rPr>
            </w:pPr>
            <w:r w:rsidRPr="00301472">
              <w:rPr>
                <w:rStyle w:val="Zdraznn"/>
                <w:color w:val="000000"/>
                <w:bdr w:val="none" w:sz="0" w:space="0" w:color="auto" w:frame="1"/>
              </w:rPr>
              <w:t xml:space="preserve">Kroutilová Nováková, R. Vaculíková, </w:t>
            </w:r>
            <w:r w:rsidRPr="00301472">
              <w:rPr>
                <w:i/>
              </w:rPr>
              <w:t xml:space="preserve">&amp; </w:t>
            </w:r>
            <w:r w:rsidRPr="00301472">
              <w:rPr>
                <w:rStyle w:val="Zdraznn"/>
                <w:color w:val="000000"/>
                <w:bdr w:val="none" w:sz="0" w:space="0" w:color="auto" w:frame="1"/>
              </w:rPr>
              <w:t>J. Podaná, A. (2016).</w:t>
            </w:r>
            <w:r>
              <w:rPr>
                <w:rStyle w:val="Zdraznn"/>
                <w:color w:val="000000"/>
                <w:bdr w:val="none" w:sz="0" w:space="0" w:color="auto" w:frame="1"/>
              </w:rPr>
              <w:t xml:space="preserve"> </w:t>
            </w:r>
            <w:r w:rsidRPr="00465F3E">
              <w:rPr>
                <w:i/>
                <w:rPrChange w:id="237" w:author="Marek Libor" w:date="2018-05-30T14:28:00Z">
                  <w:rPr>
                    <w:i/>
                    <w:lang w:val="en-GB"/>
                  </w:rPr>
                </w:rPrChange>
              </w:rPr>
              <w:t xml:space="preserve">Jak si žijí “samoživy”(?): spokojenost s bydlením pohledem samoživitelek. </w:t>
            </w:r>
            <w:r>
              <w:rPr>
                <w:i/>
                <w:lang w:val="en-GB"/>
              </w:rPr>
              <w:t xml:space="preserve">Sociální práce, </w:t>
            </w:r>
            <w:r>
              <w:rPr>
                <w:lang w:val="en-GB"/>
              </w:rPr>
              <w:t xml:space="preserve">3, s. 5 - 20. </w:t>
            </w:r>
            <w:r>
              <w:t>ISSN 1213-6204. (s</w:t>
            </w:r>
            <w:r w:rsidRPr="00A87E74">
              <w:t>poluautorský podíl 50%). (databáze ERIH plus)</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Radana Kroutilová Nováková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00" w:line="276" w:lineRule="auto"/>
      </w:pPr>
    </w:p>
    <w:p w:rsidR="009614A9" w:rsidRDefault="009614A9" w:rsidP="00164CA5">
      <w:pPr>
        <w:spacing w:after="200" w:line="276" w:lineRule="auto"/>
      </w:pPr>
    </w:p>
    <w:p w:rsidR="009614A9" w:rsidRDefault="009614A9" w:rsidP="00164CA5">
      <w:pPr>
        <w:spacing w:after="200" w:line="276" w:lineRule="auto"/>
      </w:pPr>
    </w:p>
    <w:p w:rsidR="009614A9" w:rsidRDefault="009614A9" w:rsidP="00164CA5">
      <w:pPr>
        <w:spacing w:after="200" w:line="276" w:lineRule="auto"/>
      </w:pPr>
    </w:p>
    <w:p w:rsidR="009614A9" w:rsidRDefault="009614A9" w:rsidP="00164CA5">
      <w:pPr>
        <w:spacing w:after="200" w:line="276" w:lineRule="auto"/>
      </w:pPr>
    </w:p>
    <w:p w:rsidR="009614A9" w:rsidRDefault="009614A9" w:rsidP="00164CA5">
      <w:pPr>
        <w:spacing w:after="200" w:line="276" w:lineRule="auto"/>
      </w:pPr>
    </w:p>
    <w:tbl>
      <w:tblPr>
        <w:tblpPr w:leftFromText="141" w:rightFromText="141" w:vertAnchor="text" w:horzAnchor="margin" w:tblpXSpec="center" w:tblpY="-4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70"/>
        <w:gridCol w:w="717"/>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r>
              <w:t>Miroslav Krystoň</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prof. PaedDr., CSc.</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1964</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Pr="00301472" w:rsidRDefault="00164CA5" w:rsidP="00355A1E">
            <w:pPr>
              <w:jc w:val="both"/>
            </w:pPr>
            <w:r w:rsidRPr="00301472">
              <w:t xml:space="preserve">pp </w:t>
            </w:r>
          </w:p>
          <w:p w:rsidR="00164CA5" w:rsidRPr="00301472" w:rsidRDefault="00164CA5" w:rsidP="00355A1E">
            <w:pPr>
              <w:jc w:val="both"/>
            </w:pPr>
          </w:p>
        </w:tc>
        <w:tc>
          <w:tcPr>
            <w:tcW w:w="994" w:type="dxa"/>
            <w:shd w:val="clear" w:color="auto" w:fill="F7CAAC"/>
          </w:tcPr>
          <w:p w:rsidR="00164CA5" w:rsidRPr="00301472" w:rsidRDefault="00164CA5" w:rsidP="00355A1E">
            <w:pPr>
              <w:jc w:val="both"/>
              <w:rPr>
                <w:b/>
              </w:rPr>
            </w:pPr>
            <w:r w:rsidRPr="00301472">
              <w:rPr>
                <w:b/>
              </w:rPr>
              <w:t>rozsah</w:t>
            </w:r>
          </w:p>
        </w:tc>
        <w:tc>
          <w:tcPr>
            <w:tcW w:w="709" w:type="dxa"/>
          </w:tcPr>
          <w:p w:rsidR="00164CA5" w:rsidRPr="00301472" w:rsidRDefault="00164CA5" w:rsidP="00355A1E">
            <w:pPr>
              <w:jc w:val="both"/>
            </w:pPr>
            <w:r>
              <w:t>20</w:t>
            </w:r>
          </w:p>
          <w:p w:rsidR="00164CA5" w:rsidRPr="00301472" w:rsidRDefault="00164CA5" w:rsidP="00355A1E">
            <w:pPr>
              <w:jc w:val="both"/>
            </w:pPr>
          </w:p>
        </w:tc>
        <w:tc>
          <w:tcPr>
            <w:tcW w:w="709" w:type="dxa"/>
            <w:gridSpan w:val="2"/>
            <w:shd w:val="clear" w:color="auto" w:fill="F7CAAC"/>
          </w:tcPr>
          <w:p w:rsidR="00164CA5" w:rsidRPr="00301472" w:rsidRDefault="00164CA5" w:rsidP="00355A1E">
            <w:pPr>
              <w:jc w:val="both"/>
              <w:rPr>
                <w:b/>
              </w:rPr>
            </w:pPr>
            <w:r w:rsidRPr="00301472">
              <w:rPr>
                <w:b/>
              </w:rPr>
              <w:t>do kdy</w:t>
            </w:r>
          </w:p>
        </w:tc>
        <w:tc>
          <w:tcPr>
            <w:tcW w:w="1387" w:type="dxa"/>
            <w:gridSpan w:val="2"/>
          </w:tcPr>
          <w:p w:rsidR="00164CA5" w:rsidRPr="00301472" w:rsidRDefault="00164CA5" w:rsidP="00355A1E">
            <w:pPr>
              <w:jc w:val="both"/>
            </w:pPr>
            <w:r w:rsidRPr="00301472">
              <w:t>8/2019</w:t>
            </w:r>
          </w:p>
        </w:tc>
      </w:tr>
      <w:tr w:rsidR="00164CA5" w:rsidTr="00355A1E">
        <w:tc>
          <w:tcPr>
            <w:tcW w:w="5068" w:type="dxa"/>
            <w:gridSpan w:val="3"/>
            <w:shd w:val="clear" w:color="auto" w:fill="F7CAAC"/>
          </w:tcPr>
          <w:p w:rsidR="00164CA5" w:rsidRPr="00652BAF" w:rsidRDefault="00164CA5" w:rsidP="00355A1E">
            <w:pPr>
              <w:jc w:val="both"/>
              <w:rPr>
                <w:b/>
                <w:sz w:val="18"/>
                <w:szCs w:val="18"/>
              </w:rPr>
            </w:pPr>
            <w:r w:rsidRPr="00652BAF">
              <w:rPr>
                <w:b/>
                <w:sz w:val="18"/>
                <w:szCs w:val="18"/>
              </w:rPr>
              <w:t>Typ vztahu na součásti VŠ, která uskutečňuje st. program</w:t>
            </w:r>
          </w:p>
        </w:tc>
        <w:tc>
          <w:tcPr>
            <w:tcW w:w="992" w:type="dxa"/>
            <w:gridSpan w:val="2"/>
          </w:tcPr>
          <w:p w:rsidR="00164CA5" w:rsidRPr="00301472" w:rsidRDefault="00164CA5" w:rsidP="00355A1E">
            <w:pPr>
              <w:jc w:val="both"/>
            </w:pPr>
            <w:r w:rsidRPr="00301472">
              <w:t>pp</w:t>
            </w:r>
          </w:p>
        </w:tc>
        <w:tc>
          <w:tcPr>
            <w:tcW w:w="994" w:type="dxa"/>
            <w:shd w:val="clear" w:color="auto" w:fill="F7CAAC"/>
          </w:tcPr>
          <w:p w:rsidR="00164CA5" w:rsidRPr="00301472" w:rsidRDefault="00164CA5" w:rsidP="00355A1E">
            <w:pPr>
              <w:jc w:val="both"/>
              <w:rPr>
                <w:b/>
              </w:rPr>
            </w:pPr>
            <w:r w:rsidRPr="00301472">
              <w:rPr>
                <w:b/>
              </w:rPr>
              <w:t>rozsah</w:t>
            </w:r>
          </w:p>
        </w:tc>
        <w:tc>
          <w:tcPr>
            <w:tcW w:w="709" w:type="dxa"/>
          </w:tcPr>
          <w:p w:rsidR="00164CA5" w:rsidRPr="00301472" w:rsidRDefault="00164CA5" w:rsidP="00355A1E">
            <w:pPr>
              <w:jc w:val="both"/>
            </w:pPr>
            <w:r>
              <w:t>20</w:t>
            </w:r>
          </w:p>
          <w:p w:rsidR="00164CA5" w:rsidRPr="00301472" w:rsidRDefault="00164CA5" w:rsidP="00355A1E">
            <w:pPr>
              <w:jc w:val="both"/>
            </w:pPr>
          </w:p>
        </w:tc>
        <w:tc>
          <w:tcPr>
            <w:tcW w:w="709" w:type="dxa"/>
            <w:gridSpan w:val="2"/>
            <w:shd w:val="clear" w:color="auto" w:fill="F7CAAC"/>
          </w:tcPr>
          <w:p w:rsidR="00164CA5" w:rsidRPr="00301472" w:rsidRDefault="00164CA5" w:rsidP="00355A1E">
            <w:pPr>
              <w:jc w:val="both"/>
              <w:rPr>
                <w:b/>
              </w:rPr>
            </w:pPr>
            <w:r w:rsidRPr="00301472">
              <w:rPr>
                <w:b/>
              </w:rPr>
              <w:t>do kdy</w:t>
            </w:r>
          </w:p>
        </w:tc>
        <w:tc>
          <w:tcPr>
            <w:tcW w:w="1387" w:type="dxa"/>
            <w:gridSpan w:val="2"/>
          </w:tcPr>
          <w:p w:rsidR="00164CA5" w:rsidRPr="00301472" w:rsidRDefault="00164CA5" w:rsidP="00355A1E">
            <w:pPr>
              <w:jc w:val="both"/>
            </w:pPr>
            <w:r w:rsidRPr="00301472">
              <w:t>8/2019</w:t>
            </w:r>
          </w:p>
        </w:tc>
      </w:tr>
      <w:tr w:rsidR="00164CA5" w:rsidRPr="00675A73" w:rsidTr="00355A1E">
        <w:tc>
          <w:tcPr>
            <w:tcW w:w="6060" w:type="dxa"/>
            <w:gridSpan w:val="5"/>
            <w:shd w:val="clear" w:color="auto" w:fill="F7CAAC"/>
          </w:tcPr>
          <w:p w:rsidR="00164CA5" w:rsidRPr="00652BAF" w:rsidRDefault="00164CA5" w:rsidP="00355A1E">
            <w:pPr>
              <w:jc w:val="both"/>
              <w:rPr>
                <w:sz w:val="18"/>
                <w:szCs w:val="18"/>
              </w:rPr>
            </w:pPr>
            <w:r w:rsidRPr="00652BAF">
              <w:rPr>
                <w:b/>
                <w:sz w:val="18"/>
                <w:szCs w:val="18"/>
              </w:rPr>
              <w:t>Další současná působení jako akademický pracovník na jiných VŠ</w:t>
            </w:r>
          </w:p>
        </w:tc>
        <w:tc>
          <w:tcPr>
            <w:tcW w:w="1703" w:type="dxa"/>
            <w:gridSpan w:val="2"/>
            <w:shd w:val="clear" w:color="auto" w:fill="F7CAAC"/>
          </w:tcPr>
          <w:p w:rsidR="00164CA5" w:rsidRPr="00652BAF" w:rsidRDefault="00164CA5" w:rsidP="00355A1E">
            <w:pPr>
              <w:jc w:val="both"/>
              <w:rPr>
                <w:b/>
                <w:sz w:val="18"/>
                <w:szCs w:val="18"/>
              </w:rPr>
            </w:pPr>
            <w:r w:rsidRPr="00652BAF">
              <w:rPr>
                <w:b/>
                <w:sz w:val="18"/>
                <w:szCs w:val="18"/>
              </w:rPr>
              <w:t>typ prac. vztahu</w:t>
            </w:r>
          </w:p>
        </w:tc>
        <w:tc>
          <w:tcPr>
            <w:tcW w:w="2096" w:type="dxa"/>
            <w:gridSpan w:val="4"/>
            <w:shd w:val="clear" w:color="auto" w:fill="F7CAAC"/>
          </w:tcPr>
          <w:p w:rsidR="00164CA5" w:rsidRPr="00652BAF" w:rsidRDefault="00164CA5" w:rsidP="00355A1E">
            <w:pPr>
              <w:jc w:val="both"/>
              <w:rPr>
                <w:b/>
                <w:sz w:val="18"/>
                <w:szCs w:val="18"/>
              </w:rPr>
            </w:pPr>
            <w:r w:rsidRPr="00652BAF">
              <w:rPr>
                <w:b/>
                <w:sz w:val="18"/>
                <w:szCs w:val="18"/>
              </w:rPr>
              <w:t>rozsah</w:t>
            </w:r>
          </w:p>
        </w:tc>
      </w:tr>
      <w:tr w:rsidR="00164CA5" w:rsidRPr="00675A73" w:rsidTr="00355A1E">
        <w:tc>
          <w:tcPr>
            <w:tcW w:w="6060" w:type="dxa"/>
            <w:gridSpan w:val="5"/>
          </w:tcPr>
          <w:p w:rsidR="00164CA5" w:rsidRPr="009614A9" w:rsidRDefault="00164CA5" w:rsidP="00355A1E">
            <w:pPr>
              <w:jc w:val="both"/>
              <w:rPr>
                <w:szCs w:val="18"/>
              </w:rPr>
            </w:pPr>
            <w:r w:rsidRPr="009614A9">
              <w:rPr>
                <w:szCs w:val="18"/>
              </w:rPr>
              <w:t>Univerzita Mateja Bela v Banskej Bystrici (SR)</w:t>
            </w:r>
          </w:p>
        </w:tc>
        <w:tc>
          <w:tcPr>
            <w:tcW w:w="1703" w:type="dxa"/>
            <w:gridSpan w:val="2"/>
          </w:tcPr>
          <w:p w:rsidR="00164CA5" w:rsidRPr="009614A9" w:rsidRDefault="00164CA5" w:rsidP="00355A1E">
            <w:pPr>
              <w:jc w:val="both"/>
              <w:rPr>
                <w:szCs w:val="18"/>
              </w:rPr>
            </w:pPr>
            <w:r w:rsidRPr="009614A9">
              <w:rPr>
                <w:szCs w:val="18"/>
              </w:rPr>
              <w:t xml:space="preserve">pp </w:t>
            </w:r>
          </w:p>
        </w:tc>
        <w:tc>
          <w:tcPr>
            <w:tcW w:w="2096" w:type="dxa"/>
            <w:gridSpan w:val="4"/>
          </w:tcPr>
          <w:p w:rsidR="00164CA5" w:rsidRPr="009614A9" w:rsidRDefault="00164CA5" w:rsidP="00355A1E">
            <w:pPr>
              <w:jc w:val="both"/>
              <w:rPr>
                <w:szCs w:val="18"/>
              </w:rPr>
            </w:pPr>
            <w:r w:rsidRPr="009614A9">
              <w:rPr>
                <w:szCs w:val="18"/>
              </w:rPr>
              <w:t>40 hodin/týden</w:t>
            </w:r>
          </w:p>
        </w:tc>
      </w:tr>
      <w:tr w:rsidR="00164CA5" w:rsidRPr="00675A73" w:rsidTr="00355A1E">
        <w:tc>
          <w:tcPr>
            <w:tcW w:w="9859" w:type="dxa"/>
            <w:gridSpan w:val="11"/>
            <w:shd w:val="clear" w:color="auto" w:fill="F7CAAC"/>
          </w:tcPr>
          <w:p w:rsidR="00164CA5" w:rsidRPr="00652BAF" w:rsidRDefault="00164CA5" w:rsidP="00355A1E">
            <w:pPr>
              <w:jc w:val="both"/>
              <w:rPr>
                <w:sz w:val="18"/>
                <w:szCs w:val="18"/>
              </w:rPr>
            </w:pPr>
            <w:r w:rsidRPr="00652BAF">
              <w:rPr>
                <w:b/>
                <w:sz w:val="18"/>
                <w:szCs w:val="18"/>
              </w:rPr>
              <w:t>Předměty příslušného studijního programu a způsob zapojení do jejich výuky, příp. další zapojení do uskutečňování studijního programu</w:t>
            </w:r>
          </w:p>
        </w:tc>
      </w:tr>
      <w:tr w:rsidR="00164CA5" w:rsidRPr="00675A73" w:rsidTr="009614A9">
        <w:trPr>
          <w:trHeight w:val="177"/>
        </w:trPr>
        <w:tc>
          <w:tcPr>
            <w:tcW w:w="9859" w:type="dxa"/>
            <w:gridSpan w:val="11"/>
            <w:tcBorders>
              <w:top w:val="nil"/>
            </w:tcBorders>
          </w:tcPr>
          <w:p w:rsidR="00164CA5" w:rsidRPr="00037685" w:rsidRDefault="00164CA5" w:rsidP="00355A1E">
            <w:pPr>
              <w:jc w:val="both"/>
              <w:rPr>
                <w:sz w:val="18"/>
                <w:szCs w:val="18"/>
              </w:rPr>
            </w:pPr>
            <w:r w:rsidRPr="009614A9">
              <w:rPr>
                <w:szCs w:val="18"/>
              </w:rPr>
              <w:t>Vzdělávání dospělých (garant).</w:t>
            </w:r>
          </w:p>
        </w:tc>
      </w:tr>
      <w:tr w:rsidR="00164CA5" w:rsidRPr="00675A73" w:rsidTr="00355A1E">
        <w:tc>
          <w:tcPr>
            <w:tcW w:w="9859" w:type="dxa"/>
            <w:gridSpan w:val="11"/>
            <w:shd w:val="clear" w:color="auto" w:fill="F7CAAC"/>
          </w:tcPr>
          <w:p w:rsidR="00164CA5" w:rsidRPr="00037685" w:rsidRDefault="00164CA5" w:rsidP="00355A1E">
            <w:pPr>
              <w:jc w:val="both"/>
              <w:rPr>
                <w:sz w:val="18"/>
                <w:szCs w:val="18"/>
              </w:rPr>
            </w:pPr>
            <w:r w:rsidRPr="00037685">
              <w:rPr>
                <w:b/>
                <w:sz w:val="18"/>
                <w:szCs w:val="18"/>
              </w:rPr>
              <w:t xml:space="preserve">Údaje o vzdělání na VŠ </w:t>
            </w:r>
          </w:p>
        </w:tc>
      </w:tr>
      <w:tr w:rsidR="00164CA5" w:rsidRPr="00675A73" w:rsidTr="00355A1E">
        <w:trPr>
          <w:trHeight w:val="307"/>
        </w:trPr>
        <w:tc>
          <w:tcPr>
            <w:tcW w:w="9859" w:type="dxa"/>
            <w:gridSpan w:val="11"/>
          </w:tcPr>
          <w:p w:rsidR="00164CA5" w:rsidRPr="009614A9" w:rsidRDefault="00164CA5" w:rsidP="00355A1E">
            <w:pPr>
              <w:jc w:val="both"/>
              <w:rPr>
                <w:szCs w:val="18"/>
              </w:rPr>
            </w:pPr>
            <w:r w:rsidRPr="009614A9">
              <w:rPr>
                <w:szCs w:val="18"/>
              </w:rPr>
              <w:t>Pedagogika – Slovenský jazyk, 1987, PdF v Bánské Bystřici. (Mgr.)</w:t>
            </w:r>
          </w:p>
          <w:p w:rsidR="00164CA5" w:rsidRPr="00037685" w:rsidRDefault="00164CA5" w:rsidP="00355A1E">
            <w:pPr>
              <w:jc w:val="both"/>
              <w:rPr>
                <w:sz w:val="18"/>
                <w:szCs w:val="18"/>
              </w:rPr>
            </w:pPr>
            <w:r w:rsidRPr="009614A9">
              <w:rPr>
                <w:szCs w:val="18"/>
              </w:rPr>
              <w:t>Pedagogika, 1995, UMB, PdF. (CSc.)</w:t>
            </w:r>
          </w:p>
        </w:tc>
      </w:tr>
      <w:tr w:rsidR="00164CA5" w:rsidRPr="00675A73" w:rsidTr="00355A1E">
        <w:tc>
          <w:tcPr>
            <w:tcW w:w="9859" w:type="dxa"/>
            <w:gridSpan w:val="11"/>
            <w:shd w:val="clear" w:color="auto" w:fill="F7CAAC"/>
          </w:tcPr>
          <w:p w:rsidR="00164CA5" w:rsidRPr="00037685" w:rsidRDefault="00164CA5" w:rsidP="00355A1E">
            <w:pPr>
              <w:jc w:val="both"/>
              <w:rPr>
                <w:b/>
                <w:sz w:val="18"/>
                <w:szCs w:val="18"/>
              </w:rPr>
            </w:pPr>
            <w:r w:rsidRPr="00037685">
              <w:rPr>
                <w:b/>
                <w:sz w:val="18"/>
                <w:szCs w:val="18"/>
              </w:rPr>
              <w:t>Údaje o odborném působení od absolvování VŠ</w:t>
            </w:r>
          </w:p>
        </w:tc>
      </w:tr>
      <w:tr w:rsidR="00164CA5" w:rsidRPr="00675A73" w:rsidTr="00355A1E">
        <w:trPr>
          <w:trHeight w:val="284"/>
        </w:trPr>
        <w:tc>
          <w:tcPr>
            <w:tcW w:w="9859" w:type="dxa"/>
            <w:gridSpan w:val="11"/>
          </w:tcPr>
          <w:p w:rsidR="00164CA5" w:rsidRPr="009614A9" w:rsidRDefault="00164CA5" w:rsidP="00355A1E">
            <w:pPr>
              <w:jc w:val="both"/>
              <w:rPr>
                <w:szCs w:val="18"/>
              </w:rPr>
            </w:pPr>
            <w:r w:rsidRPr="009614A9">
              <w:rPr>
                <w:szCs w:val="18"/>
              </w:rPr>
              <w:t>Katedra pedagogiky PF UMB v Banské Bystřici, asistent, 8 let.</w:t>
            </w:r>
          </w:p>
          <w:p w:rsidR="00164CA5" w:rsidRPr="009614A9" w:rsidRDefault="00164CA5" w:rsidP="00355A1E">
            <w:pPr>
              <w:jc w:val="both"/>
              <w:rPr>
                <w:szCs w:val="18"/>
              </w:rPr>
            </w:pPr>
            <w:r w:rsidRPr="009614A9">
              <w:rPr>
                <w:szCs w:val="18"/>
              </w:rPr>
              <w:t>Katedra pedagogiky PF UMB v Banské Bystřici, odborný asistent, 10 let.</w:t>
            </w:r>
          </w:p>
          <w:p w:rsidR="00164CA5" w:rsidRPr="009614A9" w:rsidRDefault="00164CA5" w:rsidP="00355A1E">
            <w:pPr>
              <w:jc w:val="both"/>
              <w:rPr>
                <w:szCs w:val="18"/>
              </w:rPr>
            </w:pPr>
            <w:r w:rsidRPr="009614A9">
              <w:rPr>
                <w:szCs w:val="18"/>
              </w:rPr>
              <w:t>Katedra pedagogiky PF UMB v Bánské Bystřici, docent, 3 roky.</w:t>
            </w:r>
          </w:p>
          <w:p w:rsidR="00164CA5" w:rsidRPr="009614A9" w:rsidRDefault="00164CA5" w:rsidP="00355A1E">
            <w:pPr>
              <w:jc w:val="both"/>
              <w:rPr>
                <w:szCs w:val="18"/>
              </w:rPr>
            </w:pPr>
            <w:r w:rsidRPr="009614A9">
              <w:rPr>
                <w:szCs w:val="18"/>
              </w:rPr>
              <w:t>Katedra andragogiky PF UMB v Bánské Bystřici, docent, 6 let</w:t>
            </w:r>
          </w:p>
          <w:p w:rsidR="00164CA5" w:rsidRPr="009614A9" w:rsidRDefault="00164CA5" w:rsidP="00355A1E">
            <w:pPr>
              <w:jc w:val="both"/>
              <w:rPr>
                <w:szCs w:val="18"/>
              </w:rPr>
            </w:pPr>
            <w:r w:rsidRPr="009614A9">
              <w:rPr>
                <w:szCs w:val="18"/>
              </w:rPr>
              <w:t>PF UMB v Bánské Bystřici, profesor, 4 roky.</w:t>
            </w:r>
          </w:p>
          <w:p w:rsidR="00164CA5" w:rsidRPr="00037685" w:rsidRDefault="00164CA5" w:rsidP="00355A1E">
            <w:pPr>
              <w:jc w:val="both"/>
              <w:rPr>
                <w:sz w:val="18"/>
                <w:szCs w:val="18"/>
              </w:rPr>
            </w:pPr>
            <w:r w:rsidRPr="009614A9">
              <w:rPr>
                <w:szCs w:val="18"/>
              </w:rPr>
              <w:t xml:space="preserve">UTB ve Zlíně, FHS, 3 roky. </w:t>
            </w:r>
          </w:p>
        </w:tc>
      </w:tr>
      <w:tr w:rsidR="00164CA5" w:rsidRPr="00675A73" w:rsidTr="00355A1E">
        <w:trPr>
          <w:trHeight w:val="250"/>
        </w:trPr>
        <w:tc>
          <w:tcPr>
            <w:tcW w:w="9859" w:type="dxa"/>
            <w:gridSpan w:val="11"/>
            <w:shd w:val="clear" w:color="auto" w:fill="F7CAAC"/>
          </w:tcPr>
          <w:p w:rsidR="00164CA5" w:rsidRPr="00037685" w:rsidRDefault="00164CA5" w:rsidP="00355A1E">
            <w:pPr>
              <w:jc w:val="both"/>
              <w:rPr>
                <w:sz w:val="19"/>
                <w:szCs w:val="19"/>
              </w:rPr>
            </w:pPr>
            <w:r w:rsidRPr="00037685">
              <w:rPr>
                <w:b/>
                <w:sz w:val="19"/>
                <w:szCs w:val="19"/>
              </w:rPr>
              <w:t>Zkušenosti s vedením kvalifikačních a rigorózních prací</w:t>
            </w:r>
          </w:p>
        </w:tc>
      </w:tr>
      <w:tr w:rsidR="00164CA5" w:rsidRPr="00675A73" w:rsidTr="00355A1E">
        <w:trPr>
          <w:trHeight w:val="337"/>
        </w:trPr>
        <w:tc>
          <w:tcPr>
            <w:tcW w:w="9859" w:type="dxa"/>
            <w:gridSpan w:val="11"/>
          </w:tcPr>
          <w:p w:rsidR="00164CA5" w:rsidRPr="0020015C" w:rsidRDefault="00164CA5" w:rsidP="00355A1E">
            <w:pPr>
              <w:jc w:val="both"/>
              <w:rPr>
                <w:sz w:val="18"/>
                <w:szCs w:val="18"/>
              </w:rPr>
            </w:pPr>
            <w:r w:rsidRPr="009614A9">
              <w:rPr>
                <w:szCs w:val="18"/>
              </w:rPr>
              <w:t>Vedení desítek bakalářských a diplomových kvalifikačních prací. Počet vedených a obhájených bakalářských prací &lt; 100, z toho na UTB = 1. Počet vedených a obhájených diplomových prací &lt; 100, z toho na UTB = 1.  Počet vedených a obhájených rigorózních prací = 10. Počet vedených a obhájených dizertačních prací = 8.</w:t>
            </w:r>
          </w:p>
        </w:tc>
      </w:tr>
      <w:tr w:rsidR="00164CA5" w:rsidRPr="00675A73" w:rsidTr="00355A1E">
        <w:trPr>
          <w:cantSplit/>
        </w:trPr>
        <w:tc>
          <w:tcPr>
            <w:tcW w:w="3347" w:type="dxa"/>
            <w:gridSpan w:val="2"/>
            <w:tcBorders>
              <w:top w:val="single" w:sz="12" w:space="0" w:color="auto"/>
            </w:tcBorders>
            <w:shd w:val="clear" w:color="auto" w:fill="F7CAAC"/>
          </w:tcPr>
          <w:p w:rsidR="00164CA5" w:rsidRPr="00037685" w:rsidRDefault="00164CA5" w:rsidP="00355A1E">
            <w:pPr>
              <w:jc w:val="both"/>
              <w:rPr>
                <w:sz w:val="19"/>
                <w:szCs w:val="19"/>
              </w:rPr>
            </w:pPr>
            <w:r w:rsidRPr="00037685">
              <w:rPr>
                <w:b/>
                <w:sz w:val="19"/>
                <w:szCs w:val="19"/>
              </w:rPr>
              <w:t xml:space="preserve">Obor habilitačního řízení </w:t>
            </w:r>
          </w:p>
        </w:tc>
        <w:tc>
          <w:tcPr>
            <w:tcW w:w="2245" w:type="dxa"/>
            <w:gridSpan w:val="2"/>
            <w:tcBorders>
              <w:top w:val="single" w:sz="12" w:space="0" w:color="auto"/>
            </w:tcBorders>
            <w:shd w:val="clear" w:color="auto" w:fill="F7CAAC"/>
          </w:tcPr>
          <w:p w:rsidR="00164CA5" w:rsidRPr="00037685" w:rsidRDefault="00164CA5" w:rsidP="00355A1E">
            <w:pPr>
              <w:jc w:val="both"/>
              <w:rPr>
                <w:sz w:val="19"/>
                <w:szCs w:val="19"/>
              </w:rPr>
            </w:pPr>
            <w:r w:rsidRPr="00037685">
              <w:rPr>
                <w:b/>
                <w:sz w:val="19"/>
                <w:szCs w:val="19"/>
              </w:rPr>
              <w:t>Rok udělení hodnosti</w:t>
            </w:r>
          </w:p>
        </w:tc>
        <w:tc>
          <w:tcPr>
            <w:tcW w:w="2248" w:type="dxa"/>
            <w:gridSpan w:val="4"/>
            <w:tcBorders>
              <w:top w:val="single" w:sz="12" w:space="0" w:color="auto"/>
              <w:right w:val="single" w:sz="12" w:space="0" w:color="auto"/>
            </w:tcBorders>
            <w:shd w:val="clear" w:color="auto" w:fill="F7CAAC"/>
          </w:tcPr>
          <w:p w:rsidR="00164CA5" w:rsidRPr="00037685" w:rsidRDefault="00164CA5" w:rsidP="00355A1E">
            <w:pPr>
              <w:jc w:val="both"/>
              <w:rPr>
                <w:sz w:val="19"/>
                <w:szCs w:val="19"/>
              </w:rPr>
            </w:pPr>
            <w:r w:rsidRPr="00037685">
              <w:rPr>
                <w:b/>
                <w:sz w:val="19"/>
                <w:szCs w:val="19"/>
              </w:rPr>
              <w:t>Řízení konáno na VŠ</w:t>
            </w:r>
          </w:p>
        </w:tc>
        <w:tc>
          <w:tcPr>
            <w:tcW w:w="2019" w:type="dxa"/>
            <w:gridSpan w:val="3"/>
            <w:tcBorders>
              <w:top w:val="single" w:sz="12" w:space="0" w:color="auto"/>
              <w:left w:val="single" w:sz="12" w:space="0" w:color="auto"/>
            </w:tcBorders>
            <w:shd w:val="clear" w:color="auto" w:fill="F7CAAC"/>
          </w:tcPr>
          <w:p w:rsidR="00164CA5" w:rsidRPr="00037685" w:rsidRDefault="00164CA5" w:rsidP="00355A1E">
            <w:pPr>
              <w:jc w:val="both"/>
              <w:rPr>
                <w:b/>
                <w:sz w:val="19"/>
                <w:szCs w:val="19"/>
              </w:rPr>
            </w:pPr>
            <w:r w:rsidRPr="00037685">
              <w:rPr>
                <w:b/>
                <w:sz w:val="19"/>
                <w:szCs w:val="19"/>
              </w:rPr>
              <w:t>Ohlasy publikací</w:t>
            </w:r>
          </w:p>
        </w:tc>
      </w:tr>
      <w:tr w:rsidR="00164CA5" w:rsidRPr="00675A73" w:rsidTr="00355A1E">
        <w:trPr>
          <w:cantSplit/>
        </w:trPr>
        <w:tc>
          <w:tcPr>
            <w:tcW w:w="3347" w:type="dxa"/>
            <w:gridSpan w:val="2"/>
          </w:tcPr>
          <w:p w:rsidR="00164CA5" w:rsidRPr="009614A9" w:rsidRDefault="00164CA5" w:rsidP="00355A1E">
            <w:pPr>
              <w:jc w:val="both"/>
            </w:pPr>
            <w:r w:rsidRPr="009614A9">
              <w:t>Pedagogika</w:t>
            </w:r>
          </w:p>
        </w:tc>
        <w:tc>
          <w:tcPr>
            <w:tcW w:w="2245" w:type="dxa"/>
            <w:gridSpan w:val="2"/>
          </w:tcPr>
          <w:p w:rsidR="00164CA5" w:rsidRPr="009614A9" w:rsidRDefault="00164CA5" w:rsidP="00355A1E">
            <w:pPr>
              <w:jc w:val="both"/>
            </w:pPr>
            <w:r w:rsidRPr="009614A9">
              <w:t>2005</w:t>
            </w:r>
          </w:p>
        </w:tc>
        <w:tc>
          <w:tcPr>
            <w:tcW w:w="2248" w:type="dxa"/>
            <w:gridSpan w:val="4"/>
            <w:tcBorders>
              <w:right w:val="single" w:sz="12" w:space="0" w:color="auto"/>
            </w:tcBorders>
          </w:tcPr>
          <w:p w:rsidR="00164CA5" w:rsidRPr="009614A9" w:rsidRDefault="00164CA5" w:rsidP="00355A1E">
            <w:pPr>
              <w:jc w:val="both"/>
            </w:pPr>
            <w:r w:rsidRPr="009614A9">
              <w:t>Univerzita Mateja Bela v Banskej Bystrici</w:t>
            </w:r>
          </w:p>
        </w:tc>
        <w:tc>
          <w:tcPr>
            <w:tcW w:w="632" w:type="dxa"/>
            <w:tcBorders>
              <w:left w:val="single" w:sz="12" w:space="0" w:color="auto"/>
            </w:tcBorders>
            <w:shd w:val="clear" w:color="auto" w:fill="F7CAAC"/>
          </w:tcPr>
          <w:p w:rsidR="00164CA5" w:rsidRPr="009614A9" w:rsidRDefault="00164CA5" w:rsidP="00355A1E">
            <w:pPr>
              <w:jc w:val="both"/>
            </w:pPr>
            <w:r w:rsidRPr="009614A9">
              <w:rPr>
                <w:b/>
              </w:rPr>
              <w:t>WOS</w:t>
            </w:r>
          </w:p>
        </w:tc>
        <w:tc>
          <w:tcPr>
            <w:tcW w:w="670" w:type="dxa"/>
            <w:shd w:val="clear" w:color="auto" w:fill="F7CAAC"/>
          </w:tcPr>
          <w:p w:rsidR="00164CA5" w:rsidRPr="009614A9" w:rsidRDefault="00164CA5" w:rsidP="00355A1E">
            <w:pPr>
              <w:jc w:val="both"/>
            </w:pPr>
            <w:r w:rsidRPr="009614A9">
              <w:rPr>
                <w:b/>
              </w:rPr>
              <w:t>Scopus</w:t>
            </w:r>
          </w:p>
        </w:tc>
        <w:tc>
          <w:tcPr>
            <w:tcW w:w="717" w:type="dxa"/>
            <w:shd w:val="clear" w:color="auto" w:fill="F7CAAC"/>
          </w:tcPr>
          <w:p w:rsidR="00164CA5" w:rsidRPr="009614A9" w:rsidRDefault="00164CA5" w:rsidP="00355A1E">
            <w:pPr>
              <w:jc w:val="both"/>
            </w:pPr>
            <w:r w:rsidRPr="009614A9">
              <w:rPr>
                <w:b/>
              </w:rPr>
              <w:t>ostatní</w:t>
            </w:r>
          </w:p>
        </w:tc>
      </w:tr>
      <w:tr w:rsidR="00164CA5" w:rsidRPr="00675A73" w:rsidTr="00355A1E">
        <w:trPr>
          <w:cantSplit/>
          <w:trHeight w:val="70"/>
        </w:trPr>
        <w:tc>
          <w:tcPr>
            <w:tcW w:w="3347" w:type="dxa"/>
            <w:gridSpan w:val="2"/>
            <w:shd w:val="clear" w:color="auto" w:fill="F7CAAC"/>
          </w:tcPr>
          <w:p w:rsidR="00164CA5" w:rsidRPr="009614A9" w:rsidRDefault="00164CA5" w:rsidP="00355A1E">
            <w:pPr>
              <w:jc w:val="both"/>
            </w:pPr>
            <w:r w:rsidRPr="009614A9">
              <w:rPr>
                <w:b/>
              </w:rPr>
              <w:t>Obor jmenovacího řízení</w:t>
            </w:r>
          </w:p>
        </w:tc>
        <w:tc>
          <w:tcPr>
            <w:tcW w:w="2245" w:type="dxa"/>
            <w:gridSpan w:val="2"/>
            <w:shd w:val="clear" w:color="auto" w:fill="F7CAAC"/>
          </w:tcPr>
          <w:p w:rsidR="00164CA5" w:rsidRPr="009614A9" w:rsidRDefault="00164CA5" w:rsidP="00355A1E">
            <w:pPr>
              <w:jc w:val="both"/>
            </w:pPr>
            <w:r w:rsidRPr="009614A9">
              <w:rPr>
                <w:b/>
              </w:rPr>
              <w:t>Rok udělení hodnosti</w:t>
            </w:r>
          </w:p>
        </w:tc>
        <w:tc>
          <w:tcPr>
            <w:tcW w:w="2248" w:type="dxa"/>
            <w:gridSpan w:val="4"/>
            <w:tcBorders>
              <w:right w:val="single" w:sz="12" w:space="0" w:color="auto"/>
            </w:tcBorders>
            <w:shd w:val="clear" w:color="auto" w:fill="F7CAAC"/>
          </w:tcPr>
          <w:p w:rsidR="00164CA5" w:rsidRPr="009614A9" w:rsidRDefault="00164CA5" w:rsidP="00355A1E">
            <w:pPr>
              <w:jc w:val="both"/>
            </w:pPr>
            <w:r w:rsidRPr="009614A9">
              <w:rPr>
                <w:b/>
              </w:rPr>
              <w:t>Řízení konáno na VŠ</w:t>
            </w:r>
          </w:p>
        </w:tc>
        <w:tc>
          <w:tcPr>
            <w:tcW w:w="632" w:type="dxa"/>
            <w:vMerge w:val="restart"/>
            <w:tcBorders>
              <w:left w:val="single" w:sz="12" w:space="0" w:color="auto"/>
            </w:tcBorders>
          </w:tcPr>
          <w:p w:rsidR="00164CA5" w:rsidRPr="009614A9" w:rsidRDefault="00164CA5" w:rsidP="00355A1E">
            <w:pPr>
              <w:jc w:val="both"/>
              <w:rPr>
                <w:b/>
              </w:rPr>
            </w:pPr>
            <w:r w:rsidRPr="009614A9">
              <w:rPr>
                <w:b/>
              </w:rPr>
              <w:t>-</w:t>
            </w:r>
          </w:p>
        </w:tc>
        <w:tc>
          <w:tcPr>
            <w:tcW w:w="670" w:type="dxa"/>
            <w:vMerge w:val="restart"/>
          </w:tcPr>
          <w:p w:rsidR="00164CA5" w:rsidRPr="009614A9" w:rsidRDefault="00164CA5" w:rsidP="00355A1E">
            <w:pPr>
              <w:jc w:val="both"/>
              <w:rPr>
                <w:b/>
              </w:rPr>
            </w:pPr>
            <w:r w:rsidRPr="009614A9">
              <w:rPr>
                <w:b/>
              </w:rPr>
              <w:t>-</w:t>
            </w:r>
          </w:p>
        </w:tc>
        <w:tc>
          <w:tcPr>
            <w:tcW w:w="717" w:type="dxa"/>
            <w:vMerge w:val="restart"/>
          </w:tcPr>
          <w:p w:rsidR="00164CA5" w:rsidRPr="009614A9" w:rsidRDefault="00164CA5" w:rsidP="00355A1E">
            <w:pPr>
              <w:jc w:val="both"/>
            </w:pPr>
            <w:r w:rsidRPr="009614A9">
              <w:rPr>
                <w:b/>
              </w:rPr>
              <w:t>&lt;</w:t>
            </w:r>
            <w:r w:rsidRPr="009614A9">
              <w:t>140 v SR</w:t>
            </w:r>
          </w:p>
          <w:p w:rsidR="00164CA5" w:rsidRPr="009614A9" w:rsidRDefault="00164CA5" w:rsidP="00355A1E">
            <w:pPr>
              <w:jc w:val="both"/>
            </w:pPr>
            <w:r w:rsidRPr="009614A9">
              <w:t>&lt;70 v zahraničí</w:t>
            </w:r>
          </w:p>
        </w:tc>
      </w:tr>
      <w:tr w:rsidR="00164CA5" w:rsidRPr="00675A73" w:rsidTr="00355A1E">
        <w:trPr>
          <w:trHeight w:val="205"/>
        </w:trPr>
        <w:tc>
          <w:tcPr>
            <w:tcW w:w="3347" w:type="dxa"/>
            <w:gridSpan w:val="2"/>
          </w:tcPr>
          <w:p w:rsidR="00164CA5" w:rsidRPr="009614A9" w:rsidRDefault="00164CA5" w:rsidP="00355A1E">
            <w:pPr>
              <w:jc w:val="both"/>
              <w:rPr>
                <w:szCs w:val="18"/>
              </w:rPr>
            </w:pPr>
            <w:r w:rsidRPr="009614A9">
              <w:rPr>
                <w:szCs w:val="18"/>
              </w:rPr>
              <w:t>Pedagogika</w:t>
            </w:r>
          </w:p>
        </w:tc>
        <w:tc>
          <w:tcPr>
            <w:tcW w:w="2245" w:type="dxa"/>
            <w:gridSpan w:val="2"/>
          </w:tcPr>
          <w:p w:rsidR="00164CA5" w:rsidRPr="009614A9" w:rsidRDefault="00164CA5" w:rsidP="00355A1E">
            <w:pPr>
              <w:jc w:val="both"/>
              <w:rPr>
                <w:szCs w:val="18"/>
              </w:rPr>
            </w:pPr>
            <w:r w:rsidRPr="009614A9">
              <w:rPr>
                <w:szCs w:val="18"/>
              </w:rPr>
              <w:t>2013</w:t>
            </w:r>
          </w:p>
        </w:tc>
        <w:tc>
          <w:tcPr>
            <w:tcW w:w="2248" w:type="dxa"/>
            <w:gridSpan w:val="4"/>
            <w:tcBorders>
              <w:right w:val="single" w:sz="12" w:space="0" w:color="auto"/>
            </w:tcBorders>
          </w:tcPr>
          <w:p w:rsidR="00164CA5" w:rsidRPr="009614A9" w:rsidRDefault="00164CA5" w:rsidP="00355A1E">
            <w:pPr>
              <w:jc w:val="both"/>
              <w:rPr>
                <w:szCs w:val="18"/>
              </w:rPr>
            </w:pPr>
            <w:r w:rsidRPr="009614A9">
              <w:rPr>
                <w:szCs w:val="18"/>
              </w:rPr>
              <w:t>Univerzita Mateja Bela v Banskej Bystrici</w:t>
            </w:r>
          </w:p>
        </w:tc>
        <w:tc>
          <w:tcPr>
            <w:tcW w:w="632" w:type="dxa"/>
            <w:vMerge/>
            <w:tcBorders>
              <w:left w:val="single" w:sz="12" w:space="0" w:color="auto"/>
            </w:tcBorders>
            <w:vAlign w:val="center"/>
          </w:tcPr>
          <w:p w:rsidR="00164CA5" w:rsidRPr="00037685" w:rsidRDefault="00164CA5" w:rsidP="00355A1E">
            <w:pPr>
              <w:rPr>
                <w:b/>
                <w:sz w:val="19"/>
                <w:szCs w:val="19"/>
              </w:rPr>
            </w:pPr>
          </w:p>
        </w:tc>
        <w:tc>
          <w:tcPr>
            <w:tcW w:w="670" w:type="dxa"/>
            <w:vMerge/>
            <w:vAlign w:val="center"/>
          </w:tcPr>
          <w:p w:rsidR="00164CA5" w:rsidRPr="00037685" w:rsidRDefault="00164CA5" w:rsidP="00355A1E">
            <w:pPr>
              <w:rPr>
                <w:b/>
                <w:sz w:val="19"/>
                <w:szCs w:val="19"/>
              </w:rPr>
            </w:pPr>
          </w:p>
        </w:tc>
        <w:tc>
          <w:tcPr>
            <w:tcW w:w="717" w:type="dxa"/>
            <w:vMerge/>
            <w:vAlign w:val="center"/>
          </w:tcPr>
          <w:p w:rsidR="00164CA5" w:rsidRPr="00037685" w:rsidRDefault="00164CA5" w:rsidP="00355A1E">
            <w:pPr>
              <w:rPr>
                <w:b/>
                <w:sz w:val="19"/>
                <w:szCs w:val="19"/>
              </w:rPr>
            </w:pPr>
          </w:p>
        </w:tc>
      </w:tr>
      <w:tr w:rsidR="00164CA5" w:rsidRPr="00675A73" w:rsidTr="00355A1E">
        <w:tc>
          <w:tcPr>
            <w:tcW w:w="9859" w:type="dxa"/>
            <w:gridSpan w:val="11"/>
            <w:shd w:val="clear" w:color="auto" w:fill="F7CAAC"/>
          </w:tcPr>
          <w:p w:rsidR="00164CA5" w:rsidRPr="00037685" w:rsidRDefault="00164CA5" w:rsidP="00355A1E">
            <w:pPr>
              <w:jc w:val="both"/>
              <w:rPr>
                <w:b/>
                <w:sz w:val="19"/>
                <w:szCs w:val="19"/>
              </w:rPr>
            </w:pPr>
            <w:r w:rsidRPr="00037685">
              <w:rPr>
                <w:b/>
                <w:sz w:val="19"/>
                <w:szCs w:val="19"/>
              </w:rPr>
              <w:t xml:space="preserve">Přehled o nejvýznamnější publikační a další tvůrčí činnosti nebo další profesní činnosti u odborníků z praxe vztahující se k zabezpečovaným předmětům </w:t>
            </w:r>
          </w:p>
        </w:tc>
      </w:tr>
      <w:tr w:rsidR="00164CA5" w:rsidRPr="00675A73" w:rsidTr="00355A1E">
        <w:trPr>
          <w:trHeight w:val="2138"/>
        </w:trPr>
        <w:tc>
          <w:tcPr>
            <w:tcW w:w="9859" w:type="dxa"/>
            <w:gridSpan w:val="11"/>
          </w:tcPr>
          <w:p w:rsidR="00164CA5" w:rsidRPr="009614A9" w:rsidRDefault="00164CA5" w:rsidP="00355A1E">
            <w:pPr>
              <w:rPr>
                <w:szCs w:val="16"/>
              </w:rPr>
            </w:pPr>
            <w:r w:rsidRPr="009614A9">
              <w:rPr>
                <w:szCs w:val="16"/>
              </w:rPr>
              <w:t xml:space="preserve">Krystoň, M. (2012) Motivácia v edukácii seniorov. In </w:t>
            </w:r>
            <w:r w:rsidRPr="009614A9">
              <w:rPr>
                <w:i/>
                <w:szCs w:val="16"/>
              </w:rPr>
              <w:t>Lifelong Learning : celoživotní vzdělávání</w:t>
            </w:r>
            <w:r w:rsidRPr="009614A9">
              <w:rPr>
                <w:szCs w:val="16"/>
              </w:rPr>
              <w:t>. Brno: Institut of Lifelong Learning, Mendel University, s. 64-73.</w:t>
            </w:r>
            <w:r w:rsidRPr="009614A9">
              <w:rPr>
                <w:szCs w:val="16"/>
                <w:lang w:val="sk-SK"/>
              </w:rPr>
              <w:t xml:space="preserve"> </w:t>
            </w:r>
          </w:p>
          <w:p w:rsidR="00164CA5" w:rsidRPr="009614A9" w:rsidRDefault="00164CA5" w:rsidP="00355A1E">
            <w:pPr>
              <w:rPr>
                <w:szCs w:val="16"/>
                <w:lang w:val="sk-SK"/>
              </w:rPr>
            </w:pPr>
            <w:r w:rsidRPr="009614A9">
              <w:rPr>
                <w:szCs w:val="16"/>
                <w:lang w:val="sk-SK"/>
              </w:rPr>
              <w:t xml:space="preserve">Krystoň, M. (2013) System of education of older adults in Slovakia In </w:t>
            </w:r>
            <w:r w:rsidRPr="009614A9">
              <w:rPr>
                <w:i/>
                <w:szCs w:val="16"/>
                <w:lang w:val="sk-SK"/>
              </w:rPr>
              <w:t xml:space="preserve">Analysis and comparison of forms and methods for the education of older adults in the V4 countries. </w:t>
            </w:r>
            <w:r w:rsidRPr="009614A9">
              <w:rPr>
                <w:szCs w:val="16"/>
                <w:lang w:val="sk-SK"/>
              </w:rPr>
              <w:t xml:space="preserve">Praha: FF UK v Praze. </w:t>
            </w:r>
            <w:r w:rsidRPr="009614A9">
              <w:rPr>
                <w:szCs w:val="16"/>
                <w:lang w:val="sk-SK"/>
              </w:rPr>
              <w:br/>
              <w:t xml:space="preserve">Krystoň, M. (2014) </w:t>
            </w:r>
            <w:r w:rsidRPr="009614A9">
              <w:rPr>
                <w:i/>
                <w:szCs w:val="16"/>
                <w:lang w:val="sk-SK"/>
              </w:rPr>
              <w:t>Andragogické aspekty ďalšieho vzdelávania krajanských učiteľov so zameraním na analýzu ich vzdelávacích potrieb.</w:t>
            </w:r>
            <w:r w:rsidRPr="009614A9">
              <w:rPr>
                <w:szCs w:val="16"/>
                <w:lang w:val="sk-SK"/>
              </w:rPr>
              <w:t xml:space="preserve"> In Educational needs of teachers and students from the Slovak minority schools abroad (ed.) Soňa Kariková. Vydavateľstvo Ivan Krasko.  </w:t>
            </w:r>
          </w:p>
          <w:p w:rsidR="00164CA5" w:rsidRPr="009614A9" w:rsidRDefault="00164CA5" w:rsidP="00355A1E">
            <w:pPr>
              <w:rPr>
                <w:szCs w:val="16"/>
              </w:rPr>
            </w:pPr>
            <w:r w:rsidRPr="009614A9">
              <w:rPr>
                <w:szCs w:val="16"/>
              </w:rPr>
              <w:t xml:space="preserve">Krystoň, M. (2015). Vzdelávatelia seniorov v kontexte geragogickej teorie. In Krystoň, M. &amp;Prusáková, V. </w:t>
            </w:r>
            <w:r w:rsidRPr="009614A9">
              <w:rPr>
                <w:i/>
                <w:szCs w:val="16"/>
              </w:rPr>
              <w:t>Andragogický rozvoj lektora</w:t>
            </w:r>
            <w:r w:rsidRPr="009614A9">
              <w:rPr>
                <w:szCs w:val="16"/>
              </w:rPr>
              <w:t>. Banská Bystrica: Vydavateľstvo Univerzity Mateja Bela – Belianum, s. 149 – 172.</w:t>
            </w:r>
          </w:p>
          <w:p w:rsidR="00164CA5" w:rsidRPr="005A56DE" w:rsidRDefault="00164CA5" w:rsidP="00355A1E">
            <w:pPr>
              <w:rPr>
                <w:sz w:val="16"/>
                <w:szCs w:val="16"/>
              </w:rPr>
            </w:pPr>
            <w:r w:rsidRPr="009614A9">
              <w:rPr>
                <w:szCs w:val="16"/>
              </w:rPr>
              <w:t>Krystoň M. (Ed.). (2015). Vzdelávanie dospelých a ich andragogické pôsobenie. Banská Bystrica: Univerzita Mateja Bela.</w:t>
            </w:r>
          </w:p>
        </w:tc>
      </w:tr>
      <w:tr w:rsidR="00164CA5" w:rsidRPr="00675A73" w:rsidTr="00355A1E">
        <w:trPr>
          <w:trHeight w:val="218"/>
        </w:trPr>
        <w:tc>
          <w:tcPr>
            <w:tcW w:w="9859" w:type="dxa"/>
            <w:gridSpan w:val="11"/>
            <w:shd w:val="clear" w:color="auto" w:fill="F7CAAC"/>
          </w:tcPr>
          <w:p w:rsidR="00164CA5" w:rsidRPr="00EB21A6" w:rsidRDefault="00164CA5" w:rsidP="00355A1E">
            <w:pPr>
              <w:rPr>
                <w:b/>
                <w:szCs w:val="19"/>
              </w:rPr>
            </w:pPr>
            <w:r w:rsidRPr="00EB21A6">
              <w:rPr>
                <w:b/>
                <w:szCs w:val="19"/>
              </w:rPr>
              <w:t>Působení v zahraničí</w:t>
            </w:r>
          </w:p>
        </w:tc>
      </w:tr>
      <w:tr w:rsidR="00164CA5" w:rsidRPr="00675A73" w:rsidTr="00355A1E">
        <w:trPr>
          <w:trHeight w:val="328"/>
        </w:trPr>
        <w:tc>
          <w:tcPr>
            <w:tcW w:w="9859" w:type="dxa"/>
            <w:gridSpan w:val="11"/>
          </w:tcPr>
          <w:p w:rsidR="00164CA5" w:rsidRPr="00EB21A6" w:rsidRDefault="00164CA5" w:rsidP="00355A1E">
            <w:pPr>
              <w:rPr>
                <w:szCs w:val="19"/>
              </w:rPr>
            </w:pPr>
          </w:p>
        </w:tc>
      </w:tr>
      <w:tr w:rsidR="00164CA5" w:rsidRPr="00675A73" w:rsidTr="00355A1E">
        <w:trPr>
          <w:cantSplit/>
          <w:trHeight w:val="470"/>
        </w:trPr>
        <w:tc>
          <w:tcPr>
            <w:tcW w:w="2518" w:type="dxa"/>
            <w:tcBorders>
              <w:bottom w:val="single" w:sz="4" w:space="0" w:color="auto"/>
            </w:tcBorders>
            <w:shd w:val="clear" w:color="auto" w:fill="F7CAAC"/>
          </w:tcPr>
          <w:p w:rsidR="00164CA5" w:rsidRPr="00EB21A6" w:rsidRDefault="00164CA5" w:rsidP="00355A1E">
            <w:pPr>
              <w:jc w:val="both"/>
              <w:rPr>
                <w:b/>
                <w:szCs w:val="18"/>
              </w:rPr>
            </w:pPr>
            <w:r w:rsidRPr="00EB21A6">
              <w:rPr>
                <w:b/>
                <w:szCs w:val="18"/>
              </w:rPr>
              <w:t xml:space="preserve">Podpis </w:t>
            </w:r>
          </w:p>
        </w:tc>
        <w:tc>
          <w:tcPr>
            <w:tcW w:w="4536" w:type="dxa"/>
            <w:gridSpan w:val="5"/>
            <w:tcBorders>
              <w:bottom w:val="single" w:sz="4" w:space="0" w:color="auto"/>
            </w:tcBorders>
          </w:tcPr>
          <w:p w:rsidR="00164CA5" w:rsidRPr="00EB21A6" w:rsidRDefault="00DC2BBA" w:rsidP="00355A1E">
            <w:pPr>
              <w:jc w:val="both"/>
              <w:rPr>
                <w:szCs w:val="18"/>
              </w:rPr>
            </w:pPr>
            <w:r>
              <w:rPr>
                <w:szCs w:val="18"/>
              </w:rPr>
              <w:t>Miroslav Krystoň v. r.</w:t>
            </w:r>
          </w:p>
        </w:tc>
        <w:tc>
          <w:tcPr>
            <w:tcW w:w="786" w:type="dxa"/>
            <w:gridSpan w:val="2"/>
            <w:tcBorders>
              <w:bottom w:val="single" w:sz="4" w:space="0" w:color="auto"/>
            </w:tcBorders>
            <w:shd w:val="clear" w:color="auto" w:fill="F7CAAC"/>
          </w:tcPr>
          <w:p w:rsidR="00164CA5" w:rsidRPr="00EB21A6" w:rsidRDefault="00164CA5" w:rsidP="00355A1E">
            <w:pPr>
              <w:jc w:val="both"/>
              <w:rPr>
                <w:szCs w:val="18"/>
              </w:rPr>
            </w:pPr>
            <w:r w:rsidRPr="00EB21A6">
              <w:rPr>
                <w:b/>
                <w:szCs w:val="18"/>
              </w:rPr>
              <w:t>datum</w:t>
            </w:r>
          </w:p>
        </w:tc>
        <w:tc>
          <w:tcPr>
            <w:tcW w:w="2019" w:type="dxa"/>
            <w:gridSpan w:val="3"/>
            <w:tcBorders>
              <w:bottom w:val="single" w:sz="4" w:space="0" w:color="auto"/>
            </w:tcBorders>
          </w:tcPr>
          <w:p w:rsidR="00164CA5" w:rsidRPr="00EB21A6" w:rsidRDefault="00164CA5" w:rsidP="00355A1E">
            <w:pPr>
              <w:jc w:val="both"/>
              <w:rPr>
                <w:szCs w:val="18"/>
              </w:rPr>
            </w:pPr>
            <w:r w:rsidRPr="00EB21A6">
              <w:rPr>
                <w:szCs w:val="18"/>
              </w:rPr>
              <w:t>27. 11. 2017</w:t>
            </w:r>
          </w:p>
        </w:tc>
      </w:tr>
    </w:tbl>
    <w:p w:rsidR="009614A9" w:rsidRDefault="009614A9" w:rsidP="00164CA5"/>
    <w:p w:rsidR="009614A9" w:rsidRDefault="009614A9" w:rsidP="00164CA5"/>
    <w:p w:rsidR="009614A9" w:rsidRDefault="009614A9" w:rsidP="00164CA5"/>
    <w:p w:rsidR="009614A9" w:rsidRDefault="009614A9" w:rsidP="00164CA5"/>
    <w:p w:rsidR="004D2F84" w:rsidRDefault="004D2F84" w:rsidP="00164CA5"/>
    <w:p w:rsidR="004D2F84" w:rsidRDefault="004D2F84" w:rsidP="00164CA5"/>
    <w:p w:rsidR="004D2F84" w:rsidRDefault="004D2F84" w:rsidP="00164CA5"/>
    <w:p w:rsidR="004D2F84" w:rsidRDefault="004D2F84" w:rsidP="00164CA5"/>
    <w:tbl>
      <w:tblPr>
        <w:tblpPr w:leftFromText="141" w:rightFromText="141" w:vertAnchor="page" w:horzAnchor="margin" w:tblpY="1992"/>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D2F84" w:rsidRPr="007B43B4" w:rsidTr="00360B5F">
        <w:tc>
          <w:tcPr>
            <w:tcW w:w="9859" w:type="dxa"/>
            <w:gridSpan w:val="11"/>
            <w:tcBorders>
              <w:bottom w:val="double" w:sz="4" w:space="0" w:color="auto"/>
            </w:tcBorders>
            <w:shd w:val="clear" w:color="auto" w:fill="BDD6EE"/>
          </w:tcPr>
          <w:p w:rsidR="004D2F84" w:rsidRPr="007B43B4" w:rsidRDefault="004D2F84" w:rsidP="00360B5F">
            <w:pPr>
              <w:jc w:val="both"/>
              <w:rPr>
                <w:b/>
                <w:sz w:val="28"/>
              </w:rPr>
            </w:pPr>
            <w:r w:rsidRPr="007B43B4">
              <w:rPr>
                <w:b/>
                <w:sz w:val="28"/>
              </w:rPr>
              <w:t>C-I – Personální zabezpečení</w:t>
            </w:r>
          </w:p>
        </w:tc>
      </w:tr>
      <w:tr w:rsidR="004D2F84" w:rsidRPr="007B43B4" w:rsidTr="00360B5F">
        <w:tc>
          <w:tcPr>
            <w:tcW w:w="2518" w:type="dxa"/>
            <w:tcBorders>
              <w:top w:val="double" w:sz="4" w:space="0" w:color="auto"/>
            </w:tcBorders>
            <w:shd w:val="clear" w:color="auto" w:fill="F7CAAC"/>
          </w:tcPr>
          <w:p w:rsidR="004D2F84" w:rsidRPr="007B43B4" w:rsidRDefault="004D2F84" w:rsidP="00360B5F">
            <w:pPr>
              <w:jc w:val="both"/>
              <w:rPr>
                <w:b/>
              </w:rPr>
            </w:pPr>
            <w:r w:rsidRPr="007B43B4">
              <w:rPr>
                <w:b/>
              </w:rPr>
              <w:t>Vysoká škola</w:t>
            </w:r>
          </w:p>
        </w:tc>
        <w:tc>
          <w:tcPr>
            <w:tcW w:w="7341" w:type="dxa"/>
            <w:gridSpan w:val="10"/>
          </w:tcPr>
          <w:p w:rsidR="004D2F84" w:rsidRPr="007B43B4" w:rsidRDefault="004D2F84" w:rsidP="00360B5F">
            <w:pPr>
              <w:jc w:val="both"/>
            </w:pPr>
            <w:r w:rsidRPr="007B43B4">
              <w:t>Univerzita Tomáše Bati ve Zlíně</w:t>
            </w:r>
          </w:p>
        </w:tc>
      </w:tr>
      <w:tr w:rsidR="004D2F84" w:rsidRPr="007B43B4" w:rsidTr="00360B5F">
        <w:tc>
          <w:tcPr>
            <w:tcW w:w="2518" w:type="dxa"/>
            <w:shd w:val="clear" w:color="auto" w:fill="F7CAAC"/>
          </w:tcPr>
          <w:p w:rsidR="004D2F84" w:rsidRPr="007B43B4" w:rsidRDefault="004D2F84" w:rsidP="00360B5F">
            <w:pPr>
              <w:jc w:val="both"/>
              <w:rPr>
                <w:b/>
              </w:rPr>
            </w:pPr>
            <w:r w:rsidRPr="007B43B4">
              <w:rPr>
                <w:b/>
              </w:rPr>
              <w:t>Součást vysoké školy</w:t>
            </w:r>
          </w:p>
        </w:tc>
        <w:tc>
          <w:tcPr>
            <w:tcW w:w="7341" w:type="dxa"/>
            <w:gridSpan w:val="10"/>
          </w:tcPr>
          <w:p w:rsidR="004D2F84" w:rsidRPr="007B43B4" w:rsidRDefault="004D2F84" w:rsidP="00360B5F">
            <w:pPr>
              <w:jc w:val="both"/>
            </w:pPr>
            <w:r w:rsidRPr="007B43B4">
              <w:t>Fakulta humanitních studií</w:t>
            </w:r>
          </w:p>
        </w:tc>
      </w:tr>
      <w:tr w:rsidR="004D2F84" w:rsidRPr="007B43B4" w:rsidTr="00360B5F">
        <w:tc>
          <w:tcPr>
            <w:tcW w:w="2518" w:type="dxa"/>
            <w:shd w:val="clear" w:color="auto" w:fill="F7CAAC"/>
          </w:tcPr>
          <w:p w:rsidR="004D2F84" w:rsidRPr="007B43B4" w:rsidRDefault="004D2F84" w:rsidP="00360B5F">
            <w:pPr>
              <w:jc w:val="both"/>
              <w:rPr>
                <w:b/>
              </w:rPr>
            </w:pPr>
            <w:r w:rsidRPr="007B43B4">
              <w:rPr>
                <w:b/>
              </w:rPr>
              <w:t>Název studijního programu</w:t>
            </w:r>
          </w:p>
        </w:tc>
        <w:tc>
          <w:tcPr>
            <w:tcW w:w="7341" w:type="dxa"/>
            <w:gridSpan w:val="10"/>
          </w:tcPr>
          <w:p w:rsidR="004D2F84" w:rsidRPr="007B43B4" w:rsidRDefault="004D2F84" w:rsidP="00360B5F">
            <w:pPr>
              <w:jc w:val="both"/>
            </w:pPr>
            <w:r w:rsidRPr="007B43B4">
              <w:t>Sociální pedagogika</w:t>
            </w:r>
          </w:p>
        </w:tc>
      </w:tr>
      <w:tr w:rsidR="004D2F84" w:rsidRPr="007B43B4" w:rsidTr="00360B5F">
        <w:tc>
          <w:tcPr>
            <w:tcW w:w="2518" w:type="dxa"/>
            <w:shd w:val="clear" w:color="auto" w:fill="F7CAAC"/>
          </w:tcPr>
          <w:p w:rsidR="004D2F84" w:rsidRPr="007B43B4" w:rsidRDefault="004D2F84" w:rsidP="00360B5F">
            <w:pPr>
              <w:jc w:val="both"/>
              <w:rPr>
                <w:b/>
              </w:rPr>
            </w:pPr>
            <w:r w:rsidRPr="007B43B4">
              <w:rPr>
                <w:b/>
              </w:rPr>
              <w:t>Jméno a příjmení</w:t>
            </w:r>
          </w:p>
        </w:tc>
        <w:tc>
          <w:tcPr>
            <w:tcW w:w="4536" w:type="dxa"/>
            <w:gridSpan w:val="5"/>
          </w:tcPr>
          <w:p w:rsidR="004D2F84" w:rsidRPr="007B43B4" w:rsidRDefault="004D2F84" w:rsidP="00360B5F">
            <w:pPr>
              <w:jc w:val="both"/>
            </w:pPr>
            <w:r>
              <w:t>Soňa Lemrová</w:t>
            </w:r>
          </w:p>
        </w:tc>
        <w:tc>
          <w:tcPr>
            <w:tcW w:w="709" w:type="dxa"/>
            <w:shd w:val="clear" w:color="auto" w:fill="F7CAAC"/>
          </w:tcPr>
          <w:p w:rsidR="004D2F84" w:rsidRPr="007B43B4" w:rsidRDefault="004D2F84" w:rsidP="00360B5F">
            <w:pPr>
              <w:jc w:val="both"/>
              <w:rPr>
                <w:b/>
              </w:rPr>
            </w:pPr>
            <w:r w:rsidRPr="007B43B4">
              <w:rPr>
                <w:b/>
              </w:rPr>
              <w:t>Tituly</w:t>
            </w:r>
          </w:p>
        </w:tc>
        <w:tc>
          <w:tcPr>
            <w:tcW w:w="2096" w:type="dxa"/>
            <w:gridSpan w:val="4"/>
          </w:tcPr>
          <w:p w:rsidR="004D2F84" w:rsidRPr="007B43B4" w:rsidRDefault="004D2F84" w:rsidP="00360B5F">
            <w:pPr>
              <w:jc w:val="both"/>
            </w:pPr>
            <w:r>
              <w:t>PhDr.</w:t>
            </w:r>
            <w:r w:rsidRPr="007B43B4">
              <w:t>, Ph.D.</w:t>
            </w:r>
          </w:p>
        </w:tc>
      </w:tr>
      <w:tr w:rsidR="004D2F84" w:rsidRPr="007B43B4" w:rsidTr="00360B5F">
        <w:tc>
          <w:tcPr>
            <w:tcW w:w="2518" w:type="dxa"/>
            <w:shd w:val="clear" w:color="auto" w:fill="F7CAAC"/>
          </w:tcPr>
          <w:p w:rsidR="004D2F84" w:rsidRPr="007B43B4" w:rsidRDefault="004D2F84" w:rsidP="00360B5F">
            <w:pPr>
              <w:jc w:val="both"/>
              <w:rPr>
                <w:b/>
              </w:rPr>
            </w:pPr>
            <w:r w:rsidRPr="007B43B4">
              <w:rPr>
                <w:b/>
              </w:rPr>
              <w:t>Rok narození</w:t>
            </w:r>
          </w:p>
        </w:tc>
        <w:tc>
          <w:tcPr>
            <w:tcW w:w="829" w:type="dxa"/>
          </w:tcPr>
          <w:p w:rsidR="004D2F84" w:rsidRPr="007B43B4" w:rsidRDefault="004D2F84" w:rsidP="00360B5F">
            <w:pPr>
              <w:jc w:val="both"/>
            </w:pPr>
            <w:r>
              <w:t>1965</w:t>
            </w:r>
          </w:p>
        </w:tc>
        <w:tc>
          <w:tcPr>
            <w:tcW w:w="1721" w:type="dxa"/>
            <w:shd w:val="clear" w:color="auto" w:fill="F7CAAC"/>
          </w:tcPr>
          <w:p w:rsidR="004D2F84" w:rsidRPr="007B43B4" w:rsidRDefault="004D2F84" w:rsidP="00360B5F">
            <w:pPr>
              <w:jc w:val="both"/>
              <w:rPr>
                <w:b/>
              </w:rPr>
            </w:pPr>
            <w:r w:rsidRPr="007B43B4">
              <w:rPr>
                <w:b/>
              </w:rPr>
              <w:t>typ vztahu k VŠ</w:t>
            </w:r>
          </w:p>
        </w:tc>
        <w:tc>
          <w:tcPr>
            <w:tcW w:w="992" w:type="dxa"/>
            <w:gridSpan w:val="2"/>
          </w:tcPr>
          <w:p w:rsidR="004D2F84" w:rsidRPr="007B43B4" w:rsidRDefault="004D2F84" w:rsidP="00360B5F">
            <w:pPr>
              <w:jc w:val="both"/>
            </w:pPr>
            <w:r w:rsidRPr="007B43B4">
              <w:t>pp</w:t>
            </w:r>
          </w:p>
        </w:tc>
        <w:tc>
          <w:tcPr>
            <w:tcW w:w="994" w:type="dxa"/>
            <w:shd w:val="clear" w:color="auto" w:fill="F7CAAC"/>
          </w:tcPr>
          <w:p w:rsidR="004D2F84" w:rsidRPr="007B43B4" w:rsidRDefault="004D2F84" w:rsidP="00360B5F">
            <w:pPr>
              <w:jc w:val="both"/>
              <w:rPr>
                <w:b/>
              </w:rPr>
            </w:pPr>
            <w:r w:rsidRPr="007B43B4">
              <w:rPr>
                <w:b/>
              </w:rPr>
              <w:t>rozsah</w:t>
            </w:r>
          </w:p>
        </w:tc>
        <w:tc>
          <w:tcPr>
            <w:tcW w:w="709" w:type="dxa"/>
          </w:tcPr>
          <w:p w:rsidR="004D2F84" w:rsidRPr="007B43B4" w:rsidRDefault="004D2F84" w:rsidP="00360B5F">
            <w:pPr>
              <w:jc w:val="both"/>
            </w:pPr>
            <w:r>
              <w:t>2</w:t>
            </w:r>
            <w:r w:rsidRPr="007B43B4">
              <w:t>0</w:t>
            </w:r>
          </w:p>
        </w:tc>
        <w:tc>
          <w:tcPr>
            <w:tcW w:w="709" w:type="dxa"/>
            <w:gridSpan w:val="2"/>
            <w:shd w:val="clear" w:color="auto" w:fill="F7CAAC"/>
          </w:tcPr>
          <w:p w:rsidR="004D2F84" w:rsidRPr="007B43B4" w:rsidRDefault="004D2F84" w:rsidP="00360B5F">
            <w:pPr>
              <w:jc w:val="both"/>
              <w:rPr>
                <w:b/>
              </w:rPr>
            </w:pPr>
            <w:r w:rsidRPr="007B43B4">
              <w:rPr>
                <w:b/>
              </w:rPr>
              <w:t>do kdy</w:t>
            </w:r>
          </w:p>
        </w:tc>
        <w:tc>
          <w:tcPr>
            <w:tcW w:w="1387" w:type="dxa"/>
            <w:gridSpan w:val="2"/>
          </w:tcPr>
          <w:p w:rsidR="004D2F84" w:rsidRPr="007B43B4" w:rsidRDefault="004D2F84" w:rsidP="00360B5F">
            <w:pPr>
              <w:jc w:val="both"/>
            </w:pPr>
            <w:r>
              <w:t>1/2020</w:t>
            </w:r>
          </w:p>
        </w:tc>
      </w:tr>
      <w:tr w:rsidR="004D2F84" w:rsidRPr="007B43B4" w:rsidTr="00360B5F">
        <w:tc>
          <w:tcPr>
            <w:tcW w:w="5068" w:type="dxa"/>
            <w:gridSpan w:val="3"/>
            <w:shd w:val="clear" w:color="auto" w:fill="F7CAAC"/>
          </w:tcPr>
          <w:p w:rsidR="004D2F84" w:rsidRPr="007B43B4" w:rsidRDefault="004D2F84" w:rsidP="00360B5F">
            <w:pPr>
              <w:jc w:val="both"/>
              <w:rPr>
                <w:b/>
              </w:rPr>
            </w:pPr>
            <w:r w:rsidRPr="007B43B4">
              <w:rPr>
                <w:b/>
              </w:rPr>
              <w:t>Typ vztahu na součásti VŠ, která uskutečňuje st. program</w:t>
            </w:r>
          </w:p>
        </w:tc>
        <w:tc>
          <w:tcPr>
            <w:tcW w:w="992" w:type="dxa"/>
            <w:gridSpan w:val="2"/>
          </w:tcPr>
          <w:p w:rsidR="004D2F84" w:rsidRPr="007B43B4" w:rsidRDefault="004D2F84" w:rsidP="00360B5F">
            <w:pPr>
              <w:jc w:val="both"/>
            </w:pPr>
            <w:r w:rsidRPr="007B43B4">
              <w:t>pp</w:t>
            </w:r>
          </w:p>
        </w:tc>
        <w:tc>
          <w:tcPr>
            <w:tcW w:w="994" w:type="dxa"/>
            <w:shd w:val="clear" w:color="auto" w:fill="F7CAAC"/>
          </w:tcPr>
          <w:p w:rsidR="004D2F84" w:rsidRPr="007B43B4" w:rsidRDefault="004D2F84" w:rsidP="00360B5F">
            <w:pPr>
              <w:jc w:val="both"/>
              <w:rPr>
                <w:b/>
              </w:rPr>
            </w:pPr>
            <w:r w:rsidRPr="007B43B4">
              <w:rPr>
                <w:b/>
              </w:rPr>
              <w:t>rozsah</w:t>
            </w:r>
          </w:p>
        </w:tc>
        <w:tc>
          <w:tcPr>
            <w:tcW w:w="709" w:type="dxa"/>
          </w:tcPr>
          <w:p w:rsidR="004D2F84" w:rsidRPr="007B43B4" w:rsidRDefault="004D2F84" w:rsidP="00360B5F">
            <w:pPr>
              <w:jc w:val="both"/>
            </w:pPr>
            <w:r>
              <w:t>2</w:t>
            </w:r>
            <w:r w:rsidRPr="007B43B4">
              <w:t>0</w:t>
            </w:r>
          </w:p>
        </w:tc>
        <w:tc>
          <w:tcPr>
            <w:tcW w:w="709" w:type="dxa"/>
            <w:gridSpan w:val="2"/>
            <w:shd w:val="clear" w:color="auto" w:fill="F7CAAC"/>
          </w:tcPr>
          <w:p w:rsidR="004D2F84" w:rsidRPr="007B43B4" w:rsidRDefault="004D2F84" w:rsidP="00360B5F">
            <w:pPr>
              <w:jc w:val="both"/>
              <w:rPr>
                <w:b/>
              </w:rPr>
            </w:pPr>
            <w:r w:rsidRPr="007B43B4">
              <w:rPr>
                <w:b/>
              </w:rPr>
              <w:t>do kdy</w:t>
            </w:r>
          </w:p>
        </w:tc>
        <w:tc>
          <w:tcPr>
            <w:tcW w:w="1387" w:type="dxa"/>
            <w:gridSpan w:val="2"/>
          </w:tcPr>
          <w:p w:rsidR="004D2F84" w:rsidRPr="007B43B4" w:rsidRDefault="004D2F84" w:rsidP="00360B5F">
            <w:pPr>
              <w:jc w:val="both"/>
            </w:pPr>
            <w:r>
              <w:t>1/2020</w:t>
            </w:r>
          </w:p>
        </w:tc>
      </w:tr>
      <w:tr w:rsidR="004D2F84" w:rsidRPr="007B43B4" w:rsidTr="00360B5F">
        <w:tc>
          <w:tcPr>
            <w:tcW w:w="6060" w:type="dxa"/>
            <w:gridSpan w:val="5"/>
            <w:shd w:val="clear" w:color="auto" w:fill="F7CAAC"/>
          </w:tcPr>
          <w:p w:rsidR="004D2F84" w:rsidRPr="007B43B4" w:rsidRDefault="004D2F84" w:rsidP="00360B5F">
            <w:pPr>
              <w:jc w:val="both"/>
            </w:pPr>
            <w:r w:rsidRPr="007B43B4">
              <w:rPr>
                <w:b/>
              </w:rPr>
              <w:t>Další současná působení jako akademický pracovník na jiných VŠ</w:t>
            </w:r>
          </w:p>
        </w:tc>
        <w:tc>
          <w:tcPr>
            <w:tcW w:w="1703" w:type="dxa"/>
            <w:gridSpan w:val="2"/>
            <w:shd w:val="clear" w:color="auto" w:fill="F7CAAC"/>
          </w:tcPr>
          <w:p w:rsidR="004D2F84" w:rsidRPr="007B43B4" w:rsidRDefault="004D2F84" w:rsidP="00360B5F">
            <w:pPr>
              <w:jc w:val="both"/>
              <w:rPr>
                <w:b/>
              </w:rPr>
            </w:pPr>
            <w:r w:rsidRPr="007B43B4">
              <w:rPr>
                <w:b/>
              </w:rPr>
              <w:t>typ prac. vztahu</w:t>
            </w:r>
          </w:p>
        </w:tc>
        <w:tc>
          <w:tcPr>
            <w:tcW w:w="2096" w:type="dxa"/>
            <w:gridSpan w:val="4"/>
            <w:shd w:val="clear" w:color="auto" w:fill="F7CAAC"/>
          </w:tcPr>
          <w:p w:rsidR="004D2F84" w:rsidRPr="007B43B4" w:rsidRDefault="004D2F84" w:rsidP="00360B5F">
            <w:pPr>
              <w:jc w:val="both"/>
              <w:rPr>
                <w:b/>
              </w:rPr>
            </w:pPr>
            <w:r w:rsidRPr="007B43B4">
              <w:rPr>
                <w:b/>
              </w:rPr>
              <w:t>rozsah</w:t>
            </w:r>
          </w:p>
        </w:tc>
      </w:tr>
      <w:tr w:rsidR="004D2F84" w:rsidRPr="007B43B4" w:rsidTr="00360B5F">
        <w:tc>
          <w:tcPr>
            <w:tcW w:w="6060" w:type="dxa"/>
            <w:gridSpan w:val="5"/>
          </w:tcPr>
          <w:p w:rsidR="004D2F84" w:rsidRPr="007B43B4" w:rsidRDefault="004D2F84" w:rsidP="00360B5F">
            <w:pPr>
              <w:jc w:val="both"/>
            </w:pPr>
            <w:r>
              <w:t>PdF UP v Olomouci</w:t>
            </w:r>
          </w:p>
        </w:tc>
        <w:tc>
          <w:tcPr>
            <w:tcW w:w="1703" w:type="dxa"/>
            <w:gridSpan w:val="2"/>
          </w:tcPr>
          <w:p w:rsidR="004D2F84" w:rsidRPr="007B43B4" w:rsidRDefault="004D2F84" w:rsidP="00360B5F">
            <w:pPr>
              <w:jc w:val="both"/>
            </w:pPr>
            <w:r>
              <w:t>pp</w:t>
            </w:r>
          </w:p>
        </w:tc>
        <w:tc>
          <w:tcPr>
            <w:tcW w:w="2096" w:type="dxa"/>
            <w:gridSpan w:val="4"/>
          </w:tcPr>
          <w:p w:rsidR="004D2F84" w:rsidRPr="007B43B4" w:rsidRDefault="004D2F84" w:rsidP="00360B5F">
            <w:pPr>
              <w:jc w:val="both"/>
            </w:pPr>
            <w:r>
              <w:t>20 hodin/týden</w:t>
            </w:r>
          </w:p>
        </w:tc>
      </w:tr>
      <w:tr w:rsidR="004D2F84" w:rsidRPr="007B43B4" w:rsidTr="00360B5F">
        <w:tc>
          <w:tcPr>
            <w:tcW w:w="6060" w:type="dxa"/>
            <w:gridSpan w:val="5"/>
          </w:tcPr>
          <w:p w:rsidR="004D2F84" w:rsidRPr="007B43B4" w:rsidRDefault="004D2F84" w:rsidP="00360B5F">
            <w:pPr>
              <w:jc w:val="both"/>
            </w:pPr>
          </w:p>
        </w:tc>
        <w:tc>
          <w:tcPr>
            <w:tcW w:w="1703" w:type="dxa"/>
            <w:gridSpan w:val="2"/>
          </w:tcPr>
          <w:p w:rsidR="004D2F84" w:rsidRPr="007B43B4" w:rsidRDefault="004D2F84" w:rsidP="00360B5F">
            <w:pPr>
              <w:jc w:val="both"/>
            </w:pPr>
          </w:p>
        </w:tc>
        <w:tc>
          <w:tcPr>
            <w:tcW w:w="2096" w:type="dxa"/>
            <w:gridSpan w:val="4"/>
          </w:tcPr>
          <w:p w:rsidR="004D2F84" w:rsidRPr="007B43B4" w:rsidRDefault="004D2F84" w:rsidP="00360B5F">
            <w:pPr>
              <w:jc w:val="both"/>
            </w:pPr>
          </w:p>
        </w:tc>
      </w:tr>
      <w:tr w:rsidR="004D2F84" w:rsidRPr="007B43B4" w:rsidTr="00360B5F">
        <w:tc>
          <w:tcPr>
            <w:tcW w:w="9859" w:type="dxa"/>
            <w:gridSpan w:val="11"/>
            <w:shd w:val="clear" w:color="auto" w:fill="F7CAAC"/>
          </w:tcPr>
          <w:p w:rsidR="004D2F84" w:rsidRPr="007B43B4" w:rsidRDefault="004D2F84" w:rsidP="00360B5F">
            <w:pPr>
              <w:jc w:val="both"/>
            </w:pPr>
            <w:r w:rsidRPr="007B43B4">
              <w:rPr>
                <w:b/>
              </w:rPr>
              <w:t>Předměty příslušného studijního programu a způsob zapojení do jejich výuky, příp. další zapojení do uskutečňování studijního programu</w:t>
            </w:r>
          </w:p>
        </w:tc>
      </w:tr>
      <w:tr w:rsidR="004D2F84" w:rsidRPr="007B43B4" w:rsidTr="00360B5F">
        <w:trPr>
          <w:trHeight w:val="330"/>
        </w:trPr>
        <w:tc>
          <w:tcPr>
            <w:tcW w:w="9859" w:type="dxa"/>
            <w:gridSpan w:val="11"/>
            <w:tcBorders>
              <w:top w:val="nil"/>
            </w:tcBorders>
          </w:tcPr>
          <w:p w:rsidR="004D2F84" w:rsidRPr="007B43B4" w:rsidRDefault="004D2F84" w:rsidP="00360B5F">
            <w:pPr>
              <w:jc w:val="both"/>
            </w:pPr>
            <w:r>
              <w:t>Základy psychologie (garant, přednášející), Vývojová psychologie (garant), Sociální psychologie (garant, přednášející)</w:t>
            </w:r>
          </w:p>
        </w:tc>
      </w:tr>
      <w:tr w:rsidR="004D2F84" w:rsidRPr="007B43B4" w:rsidTr="00360B5F">
        <w:tc>
          <w:tcPr>
            <w:tcW w:w="9859" w:type="dxa"/>
            <w:gridSpan w:val="11"/>
            <w:shd w:val="clear" w:color="auto" w:fill="F7CAAC"/>
          </w:tcPr>
          <w:p w:rsidR="004D2F84" w:rsidRPr="007B43B4" w:rsidRDefault="004D2F84" w:rsidP="00360B5F">
            <w:pPr>
              <w:jc w:val="both"/>
            </w:pPr>
            <w:r w:rsidRPr="007B43B4">
              <w:rPr>
                <w:b/>
              </w:rPr>
              <w:t xml:space="preserve">Údaje o vzdělání na VŠ </w:t>
            </w:r>
          </w:p>
        </w:tc>
      </w:tr>
      <w:tr w:rsidR="004D2F84" w:rsidRPr="007B43B4" w:rsidTr="00360B5F">
        <w:trPr>
          <w:trHeight w:val="307"/>
        </w:trPr>
        <w:tc>
          <w:tcPr>
            <w:tcW w:w="9859" w:type="dxa"/>
            <w:gridSpan w:val="11"/>
          </w:tcPr>
          <w:p w:rsidR="004D2F84" w:rsidRPr="002717C9" w:rsidRDefault="004D2F84" w:rsidP="00360B5F">
            <w:pPr>
              <w:pStyle w:val="Zkladntext"/>
              <w:rPr>
                <w:sz w:val="20"/>
              </w:rPr>
            </w:pPr>
            <w:r>
              <w:rPr>
                <w:sz w:val="20"/>
              </w:rPr>
              <w:t>Psychologie, 2002, UP v olomouci, FF (PhDr.)</w:t>
            </w:r>
          </w:p>
          <w:p w:rsidR="004D2F84" w:rsidRPr="00B111F0" w:rsidRDefault="004D2F84" w:rsidP="00360B5F">
            <w:pPr>
              <w:pStyle w:val="Zkladntext"/>
              <w:rPr>
                <w:sz w:val="20"/>
              </w:rPr>
            </w:pPr>
            <w:r>
              <w:rPr>
                <w:sz w:val="20"/>
              </w:rPr>
              <w:t>Psychologie, 2005, UP v olomouci, FF (Ph.D.)</w:t>
            </w:r>
          </w:p>
        </w:tc>
      </w:tr>
      <w:tr w:rsidR="004D2F84" w:rsidRPr="007B43B4" w:rsidTr="00360B5F">
        <w:tc>
          <w:tcPr>
            <w:tcW w:w="9859" w:type="dxa"/>
            <w:gridSpan w:val="11"/>
            <w:shd w:val="clear" w:color="auto" w:fill="F7CAAC"/>
          </w:tcPr>
          <w:p w:rsidR="004D2F84" w:rsidRPr="007B43B4" w:rsidRDefault="004D2F84" w:rsidP="00360B5F">
            <w:pPr>
              <w:jc w:val="both"/>
              <w:rPr>
                <w:b/>
              </w:rPr>
            </w:pPr>
            <w:r w:rsidRPr="007B43B4">
              <w:rPr>
                <w:b/>
              </w:rPr>
              <w:t>Údaje o odborném působení od absolvování VŠ</w:t>
            </w:r>
          </w:p>
        </w:tc>
      </w:tr>
      <w:tr w:rsidR="004D2F84" w:rsidRPr="007B43B4" w:rsidTr="00360B5F">
        <w:trPr>
          <w:trHeight w:val="284"/>
        </w:trPr>
        <w:tc>
          <w:tcPr>
            <w:tcW w:w="9859" w:type="dxa"/>
            <w:gridSpan w:val="11"/>
          </w:tcPr>
          <w:p w:rsidR="004D2F84" w:rsidRPr="004B4BAD" w:rsidRDefault="004D2F84" w:rsidP="00360B5F">
            <w:pPr>
              <w:pStyle w:val="Zkladntext"/>
              <w:rPr>
                <w:sz w:val="20"/>
              </w:rPr>
            </w:pPr>
            <w:r w:rsidRPr="004B4BAD">
              <w:rPr>
                <w:sz w:val="20"/>
              </w:rPr>
              <w:t xml:space="preserve">FF </w:t>
            </w:r>
            <w:r>
              <w:rPr>
                <w:sz w:val="20"/>
              </w:rPr>
              <w:t>UP v Olomouci, Katedra psychologie,</w:t>
            </w:r>
            <w:r w:rsidRPr="004B4BAD">
              <w:rPr>
                <w:sz w:val="20"/>
              </w:rPr>
              <w:t xml:space="preserve"> odborný asistent</w:t>
            </w:r>
            <w:r>
              <w:rPr>
                <w:sz w:val="20"/>
              </w:rPr>
              <w:t xml:space="preserve"> 12 let</w:t>
            </w:r>
          </w:p>
          <w:p w:rsidR="004D2F84" w:rsidRPr="004B4BAD" w:rsidRDefault="004D2F84" w:rsidP="00360B5F">
            <w:pPr>
              <w:pStyle w:val="Zkladntext"/>
              <w:rPr>
                <w:sz w:val="20"/>
              </w:rPr>
            </w:pPr>
            <w:r>
              <w:rPr>
                <w:sz w:val="20"/>
              </w:rPr>
              <w:t>PdF UP</w:t>
            </w:r>
            <w:r w:rsidRPr="004B4BAD">
              <w:rPr>
                <w:sz w:val="20"/>
              </w:rPr>
              <w:t xml:space="preserve"> v Olomouci Katedra psychologie a patopsychologie PedF</w:t>
            </w:r>
            <w:r>
              <w:rPr>
                <w:sz w:val="20"/>
              </w:rPr>
              <w:t>,</w:t>
            </w:r>
            <w:r w:rsidRPr="004B4BAD">
              <w:rPr>
                <w:sz w:val="20"/>
              </w:rPr>
              <w:t xml:space="preserve"> odborný asistent</w:t>
            </w:r>
            <w:r>
              <w:rPr>
                <w:sz w:val="20"/>
              </w:rPr>
              <w:t xml:space="preserve"> 3 roky</w:t>
            </w:r>
          </w:p>
          <w:p w:rsidR="004D2F84" w:rsidRDefault="004D2F84" w:rsidP="00360B5F">
            <w:pPr>
              <w:pStyle w:val="Zkladntext"/>
              <w:rPr>
                <w:sz w:val="20"/>
              </w:rPr>
            </w:pPr>
            <w:r>
              <w:rPr>
                <w:sz w:val="20"/>
              </w:rPr>
              <w:t>ZŠ Sumperk, školní psycholog 4 roky</w:t>
            </w:r>
          </w:p>
          <w:p w:rsidR="004D2F84" w:rsidRPr="004B4BAD" w:rsidRDefault="004D2F84" w:rsidP="00360B5F">
            <w:pPr>
              <w:pStyle w:val="Zkladntext"/>
              <w:rPr>
                <w:sz w:val="20"/>
              </w:rPr>
            </w:pPr>
            <w:r w:rsidRPr="004B4BAD">
              <w:rPr>
                <w:sz w:val="20"/>
              </w:rPr>
              <w:t>2000 absolvování kurzu „Ostrov rodiny“ – integrující přístup pro práci s rodinou; PhDr. Z. Rieger</w:t>
            </w:r>
          </w:p>
          <w:p w:rsidR="004D2F84" w:rsidRPr="004B4BAD" w:rsidRDefault="004D2F84" w:rsidP="00360B5F">
            <w:pPr>
              <w:pStyle w:val="Zkladntext"/>
              <w:rPr>
                <w:sz w:val="20"/>
              </w:rPr>
            </w:pPr>
            <w:r>
              <w:rPr>
                <w:sz w:val="20"/>
              </w:rPr>
              <w:t xml:space="preserve">2002 absolvování </w:t>
            </w:r>
            <w:r w:rsidRPr="004B4BAD">
              <w:rPr>
                <w:sz w:val="20"/>
              </w:rPr>
              <w:t>tříletého kurzu – Komunikační výcvik – u prof.. Zbyňka Vybírala.</w:t>
            </w:r>
          </w:p>
          <w:p w:rsidR="004D2F84" w:rsidRPr="007B43B4" w:rsidRDefault="004D2F84" w:rsidP="00360B5F">
            <w:pPr>
              <w:pStyle w:val="Zkladntext"/>
              <w:rPr>
                <w:sz w:val="20"/>
              </w:rPr>
            </w:pPr>
            <w:r w:rsidRPr="004B4BAD">
              <w:rPr>
                <w:sz w:val="20"/>
              </w:rPr>
              <w:t>2014-dosud Kurz KBT (akreditovaný 5-ti letý psycho-terapeut. výcvik)</w:t>
            </w:r>
          </w:p>
        </w:tc>
      </w:tr>
      <w:tr w:rsidR="004D2F84" w:rsidRPr="007B43B4" w:rsidTr="00360B5F">
        <w:trPr>
          <w:trHeight w:val="250"/>
        </w:trPr>
        <w:tc>
          <w:tcPr>
            <w:tcW w:w="9859" w:type="dxa"/>
            <w:gridSpan w:val="11"/>
            <w:shd w:val="clear" w:color="auto" w:fill="F7CAAC"/>
          </w:tcPr>
          <w:p w:rsidR="004D2F84" w:rsidRPr="007B43B4" w:rsidRDefault="004D2F84" w:rsidP="00360B5F">
            <w:pPr>
              <w:jc w:val="both"/>
            </w:pPr>
            <w:r w:rsidRPr="007B43B4">
              <w:rPr>
                <w:b/>
              </w:rPr>
              <w:t>Zkušenosti s vedením kvalifikačních a rigorózních prací</w:t>
            </w:r>
          </w:p>
        </w:tc>
      </w:tr>
      <w:tr w:rsidR="004D2F84" w:rsidRPr="007B43B4" w:rsidTr="00360B5F">
        <w:trPr>
          <w:trHeight w:val="337"/>
        </w:trPr>
        <w:tc>
          <w:tcPr>
            <w:tcW w:w="9859" w:type="dxa"/>
            <w:gridSpan w:val="11"/>
          </w:tcPr>
          <w:p w:rsidR="004D2F84" w:rsidRPr="007B43B4" w:rsidRDefault="004D2F84" w:rsidP="00360B5F">
            <w:pPr>
              <w:jc w:val="both"/>
            </w:pPr>
            <w:r>
              <w:t>Vedených a obhájených Bc a DP na UP Olomouc 66, rozpracovaných 18</w:t>
            </w:r>
          </w:p>
        </w:tc>
      </w:tr>
      <w:tr w:rsidR="004D2F84" w:rsidRPr="007B43B4" w:rsidTr="00360B5F">
        <w:trPr>
          <w:cantSplit/>
        </w:trPr>
        <w:tc>
          <w:tcPr>
            <w:tcW w:w="3347" w:type="dxa"/>
            <w:gridSpan w:val="2"/>
            <w:tcBorders>
              <w:top w:val="single" w:sz="12" w:space="0" w:color="auto"/>
            </w:tcBorders>
            <w:shd w:val="clear" w:color="auto" w:fill="F7CAAC"/>
          </w:tcPr>
          <w:p w:rsidR="004D2F84" w:rsidRPr="007B43B4" w:rsidRDefault="004D2F84" w:rsidP="00360B5F">
            <w:pPr>
              <w:jc w:val="both"/>
            </w:pPr>
            <w:r w:rsidRPr="007B43B4">
              <w:rPr>
                <w:b/>
              </w:rPr>
              <w:t xml:space="preserve">Obor habilitačního řízení </w:t>
            </w:r>
          </w:p>
        </w:tc>
        <w:tc>
          <w:tcPr>
            <w:tcW w:w="2245" w:type="dxa"/>
            <w:gridSpan w:val="2"/>
            <w:tcBorders>
              <w:top w:val="single" w:sz="12" w:space="0" w:color="auto"/>
            </w:tcBorders>
            <w:shd w:val="clear" w:color="auto" w:fill="F7CAAC"/>
          </w:tcPr>
          <w:p w:rsidR="004D2F84" w:rsidRPr="007B43B4" w:rsidRDefault="004D2F84" w:rsidP="00360B5F">
            <w:pPr>
              <w:jc w:val="both"/>
            </w:pPr>
            <w:r w:rsidRPr="007B43B4">
              <w:rPr>
                <w:b/>
              </w:rPr>
              <w:t>Rok udělení hodnosti</w:t>
            </w:r>
          </w:p>
        </w:tc>
        <w:tc>
          <w:tcPr>
            <w:tcW w:w="2248" w:type="dxa"/>
            <w:gridSpan w:val="4"/>
            <w:tcBorders>
              <w:top w:val="single" w:sz="12" w:space="0" w:color="auto"/>
              <w:right w:val="single" w:sz="12" w:space="0" w:color="auto"/>
            </w:tcBorders>
            <w:shd w:val="clear" w:color="auto" w:fill="F7CAAC"/>
          </w:tcPr>
          <w:p w:rsidR="004D2F84" w:rsidRPr="007B43B4" w:rsidRDefault="004D2F84" w:rsidP="00360B5F">
            <w:pPr>
              <w:jc w:val="both"/>
            </w:pPr>
            <w:r w:rsidRPr="007B43B4">
              <w:rPr>
                <w:b/>
              </w:rPr>
              <w:t>Řízení konáno na VŠ</w:t>
            </w:r>
          </w:p>
        </w:tc>
        <w:tc>
          <w:tcPr>
            <w:tcW w:w="2019" w:type="dxa"/>
            <w:gridSpan w:val="3"/>
            <w:tcBorders>
              <w:top w:val="single" w:sz="12" w:space="0" w:color="auto"/>
              <w:left w:val="single" w:sz="12" w:space="0" w:color="auto"/>
            </w:tcBorders>
            <w:shd w:val="clear" w:color="auto" w:fill="F7CAAC"/>
          </w:tcPr>
          <w:p w:rsidR="004D2F84" w:rsidRPr="007B43B4" w:rsidRDefault="004D2F84" w:rsidP="00360B5F">
            <w:pPr>
              <w:jc w:val="both"/>
              <w:rPr>
                <w:b/>
              </w:rPr>
            </w:pPr>
            <w:r w:rsidRPr="007B43B4">
              <w:rPr>
                <w:b/>
              </w:rPr>
              <w:t>Ohlasy publikací</w:t>
            </w:r>
          </w:p>
        </w:tc>
      </w:tr>
      <w:tr w:rsidR="004D2F84" w:rsidRPr="007B43B4" w:rsidTr="00360B5F">
        <w:trPr>
          <w:cantSplit/>
        </w:trPr>
        <w:tc>
          <w:tcPr>
            <w:tcW w:w="3347" w:type="dxa"/>
            <w:gridSpan w:val="2"/>
          </w:tcPr>
          <w:p w:rsidR="004D2F84" w:rsidRPr="007B43B4" w:rsidRDefault="004D2F84" w:rsidP="00360B5F">
            <w:pPr>
              <w:jc w:val="both"/>
            </w:pPr>
          </w:p>
        </w:tc>
        <w:tc>
          <w:tcPr>
            <w:tcW w:w="2245" w:type="dxa"/>
            <w:gridSpan w:val="2"/>
          </w:tcPr>
          <w:p w:rsidR="004D2F84" w:rsidRPr="007B43B4" w:rsidRDefault="004D2F84" w:rsidP="00360B5F">
            <w:pPr>
              <w:jc w:val="both"/>
            </w:pPr>
            <w:r>
              <w:t xml:space="preserve"> </w:t>
            </w:r>
          </w:p>
        </w:tc>
        <w:tc>
          <w:tcPr>
            <w:tcW w:w="2248" w:type="dxa"/>
            <w:gridSpan w:val="4"/>
            <w:tcBorders>
              <w:right w:val="single" w:sz="12" w:space="0" w:color="auto"/>
            </w:tcBorders>
          </w:tcPr>
          <w:p w:rsidR="004D2F84" w:rsidRPr="007B43B4" w:rsidRDefault="004D2F84" w:rsidP="00360B5F">
            <w:pPr>
              <w:jc w:val="both"/>
            </w:pPr>
          </w:p>
        </w:tc>
        <w:tc>
          <w:tcPr>
            <w:tcW w:w="632" w:type="dxa"/>
            <w:tcBorders>
              <w:left w:val="single" w:sz="12" w:space="0" w:color="auto"/>
            </w:tcBorders>
            <w:shd w:val="clear" w:color="auto" w:fill="F7CAAC"/>
          </w:tcPr>
          <w:p w:rsidR="004D2F84" w:rsidRPr="007B43B4" w:rsidRDefault="004D2F84" w:rsidP="00360B5F">
            <w:pPr>
              <w:jc w:val="both"/>
            </w:pPr>
            <w:r w:rsidRPr="007B43B4">
              <w:rPr>
                <w:b/>
              </w:rPr>
              <w:t>WOS</w:t>
            </w:r>
          </w:p>
        </w:tc>
        <w:tc>
          <w:tcPr>
            <w:tcW w:w="693" w:type="dxa"/>
            <w:shd w:val="clear" w:color="auto" w:fill="F7CAAC"/>
          </w:tcPr>
          <w:p w:rsidR="004D2F84" w:rsidRPr="007B43B4" w:rsidRDefault="004D2F84" w:rsidP="00360B5F">
            <w:pPr>
              <w:jc w:val="both"/>
              <w:rPr>
                <w:sz w:val="18"/>
              </w:rPr>
            </w:pPr>
            <w:r w:rsidRPr="007B43B4">
              <w:rPr>
                <w:b/>
                <w:sz w:val="18"/>
              </w:rPr>
              <w:t>Scopus</w:t>
            </w:r>
          </w:p>
        </w:tc>
        <w:tc>
          <w:tcPr>
            <w:tcW w:w="694" w:type="dxa"/>
            <w:shd w:val="clear" w:color="auto" w:fill="F7CAAC"/>
          </w:tcPr>
          <w:p w:rsidR="004D2F84" w:rsidRPr="007B43B4" w:rsidRDefault="004D2F84" w:rsidP="00360B5F">
            <w:pPr>
              <w:jc w:val="both"/>
            </w:pPr>
            <w:r w:rsidRPr="007B43B4">
              <w:rPr>
                <w:b/>
                <w:sz w:val="18"/>
              </w:rPr>
              <w:t>ostatní</w:t>
            </w:r>
          </w:p>
        </w:tc>
      </w:tr>
      <w:tr w:rsidR="004D2F84" w:rsidRPr="007B43B4" w:rsidTr="00360B5F">
        <w:trPr>
          <w:cantSplit/>
          <w:trHeight w:val="70"/>
        </w:trPr>
        <w:tc>
          <w:tcPr>
            <w:tcW w:w="3347" w:type="dxa"/>
            <w:gridSpan w:val="2"/>
            <w:shd w:val="clear" w:color="auto" w:fill="F7CAAC"/>
          </w:tcPr>
          <w:p w:rsidR="004D2F84" w:rsidRPr="007B43B4" w:rsidRDefault="004D2F84" w:rsidP="00360B5F">
            <w:pPr>
              <w:jc w:val="both"/>
            </w:pPr>
            <w:r w:rsidRPr="007B43B4">
              <w:rPr>
                <w:b/>
              </w:rPr>
              <w:t>Obor jmenovacího řízení</w:t>
            </w:r>
          </w:p>
        </w:tc>
        <w:tc>
          <w:tcPr>
            <w:tcW w:w="2245" w:type="dxa"/>
            <w:gridSpan w:val="2"/>
            <w:shd w:val="clear" w:color="auto" w:fill="F7CAAC"/>
          </w:tcPr>
          <w:p w:rsidR="004D2F84" w:rsidRPr="007B43B4" w:rsidRDefault="004D2F84" w:rsidP="00360B5F">
            <w:pPr>
              <w:jc w:val="both"/>
            </w:pPr>
            <w:r w:rsidRPr="007B43B4">
              <w:rPr>
                <w:b/>
              </w:rPr>
              <w:t>Rok udělení hodnosti</w:t>
            </w:r>
          </w:p>
        </w:tc>
        <w:tc>
          <w:tcPr>
            <w:tcW w:w="2248" w:type="dxa"/>
            <w:gridSpan w:val="4"/>
            <w:tcBorders>
              <w:right w:val="single" w:sz="12" w:space="0" w:color="auto"/>
            </w:tcBorders>
            <w:shd w:val="clear" w:color="auto" w:fill="F7CAAC"/>
          </w:tcPr>
          <w:p w:rsidR="004D2F84" w:rsidRPr="007B43B4" w:rsidRDefault="004D2F84" w:rsidP="00360B5F">
            <w:pPr>
              <w:jc w:val="both"/>
            </w:pPr>
            <w:r w:rsidRPr="007B43B4">
              <w:rPr>
                <w:b/>
              </w:rPr>
              <w:t>Řízení konáno na VŠ</w:t>
            </w:r>
          </w:p>
        </w:tc>
        <w:tc>
          <w:tcPr>
            <w:tcW w:w="632" w:type="dxa"/>
            <w:vMerge w:val="restart"/>
            <w:tcBorders>
              <w:left w:val="single" w:sz="12" w:space="0" w:color="auto"/>
            </w:tcBorders>
          </w:tcPr>
          <w:p w:rsidR="004D2F84" w:rsidRPr="007B43B4" w:rsidRDefault="004D2F84" w:rsidP="00360B5F">
            <w:pPr>
              <w:jc w:val="both"/>
            </w:pPr>
            <w:r>
              <w:t>13</w:t>
            </w:r>
          </w:p>
        </w:tc>
        <w:tc>
          <w:tcPr>
            <w:tcW w:w="693" w:type="dxa"/>
            <w:vMerge w:val="restart"/>
          </w:tcPr>
          <w:p w:rsidR="004D2F84" w:rsidRPr="007B43B4" w:rsidRDefault="004D2F84" w:rsidP="00360B5F">
            <w:pPr>
              <w:jc w:val="both"/>
            </w:pPr>
            <w:r>
              <w:t>8</w:t>
            </w:r>
          </w:p>
        </w:tc>
        <w:tc>
          <w:tcPr>
            <w:tcW w:w="694" w:type="dxa"/>
            <w:vMerge w:val="restart"/>
          </w:tcPr>
          <w:p w:rsidR="004D2F84" w:rsidRPr="007B43B4" w:rsidRDefault="004D2F84" w:rsidP="00360B5F">
            <w:pPr>
              <w:jc w:val="both"/>
            </w:pPr>
          </w:p>
        </w:tc>
      </w:tr>
      <w:tr w:rsidR="004D2F84" w:rsidRPr="007B43B4" w:rsidTr="00360B5F">
        <w:trPr>
          <w:trHeight w:val="205"/>
        </w:trPr>
        <w:tc>
          <w:tcPr>
            <w:tcW w:w="3347" w:type="dxa"/>
            <w:gridSpan w:val="2"/>
          </w:tcPr>
          <w:p w:rsidR="004D2F84" w:rsidRPr="007B43B4" w:rsidRDefault="004D2F84" w:rsidP="00360B5F">
            <w:pPr>
              <w:jc w:val="both"/>
            </w:pPr>
          </w:p>
        </w:tc>
        <w:tc>
          <w:tcPr>
            <w:tcW w:w="2245" w:type="dxa"/>
            <w:gridSpan w:val="2"/>
          </w:tcPr>
          <w:p w:rsidR="004D2F84" w:rsidRPr="007B43B4" w:rsidRDefault="004D2F84" w:rsidP="00360B5F">
            <w:pPr>
              <w:jc w:val="both"/>
            </w:pPr>
          </w:p>
        </w:tc>
        <w:tc>
          <w:tcPr>
            <w:tcW w:w="2248" w:type="dxa"/>
            <w:gridSpan w:val="4"/>
            <w:tcBorders>
              <w:right w:val="single" w:sz="12" w:space="0" w:color="auto"/>
            </w:tcBorders>
          </w:tcPr>
          <w:p w:rsidR="004D2F84" w:rsidRPr="007B43B4" w:rsidRDefault="004D2F84" w:rsidP="00360B5F">
            <w:pPr>
              <w:jc w:val="both"/>
            </w:pPr>
          </w:p>
        </w:tc>
        <w:tc>
          <w:tcPr>
            <w:tcW w:w="632" w:type="dxa"/>
            <w:vMerge/>
            <w:tcBorders>
              <w:left w:val="single" w:sz="12" w:space="0" w:color="auto"/>
            </w:tcBorders>
            <w:vAlign w:val="center"/>
          </w:tcPr>
          <w:p w:rsidR="004D2F84" w:rsidRPr="007B43B4" w:rsidRDefault="004D2F84" w:rsidP="00360B5F">
            <w:pPr>
              <w:rPr>
                <w:b/>
              </w:rPr>
            </w:pPr>
          </w:p>
        </w:tc>
        <w:tc>
          <w:tcPr>
            <w:tcW w:w="693" w:type="dxa"/>
            <w:vMerge/>
            <w:vAlign w:val="center"/>
          </w:tcPr>
          <w:p w:rsidR="004D2F84" w:rsidRPr="007B43B4" w:rsidRDefault="004D2F84" w:rsidP="00360B5F">
            <w:pPr>
              <w:rPr>
                <w:b/>
              </w:rPr>
            </w:pPr>
          </w:p>
        </w:tc>
        <w:tc>
          <w:tcPr>
            <w:tcW w:w="694" w:type="dxa"/>
            <w:vMerge/>
            <w:vAlign w:val="center"/>
          </w:tcPr>
          <w:p w:rsidR="004D2F84" w:rsidRPr="007B43B4" w:rsidRDefault="004D2F84" w:rsidP="00360B5F">
            <w:pPr>
              <w:rPr>
                <w:b/>
              </w:rPr>
            </w:pPr>
          </w:p>
        </w:tc>
      </w:tr>
      <w:tr w:rsidR="004D2F84" w:rsidRPr="007B43B4" w:rsidTr="00360B5F">
        <w:tc>
          <w:tcPr>
            <w:tcW w:w="9859" w:type="dxa"/>
            <w:gridSpan w:val="11"/>
            <w:shd w:val="clear" w:color="auto" w:fill="F7CAAC"/>
          </w:tcPr>
          <w:p w:rsidR="004D2F84" w:rsidRPr="007B43B4" w:rsidRDefault="004D2F84" w:rsidP="00360B5F">
            <w:pPr>
              <w:jc w:val="both"/>
              <w:rPr>
                <w:b/>
              </w:rPr>
            </w:pPr>
            <w:r w:rsidRPr="007B43B4">
              <w:rPr>
                <w:b/>
              </w:rPr>
              <w:t xml:space="preserve">Přehled o nejvýznamnější publikační a další tvůrčí činnosti nebo další profesní činnosti u odborníků z praxe vztahující se k zabezpečovaným předmětům </w:t>
            </w:r>
          </w:p>
        </w:tc>
      </w:tr>
      <w:tr w:rsidR="004D2F84" w:rsidRPr="007B43B4" w:rsidTr="00360B5F">
        <w:trPr>
          <w:trHeight w:val="2347"/>
        </w:trPr>
        <w:tc>
          <w:tcPr>
            <w:tcW w:w="9859" w:type="dxa"/>
            <w:gridSpan w:val="11"/>
          </w:tcPr>
          <w:p w:rsidR="004D2F84" w:rsidRDefault="004D2F84" w:rsidP="00360B5F">
            <w:pPr>
              <w:rPr>
                <w:sz w:val="18"/>
                <w:szCs w:val="18"/>
              </w:rPr>
            </w:pPr>
            <w:r w:rsidRPr="00363E3F">
              <w:rPr>
                <w:sz w:val="18"/>
                <w:szCs w:val="18"/>
              </w:rPr>
              <w:t>L</w:t>
            </w:r>
            <w:r>
              <w:rPr>
                <w:sz w:val="18"/>
                <w:szCs w:val="18"/>
              </w:rPr>
              <w:t>emrová, S., Reiterová, E., Fatěnová, R., Lemr, K., Tang</w:t>
            </w:r>
            <w:r w:rsidRPr="00363E3F">
              <w:rPr>
                <w:sz w:val="18"/>
                <w:szCs w:val="18"/>
              </w:rPr>
              <w:t>, T</w:t>
            </w:r>
            <w:r>
              <w:rPr>
                <w:sz w:val="18"/>
                <w:szCs w:val="18"/>
              </w:rPr>
              <w:t xml:space="preserve">. </w:t>
            </w:r>
            <w:r w:rsidRPr="00363E3F">
              <w:rPr>
                <w:sz w:val="18"/>
                <w:szCs w:val="18"/>
              </w:rPr>
              <w:t xml:space="preserve">L. </w:t>
            </w:r>
            <w:r>
              <w:rPr>
                <w:sz w:val="18"/>
                <w:szCs w:val="18"/>
              </w:rPr>
              <w:t xml:space="preserve">(2013) </w:t>
            </w:r>
            <w:r w:rsidRPr="00363E3F">
              <w:rPr>
                <w:sz w:val="18"/>
                <w:szCs w:val="18"/>
              </w:rPr>
              <w:t xml:space="preserve">Money is Power: Monetary Intelligence – Love of Money and Temptation of Materialism among Czech University Students. </w:t>
            </w:r>
            <w:r w:rsidRPr="00363E3F">
              <w:rPr>
                <w:i/>
                <w:iCs/>
                <w:sz w:val="18"/>
                <w:szCs w:val="18"/>
              </w:rPr>
              <w:t>Journal of Business Ethics</w:t>
            </w:r>
            <w:r w:rsidRPr="00363E3F">
              <w:rPr>
                <w:sz w:val="18"/>
                <w:szCs w:val="18"/>
              </w:rPr>
              <w:t xml:space="preserve">, roč. 125, č. 2, s. 329-348. </w:t>
            </w:r>
            <w:r>
              <w:rPr>
                <w:sz w:val="18"/>
                <w:szCs w:val="18"/>
              </w:rPr>
              <w:t xml:space="preserve">(spoluautorský podíl 20 %) </w:t>
            </w:r>
          </w:p>
          <w:p w:rsidR="004D2F84" w:rsidRPr="00363E3F" w:rsidRDefault="004D2F84" w:rsidP="00360B5F">
            <w:pPr>
              <w:rPr>
                <w:sz w:val="18"/>
                <w:szCs w:val="18"/>
              </w:rPr>
            </w:pPr>
            <w:r>
              <w:rPr>
                <w:sz w:val="18"/>
                <w:szCs w:val="18"/>
              </w:rPr>
              <w:t>Lemrová, S., Reiterová, E., Lemr</w:t>
            </w:r>
            <w:r w:rsidRPr="00363E3F">
              <w:rPr>
                <w:sz w:val="18"/>
                <w:szCs w:val="18"/>
              </w:rPr>
              <w:t xml:space="preserve">, K. </w:t>
            </w:r>
            <w:r>
              <w:rPr>
                <w:sz w:val="18"/>
                <w:szCs w:val="18"/>
              </w:rPr>
              <w:t xml:space="preserve">(2014). </w:t>
            </w:r>
            <w:r w:rsidRPr="00363E3F">
              <w:rPr>
                <w:sz w:val="18"/>
                <w:szCs w:val="18"/>
              </w:rPr>
              <w:t xml:space="preserve">Monetary Intelligence: Money is Power, Love of Money, and Materialism. </w:t>
            </w:r>
            <w:r w:rsidRPr="00363E3F">
              <w:rPr>
                <w:i/>
                <w:iCs/>
                <w:sz w:val="18"/>
                <w:szCs w:val="18"/>
              </w:rPr>
              <w:t>ICAP 2014 (28th International Congress of Applied Psycholgy)</w:t>
            </w:r>
            <w:r w:rsidRPr="00363E3F">
              <w:rPr>
                <w:sz w:val="18"/>
                <w:szCs w:val="18"/>
              </w:rPr>
              <w:t>. Paris, France 08.</w:t>
            </w:r>
            <w:r>
              <w:rPr>
                <w:sz w:val="18"/>
                <w:szCs w:val="18"/>
              </w:rPr>
              <w:t xml:space="preserve"> </w:t>
            </w:r>
            <w:r w:rsidRPr="00363E3F">
              <w:rPr>
                <w:sz w:val="18"/>
                <w:szCs w:val="18"/>
              </w:rPr>
              <w:t>07.2</w:t>
            </w:r>
            <w:r>
              <w:rPr>
                <w:sz w:val="18"/>
                <w:szCs w:val="18"/>
              </w:rPr>
              <w:t xml:space="preserve"> </w:t>
            </w:r>
            <w:r w:rsidRPr="00363E3F">
              <w:rPr>
                <w:sz w:val="18"/>
                <w:szCs w:val="18"/>
              </w:rPr>
              <w:t>014 - 13.</w:t>
            </w:r>
            <w:r>
              <w:rPr>
                <w:sz w:val="18"/>
                <w:szCs w:val="18"/>
              </w:rPr>
              <w:t xml:space="preserve"> </w:t>
            </w:r>
            <w:r w:rsidRPr="00363E3F">
              <w:rPr>
                <w:sz w:val="18"/>
                <w:szCs w:val="18"/>
              </w:rPr>
              <w:t>07.</w:t>
            </w:r>
            <w:r>
              <w:rPr>
                <w:sz w:val="18"/>
                <w:szCs w:val="18"/>
              </w:rPr>
              <w:t xml:space="preserve"> 2014.</w:t>
            </w:r>
            <w:r w:rsidRPr="00363E3F">
              <w:rPr>
                <w:sz w:val="18"/>
                <w:szCs w:val="18"/>
              </w:rPr>
              <w:t xml:space="preserve"> </w:t>
            </w:r>
            <w:r>
              <w:rPr>
                <w:sz w:val="18"/>
                <w:szCs w:val="18"/>
              </w:rPr>
              <w:t xml:space="preserve">(spoluautorský podíl 40 %) </w:t>
            </w:r>
          </w:p>
          <w:p w:rsidR="004D2F84" w:rsidRPr="00363E3F" w:rsidRDefault="004D2F84" w:rsidP="00360B5F">
            <w:pPr>
              <w:rPr>
                <w:sz w:val="18"/>
                <w:szCs w:val="18"/>
              </w:rPr>
            </w:pPr>
            <w:r>
              <w:rPr>
                <w:sz w:val="18"/>
                <w:szCs w:val="18"/>
              </w:rPr>
              <w:t>Cakirpaloglu, P., Šmahaj, J., Dobešová Cakirpaloglu, S., Lemrová</w:t>
            </w:r>
            <w:r w:rsidRPr="00363E3F">
              <w:rPr>
                <w:sz w:val="18"/>
                <w:szCs w:val="18"/>
              </w:rPr>
              <w:t xml:space="preserve">, S. </w:t>
            </w:r>
            <w:r>
              <w:rPr>
                <w:sz w:val="18"/>
                <w:szCs w:val="18"/>
              </w:rPr>
              <w:t xml:space="preserve">(2015). </w:t>
            </w:r>
            <w:r w:rsidRPr="00363E3F">
              <w:rPr>
                <w:sz w:val="18"/>
                <w:szCs w:val="18"/>
              </w:rPr>
              <w:t xml:space="preserve">Mobbing jako rafinovaná forma šikany na pracovišti ve vybraných krajích ČR. In Rymeš, M. Gillernová, I. </w:t>
            </w:r>
            <w:r w:rsidRPr="00363E3F">
              <w:rPr>
                <w:i/>
                <w:iCs/>
                <w:sz w:val="18"/>
                <w:szCs w:val="18"/>
              </w:rPr>
              <w:t>Psychologie práce a organizace 2015 - Kvalita pracovního života</w:t>
            </w:r>
            <w:r>
              <w:rPr>
                <w:sz w:val="18"/>
                <w:szCs w:val="18"/>
              </w:rPr>
              <w:t>. Praha</w:t>
            </w:r>
            <w:r w:rsidRPr="00363E3F">
              <w:rPr>
                <w:sz w:val="18"/>
                <w:szCs w:val="18"/>
              </w:rPr>
              <w:t xml:space="preserve">: MATFYZPRESS, Matematicko-fyzikální fakultjy, </w:t>
            </w:r>
            <w:r>
              <w:rPr>
                <w:sz w:val="18"/>
                <w:szCs w:val="18"/>
              </w:rPr>
              <w:t>Univerzity Karlovy v Praze</w:t>
            </w:r>
            <w:r w:rsidRPr="00363E3F">
              <w:rPr>
                <w:sz w:val="18"/>
                <w:szCs w:val="18"/>
              </w:rPr>
              <w:t xml:space="preserve">, s. 66-76. </w:t>
            </w:r>
            <w:r>
              <w:rPr>
                <w:sz w:val="18"/>
                <w:szCs w:val="18"/>
              </w:rPr>
              <w:t xml:space="preserve">(spoluautorský podíl 20 %) </w:t>
            </w:r>
          </w:p>
          <w:p w:rsidR="004D2F84" w:rsidRPr="00363E3F" w:rsidRDefault="004D2F84" w:rsidP="00360B5F">
            <w:pPr>
              <w:rPr>
                <w:sz w:val="18"/>
                <w:szCs w:val="18"/>
              </w:rPr>
            </w:pPr>
            <w:r>
              <w:rPr>
                <w:sz w:val="18"/>
                <w:szCs w:val="18"/>
              </w:rPr>
              <w:t>Lemrová</w:t>
            </w:r>
            <w:r w:rsidRPr="00363E3F">
              <w:rPr>
                <w:sz w:val="18"/>
                <w:szCs w:val="18"/>
              </w:rPr>
              <w:t xml:space="preserve">, S., </w:t>
            </w:r>
            <w:r>
              <w:rPr>
                <w:sz w:val="18"/>
                <w:szCs w:val="18"/>
              </w:rPr>
              <w:t>Dobešová Cakirpaloglu</w:t>
            </w:r>
            <w:r w:rsidRPr="00363E3F">
              <w:rPr>
                <w:sz w:val="18"/>
                <w:szCs w:val="18"/>
              </w:rPr>
              <w:t xml:space="preserve"> , S. </w:t>
            </w:r>
            <w:r>
              <w:rPr>
                <w:sz w:val="18"/>
                <w:szCs w:val="18"/>
              </w:rPr>
              <w:t xml:space="preserve">(2016). </w:t>
            </w:r>
            <w:r w:rsidRPr="00363E3F">
              <w:rPr>
                <w:sz w:val="18"/>
                <w:szCs w:val="18"/>
              </w:rPr>
              <w:t xml:space="preserve">Potřeby, hodnoty a postoje českých učitelů v souvislosti s jejich profesí. In Maierová, E. Viktorová, L. Dolejš, M. </w:t>
            </w:r>
            <w:r w:rsidRPr="00363E3F">
              <w:rPr>
                <w:i/>
                <w:iCs/>
                <w:sz w:val="18"/>
                <w:szCs w:val="18"/>
              </w:rPr>
              <w:t>PhD existence 2016. Česko-slovenská psychologická konference (nejen) pro doktorandy a o doktorandech Sborník odborných příspěvků</w:t>
            </w:r>
            <w:r w:rsidRPr="00363E3F">
              <w:rPr>
                <w:sz w:val="18"/>
                <w:szCs w:val="18"/>
              </w:rPr>
              <w:t>. Olo</w:t>
            </w:r>
            <w:r>
              <w:rPr>
                <w:sz w:val="18"/>
                <w:szCs w:val="18"/>
              </w:rPr>
              <w:t>mouc: Univerzita Palackého</w:t>
            </w:r>
            <w:r w:rsidRPr="00363E3F">
              <w:rPr>
                <w:sz w:val="18"/>
                <w:szCs w:val="18"/>
              </w:rPr>
              <w:t xml:space="preserve">, s. 160-166. </w:t>
            </w:r>
            <w:r>
              <w:rPr>
                <w:sz w:val="18"/>
                <w:szCs w:val="18"/>
              </w:rPr>
              <w:t>(spoluautorský podíl 50 %)</w:t>
            </w:r>
          </w:p>
          <w:p w:rsidR="004D2F84" w:rsidRPr="007B43B4" w:rsidRDefault="004D2F84" w:rsidP="00360B5F">
            <w:r>
              <w:rPr>
                <w:sz w:val="18"/>
                <w:szCs w:val="18"/>
              </w:rPr>
              <w:t>Lemrová</w:t>
            </w:r>
            <w:r w:rsidRPr="00363E3F">
              <w:rPr>
                <w:sz w:val="18"/>
                <w:szCs w:val="18"/>
              </w:rPr>
              <w:t xml:space="preserve">, S., </w:t>
            </w:r>
            <w:r>
              <w:rPr>
                <w:sz w:val="18"/>
                <w:szCs w:val="18"/>
              </w:rPr>
              <w:t>Dobešová Cakirpaloglu</w:t>
            </w:r>
            <w:r w:rsidRPr="00363E3F">
              <w:rPr>
                <w:sz w:val="18"/>
                <w:szCs w:val="18"/>
              </w:rPr>
              <w:t xml:space="preserve"> </w:t>
            </w:r>
            <w:r>
              <w:rPr>
                <w:sz w:val="18"/>
                <w:szCs w:val="18"/>
              </w:rPr>
              <w:t>, S., Kvintová, J., Vévodová</w:t>
            </w:r>
            <w:r w:rsidRPr="00363E3F">
              <w:rPr>
                <w:sz w:val="18"/>
                <w:szCs w:val="18"/>
              </w:rPr>
              <w:t xml:space="preserve">, Š. </w:t>
            </w:r>
            <w:r>
              <w:rPr>
                <w:sz w:val="18"/>
                <w:szCs w:val="18"/>
              </w:rPr>
              <w:t xml:space="preserve">(2016). </w:t>
            </w:r>
            <w:r w:rsidRPr="00363E3F">
              <w:rPr>
                <w:sz w:val="18"/>
                <w:szCs w:val="18"/>
              </w:rPr>
              <w:t xml:space="preserve">Needs, Values and Attitudes of Czech Teachers in the Context of their Profession. In </w:t>
            </w:r>
            <w:r w:rsidRPr="00363E3F">
              <w:rPr>
                <w:i/>
                <w:iCs/>
                <w:sz w:val="18"/>
                <w:szCs w:val="18"/>
              </w:rPr>
              <w:t>ICERI2016 Proceedings</w:t>
            </w:r>
            <w:r>
              <w:rPr>
                <w:sz w:val="18"/>
                <w:szCs w:val="18"/>
              </w:rPr>
              <w:t>. Madrid</w:t>
            </w:r>
            <w:r w:rsidRPr="00363E3F">
              <w:rPr>
                <w:sz w:val="18"/>
                <w:szCs w:val="18"/>
              </w:rPr>
              <w:t>: International Association of Technology, Educati</w:t>
            </w:r>
            <w:r>
              <w:rPr>
                <w:sz w:val="18"/>
                <w:szCs w:val="18"/>
              </w:rPr>
              <w:t>on and Development (IATED)</w:t>
            </w:r>
            <w:r w:rsidRPr="00363E3F">
              <w:rPr>
                <w:sz w:val="18"/>
                <w:szCs w:val="18"/>
              </w:rPr>
              <w:t xml:space="preserve">, s. 4036-4043. </w:t>
            </w:r>
            <w:r>
              <w:rPr>
                <w:sz w:val="18"/>
                <w:szCs w:val="18"/>
              </w:rPr>
              <w:t>(spoluautorský podíl 25 %)</w:t>
            </w:r>
          </w:p>
        </w:tc>
      </w:tr>
      <w:tr w:rsidR="004D2F84" w:rsidRPr="007B43B4" w:rsidTr="00360B5F">
        <w:trPr>
          <w:trHeight w:val="218"/>
        </w:trPr>
        <w:tc>
          <w:tcPr>
            <w:tcW w:w="9859" w:type="dxa"/>
            <w:gridSpan w:val="11"/>
            <w:shd w:val="clear" w:color="auto" w:fill="F7CAAC"/>
          </w:tcPr>
          <w:p w:rsidR="004D2F84" w:rsidRPr="007B43B4" w:rsidRDefault="004D2F84" w:rsidP="00360B5F">
            <w:pPr>
              <w:rPr>
                <w:b/>
              </w:rPr>
            </w:pPr>
            <w:r w:rsidRPr="007B43B4">
              <w:rPr>
                <w:b/>
              </w:rPr>
              <w:t>Působení v zahraničí</w:t>
            </w:r>
          </w:p>
        </w:tc>
      </w:tr>
      <w:tr w:rsidR="004D2F84" w:rsidRPr="007B43B4" w:rsidTr="00360B5F">
        <w:trPr>
          <w:trHeight w:val="328"/>
        </w:trPr>
        <w:tc>
          <w:tcPr>
            <w:tcW w:w="9859" w:type="dxa"/>
            <w:gridSpan w:val="11"/>
          </w:tcPr>
          <w:p w:rsidR="004D2F84" w:rsidRPr="007B43B4" w:rsidRDefault="004D2F84" w:rsidP="00360B5F">
            <w:pPr>
              <w:rPr>
                <w:b/>
              </w:rPr>
            </w:pPr>
          </w:p>
        </w:tc>
      </w:tr>
      <w:tr w:rsidR="004D2F84" w:rsidRPr="007B43B4" w:rsidTr="00360B5F">
        <w:trPr>
          <w:cantSplit/>
          <w:trHeight w:val="470"/>
        </w:trPr>
        <w:tc>
          <w:tcPr>
            <w:tcW w:w="2518" w:type="dxa"/>
            <w:shd w:val="clear" w:color="auto" w:fill="F7CAAC"/>
          </w:tcPr>
          <w:p w:rsidR="004D2F84" w:rsidRPr="007B43B4" w:rsidRDefault="004D2F84" w:rsidP="00360B5F">
            <w:pPr>
              <w:jc w:val="both"/>
              <w:rPr>
                <w:b/>
              </w:rPr>
            </w:pPr>
            <w:r w:rsidRPr="007B43B4">
              <w:rPr>
                <w:b/>
              </w:rPr>
              <w:t xml:space="preserve">Podpis </w:t>
            </w:r>
          </w:p>
        </w:tc>
        <w:tc>
          <w:tcPr>
            <w:tcW w:w="4536" w:type="dxa"/>
            <w:gridSpan w:val="5"/>
          </w:tcPr>
          <w:p w:rsidR="004D2F84" w:rsidRPr="007B43B4" w:rsidRDefault="004D2F84" w:rsidP="00360B5F">
            <w:pPr>
              <w:jc w:val="both"/>
            </w:pPr>
            <w:r>
              <w:t>Soňa Lemrová</w:t>
            </w:r>
            <w:r w:rsidRPr="007B43B4">
              <w:t xml:space="preserve"> v. r.</w:t>
            </w:r>
          </w:p>
        </w:tc>
        <w:tc>
          <w:tcPr>
            <w:tcW w:w="786" w:type="dxa"/>
            <w:gridSpan w:val="2"/>
            <w:shd w:val="clear" w:color="auto" w:fill="F7CAAC"/>
          </w:tcPr>
          <w:p w:rsidR="004D2F84" w:rsidRPr="007B43B4" w:rsidRDefault="004D2F84" w:rsidP="00360B5F">
            <w:pPr>
              <w:jc w:val="both"/>
            </w:pPr>
            <w:r w:rsidRPr="007B43B4">
              <w:rPr>
                <w:b/>
              </w:rPr>
              <w:t>datum</w:t>
            </w:r>
          </w:p>
        </w:tc>
        <w:tc>
          <w:tcPr>
            <w:tcW w:w="2019" w:type="dxa"/>
            <w:gridSpan w:val="3"/>
          </w:tcPr>
          <w:p w:rsidR="004D2F84" w:rsidRPr="007B43B4" w:rsidRDefault="004D2F84" w:rsidP="00360B5F">
            <w:pPr>
              <w:jc w:val="both"/>
            </w:pPr>
            <w:r>
              <w:t>15. 12</w:t>
            </w:r>
            <w:r w:rsidRPr="007B43B4">
              <w:t>. 2017</w:t>
            </w:r>
          </w:p>
        </w:tc>
      </w:tr>
    </w:tbl>
    <w:p w:rsidR="004D2F84" w:rsidRDefault="004D2F84" w:rsidP="00164CA5"/>
    <w:p w:rsidR="004D2F84" w:rsidRDefault="004D2F84" w:rsidP="00164CA5"/>
    <w:p w:rsidR="004D2F84" w:rsidRDefault="004D2F84" w:rsidP="00164CA5"/>
    <w:p w:rsidR="004D2F84" w:rsidRDefault="004D2F84" w:rsidP="00164CA5"/>
    <w:p w:rsidR="004D2F84" w:rsidRDefault="004D2F84">
      <w:pPr>
        <w:spacing w:after="200" w:line="276" w:lineRule="auto"/>
      </w:pPr>
    </w:p>
    <w:p w:rsidR="004D2F84" w:rsidRDefault="004D2F84" w:rsidP="00164CA5"/>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Jana Martincová</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Mgr.</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1988</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 xml:space="preserve">pp </w:t>
            </w:r>
          </w:p>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20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945D1F" w:rsidP="00355A1E">
            <w:pPr>
              <w:jc w:val="both"/>
            </w:pPr>
            <w:r>
              <w:t>8/2021</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20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A03190" w:rsidRDefault="00945D1F" w:rsidP="00355A1E">
            <w:pPr>
              <w:jc w:val="both"/>
            </w:pPr>
            <w:r>
              <w:t>8/2021</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332"/>
        </w:trPr>
        <w:tc>
          <w:tcPr>
            <w:tcW w:w="9859" w:type="dxa"/>
            <w:gridSpan w:val="11"/>
            <w:tcBorders>
              <w:top w:val="nil"/>
            </w:tcBorders>
          </w:tcPr>
          <w:p w:rsidR="00164CA5" w:rsidRDefault="009A1EAC" w:rsidP="009A1EAC">
            <w:pPr>
              <w:jc w:val="both"/>
            </w:pPr>
            <w:r>
              <w:t>Lektorské dovednosti (</w:t>
            </w:r>
            <w:r w:rsidR="00164CA5">
              <w:t>vyučuj</w:t>
            </w:r>
            <w:r w:rsidR="006F5698">
              <w:t>ící), Odborná praxe (vyučující), Metodologie 1, 2 (vyučující)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Default="00164CA5" w:rsidP="00355A1E">
            <w:pPr>
              <w:jc w:val="both"/>
            </w:pPr>
            <w:r>
              <w:t>Sociální pedagogika, 2012, UTB ve Zlíně, FHS.</w:t>
            </w:r>
          </w:p>
          <w:p w:rsidR="00164CA5" w:rsidRPr="007D2C66" w:rsidRDefault="00164CA5" w:rsidP="00355A1E">
            <w:pPr>
              <w:jc w:val="both"/>
            </w:pPr>
            <w:r>
              <w:t>Pedagogika, MU Brno, FF, DSP od roku 2014.</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 xml:space="preserve">UTB ve Zlíně, FHS, 6 let. </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89. Počet vedených a obhájených diplomových prací = 0.</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Default="00164CA5" w:rsidP="00355A1E">
            <w:pPr>
              <w:jc w:val="both"/>
              <w:rPr>
                <w:b/>
              </w:rPr>
            </w:pPr>
          </w:p>
        </w:tc>
        <w:tc>
          <w:tcPr>
            <w:tcW w:w="694" w:type="dxa"/>
            <w:vMerge w:val="restart"/>
          </w:tcPr>
          <w:p w:rsidR="00164CA5" w:rsidRDefault="00164CA5" w:rsidP="00355A1E">
            <w:pPr>
              <w:jc w:val="both"/>
              <w:rPr>
                <w:b/>
              </w:rPr>
            </w:pP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2347"/>
        </w:trPr>
        <w:tc>
          <w:tcPr>
            <w:tcW w:w="9859" w:type="dxa"/>
            <w:gridSpan w:val="11"/>
          </w:tcPr>
          <w:p w:rsidR="00164CA5" w:rsidRPr="00077BA7" w:rsidRDefault="00164CA5" w:rsidP="00355A1E">
            <w:pPr>
              <w:tabs>
                <w:tab w:val="left" w:pos="473"/>
                <w:tab w:val="left" w:pos="8844"/>
                <w:tab w:val="left" w:pos="9066"/>
              </w:tabs>
            </w:pPr>
            <w:r w:rsidRPr="00077BA7">
              <w:t xml:space="preserve">Andrysová, P., </w:t>
            </w:r>
            <w:r w:rsidRPr="00077BA7">
              <w:rPr>
                <w:szCs w:val="22"/>
              </w:rPr>
              <w:t xml:space="preserve">&amp; </w:t>
            </w:r>
            <w:r w:rsidRPr="00077BA7">
              <w:rPr>
                <w:rStyle w:val="Siln"/>
                <w:b w:val="0"/>
              </w:rPr>
              <w:t xml:space="preserve">Martincová, J. </w:t>
            </w:r>
            <w:r w:rsidRPr="00077BA7">
              <w:t xml:space="preserve">et al. </w:t>
            </w:r>
            <w:r w:rsidRPr="00077BA7">
              <w:rPr>
                <w:rStyle w:val="Siln"/>
                <w:b w:val="0"/>
              </w:rPr>
              <w:t>(2014)</w:t>
            </w:r>
            <w:r w:rsidRPr="00077BA7">
              <w:t xml:space="preserve">. </w:t>
            </w:r>
            <w:r w:rsidRPr="00077BA7">
              <w:rPr>
                <w:i/>
              </w:rPr>
              <w:t>Profesní kontext sociální pedagogiky: motivace studentů k výkonu</w:t>
            </w:r>
            <w:r w:rsidRPr="00077BA7">
              <w:t>. Zlín: UTB ve Zlíně. ISBN 978-80-7454-46</w:t>
            </w:r>
            <w:r>
              <w:t>4-4. (spoluautorský podíl 48 %)</w:t>
            </w:r>
            <w:r w:rsidRPr="00077BA7">
              <w:br/>
              <w:t xml:space="preserve">Andrysová, P., </w:t>
            </w:r>
            <w:r w:rsidRPr="00077BA7">
              <w:rPr>
                <w:rStyle w:val="Siln"/>
                <w:b w:val="0"/>
              </w:rPr>
              <w:t>Martincová, J.</w:t>
            </w:r>
            <w:r w:rsidRPr="00077BA7">
              <w:t xml:space="preserve">, </w:t>
            </w:r>
            <w:r w:rsidRPr="00077BA7">
              <w:rPr>
                <w:szCs w:val="22"/>
              </w:rPr>
              <w:t xml:space="preserve">&amp; </w:t>
            </w:r>
            <w:r w:rsidRPr="00077BA7">
              <w:t xml:space="preserve">Včelařová, H. </w:t>
            </w:r>
            <w:r>
              <w:t xml:space="preserve">(2014). </w:t>
            </w:r>
            <w:r w:rsidRPr="00077BA7">
              <w:t xml:space="preserve">Pedagogical Condition at Undergraduate Teacher Preparation. The </w:t>
            </w:r>
            <w:r w:rsidRPr="00077BA7">
              <w:rPr>
                <w:i/>
              </w:rPr>
              <w:t>New Educational Review</w:t>
            </w:r>
            <w:r w:rsidRPr="00077BA7">
              <w:t xml:space="preserve">, </w:t>
            </w:r>
            <w:r w:rsidRPr="00077BA7">
              <w:rPr>
                <w:i/>
              </w:rPr>
              <w:t>38</w:t>
            </w:r>
            <w:r w:rsidRPr="00077BA7">
              <w:t>(4), 152-165. ISBN 978-83-8019-051-1. (databáze Scopus) (spoluautorský podíl 47 %)</w:t>
            </w:r>
          </w:p>
          <w:p w:rsidR="00164CA5" w:rsidRDefault="00164CA5" w:rsidP="00355A1E">
            <w:pPr>
              <w:tabs>
                <w:tab w:val="left" w:pos="473"/>
                <w:tab w:val="left" w:pos="8844"/>
                <w:tab w:val="left" w:pos="9066"/>
              </w:tabs>
              <w:rPr>
                <w:rStyle w:val="Siln"/>
                <w:b w:val="0"/>
              </w:rPr>
            </w:pPr>
            <w:r w:rsidRPr="00077BA7">
              <w:rPr>
                <w:rStyle w:val="Siln"/>
                <w:b w:val="0"/>
              </w:rPr>
              <w:t xml:space="preserve">Martincová, J. (2016). Úroveň kritického myšlení studentů vybrané fakulty humanitních studií [Level of Critical Thinking of Students of Selected Faculty of Humanities]. </w:t>
            </w:r>
            <w:r w:rsidRPr="00077BA7">
              <w:rPr>
                <w:rStyle w:val="Zdraznn"/>
              </w:rPr>
              <w:t>Lifelong Learning – celoživotní vzdělávání</w:t>
            </w:r>
            <w:r w:rsidRPr="00077BA7">
              <w:rPr>
                <w:rStyle w:val="Siln"/>
                <w:b w:val="0"/>
              </w:rPr>
              <w:t>, 6(2), 83–105. DOI: http://dx.doi.org/10.11118/lifele2016060283. (databáze ERIH Plus)</w:t>
            </w:r>
          </w:p>
          <w:p w:rsidR="00164CA5" w:rsidRDefault="00164CA5" w:rsidP="00355A1E">
            <w:pPr>
              <w:tabs>
                <w:tab w:val="left" w:pos="473"/>
                <w:tab w:val="left" w:pos="8844"/>
                <w:tab w:val="left" w:pos="9066"/>
              </w:tabs>
            </w:pPr>
            <w:r w:rsidRPr="00077BA7">
              <w:rPr>
                <w:rStyle w:val="Siln"/>
                <w:b w:val="0"/>
              </w:rPr>
              <w:t>Martincová, J.</w:t>
            </w:r>
            <w:r w:rsidRPr="00077BA7">
              <w:t xml:space="preserve">, Andrysová, P., </w:t>
            </w:r>
            <w:r w:rsidRPr="00077BA7">
              <w:rPr>
                <w:szCs w:val="22"/>
              </w:rPr>
              <w:t xml:space="preserve">&amp; </w:t>
            </w:r>
            <w:r w:rsidRPr="00077BA7">
              <w:t xml:space="preserve">Trubelíková, J. (2016). Achievement Motivation and General Motivational Tendencies of Social Pedagogy Students. </w:t>
            </w:r>
            <w:r w:rsidRPr="00077BA7">
              <w:rPr>
                <w:i/>
              </w:rPr>
              <w:t>Asian Social Science,12</w:t>
            </w:r>
            <w:r w:rsidRPr="00077BA7">
              <w:t>(1), 237-246. ISSN 1911-2017. (databáze Scopus) (spoluautorský podíl 48 %)</w:t>
            </w:r>
          </w:p>
          <w:p w:rsidR="00164CA5" w:rsidRPr="00077BA7" w:rsidRDefault="00164CA5" w:rsidP="00355A1E">
            <w:pPr>
              <w:tabs>
                <w:tab w:val="left" w:pos="473"/>
                <w:tab w:val="left" w:pos="8844"/>
                <w:tab w:val="left" w:pos="9066"/>
              </w:tabs>
            </w:pPr>
            <w:r w:rsidRPr="00077BA7">
              <w:t xml:space="preserve">Martincová, J., </w:t>
            </w:r>
            <w:r w:rsidRPr="00077BA7">
              <w:rPr>
                <w:szCs w:val="22"/>
              </w:rPr>
              <w:t>&amp;</w:t>
            </w:r>
            <w:r w:rsidRPr="00077BA7">
              <w:t xml:space="preserve"> Andrysová, P. (2017). </w:t>
            </w:r>
            <w:hyperlink r:id="rId17" w:history="1">
              <w:r w:rsidRPr="00077BA7">
                <w:t>Professional preparation of students of social pedagogy in the Czech Republic</w:t>
              </w:r>
            </w:hyperlink>
            <w:r w:rsidRPr="00077BA7">
              <w:t xml:space="preserve">. </w:t>
            </w:r>
            <w:r w:rsidRPr="00077BA7">
              <w:rPr>
                <w:i/>
              </w:rPr>
              <w:t>Journal of Social Studies Education Research, 8</w:t>
            </w:r>
            <w:r w:rsidRPr="00077BA7">
              <w:t xml:space="preserve">(1), 47-68. ISSN </w:t>
            </w:r>
            <w:r w:rsidRPr="00077BA7">
              <w:rPr>
                <w:rStyle w:val="right"/>
              </w:rPr>
              <w:t>1309-9108. (databáze Scopus) (spoluautorský podíl 50 %)</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Jana Martincová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r>
        <w:br w:type="page"/>
      </w:r>
    </w:p>
    <w:tbl>
      <w:tblPr>
        <w:tblpPr w:leftFromText="141" w:rightFromText="141" w:vertAnchor="page" w:horzAnchor="margin" w:tblpY="1752"/>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Pr="00317771"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Petr Novák</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Ing., PhD.</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1979</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N</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 xml:space="preserve"> </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 xml:space="preserve"> </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 xml:space="preserve"> </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r w:rsidRPr="003129DB">
              <w:t>Moravská vysoká škola Olomouc</w:t>
            </w:r>
          </w:p>
        </w:tc>
        <w:tc>
          <w:tcPr>
            <w:tcW w:w="1703" w:type="dxa"/>
            <w:gridSpan w:val="2"/>
          </w:tcPr>
          <w:p w:rsidR="00164CA5" w:rsidRDefault="00164CA5" w:rsidP="00355A1E">
            <w:pPr>
              <w:jc w:val="both"/>
            </w:pPr>
            <w:r>
              <w:t>pp</w:t>
            </w:r>
          </w:p>
        </w:tc>
        <w:tc>
          <w:tcPr>
            <w:tcW w:w="2096" w:type="dxa"/>
            <w:gridSpan w:val="4"/>
          </w:tcPr>
          <w:p w:rsidR="00164CA5" w:rsidRDefault="00164CA5" w:rsidP="00355A1E">
            <w:pPr>
              <w:jc w:val="both"/>
            </w:pPr>
            <w:r>
              <w:t>20</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279"/>
        </w:trPr>
        <w:tc>
          <w:tcPr>
            <w:tcW w:w="9859" w:type="dxa"/>
            <w:gridSpan w:val="11"/>
            <w:tcBorders>
              <w:top w:val="nil"/>
            </w:tcBorders>
          </w:tcPr>
          <w:p w:rsidR="00164CA5" w:rsidRDefault="00164CA5" w:rsidP="00355A1E">
            <w:pPr>
              <w:jc w:val="both"/>
            </w:pPr>
            <w:r>
              <w:t>Základy podnikatelství (přednášející).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Pr="007D2C66" w:rsidRDefault="00164CA5" w:rsidP="00355A1E">
            <w:pPr>
              <w:jc w:val="both"/>
            </w:pPr>
            <w:r>
              <w:t>Management a ekonomika, 2009, UTB ve Zlíně, FAME. (Ph.D.)</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 xml:space="preserve">MVŠO (Moravská vysoká škola Olomouc), Ústav podnikové ekonomiky, odborný asistent, 6 let. </w:t>
            </w:r>
          </w:p>
          <w:p w:rsidR="00164CA5" w:rsidRDefault="00164CA5" w:rsidP="00355A1E">
            <w:pPr>
              <w:jc w:val="both"/>
            </w:pPr>
            <w:r>
              <w:t>UTB ve Zlíně, FAME, od roku 2016 ředitel Ústavu podnikové ekonomiky, 12 let.</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50. Počet vedených a obhájených diplomových prací = 90.</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Pr="006F5698" w:rsidRDefault="00164CA5" w:rsidP="00355A1E">
            <w:pPr>
              <w:jc w:val="both"/>
            </w:pPr>
            <w:r w:rsidRPr="006F5698">
              <w:t>31</w:t>
            </w:r>
          </w:p>
        </w:tc>
        <w:tc>
          <w:tcPr>
            <w:tcW w:w="693" w:type="dxa"/>
            <w:vMerge w:val="restart"/>
          </w:tcPr>
          <w:p w:rsidR="00164CA5" w:rsidRPr="006F5698" w:rsidRDefault="00164CA5" w:rsidP="00355A1E">
            <w:pPr>
              <w:jc w:val="both"/>
            </w:pPr>
            <w:r w:rsidRPr="006F5698">
              <w:t>59</w:t>
            </w:r>
          </w:p>
        </w:tc>
        <w:tc>
          <w:tcPr>
            <w:tcW w:w="694" w:type="dxa"/>
            <w:vMerge w:val="restart"/>
          </w:tcPr>
          <w:p w:rsidR="00164CA5" w:rsidRDefault="00164CA5" w:rsidP="00355A1E">
            <w:pPr>
              <w:jc w:val="both"/>
              <w:rPr>
                <w:b/>
              </w:rPr>
            </w:pP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2347"/>
        </w:trPr>
        <w:tc>
          <w:tcPr>
            <w:tcW w:w="9859" w:type="dxa"/>
            <w:gridSpan w:val="11"/>
          </w:tcPr>
          <w:p w:rsidR="00164CA5" w:rsidRPr="0066166B" w:rsidRDefault="00164CA5" w:rsidP="00355A1E">
            <w:pPr>
              <w:tabs>
                <w:tab w:val="left" w:pos="473"/>
                <w:tab w:val="left" w:pos="8844"/>
                <w:tab w:val="left" w:pos="9066"/>
              </w:tabs>
              <w:jc w:val="both"/>
              <w:rPr>
                <w:iCs/>
              </w:rPr>
            </w:pPr>
            <w:r w:rsidRPr="0066166B">
              <w:t xml:space="preserve">Belás, J., Bartoš, P., Habánik, J., &amp; Novák, P. (2014). </w:t>
            </w:r>
            <w:r w:rsidRPr="0066166B">
              <w:rPr>
                <w:lang w:val="en-US"/>
              </w:rPr>
              <w:t xml:space="preserve">Significant Attributes of the Business Environment in Small and Medium-Sized Enterprises. In: </w:t>
            </w:r>
            <w:r w:rsidRPr="0066166B">
              <w:rPr>
                <w:i/>
                <w:lang w:val="en-US"/>
              </w:rPr>
              <w:t>Economics and Sociology</w:t>
            </w:r>
            <w:r w:rsidRPr="0066166B">
              <w:rPr>
                <w:lang w:val="en-US"/>
              </w:rPr>
              <w:t xml:space="preserve">. </w:t>
            </w:r>
            <w:r>
              <w:rPr>
                <w:lang w:val="en-US"/>
              </w:rPr>
              <w:t>7 (3)</w:t>
            </w:r>
            <w:r w:rsidRPr="0066166B">
              <w:rPr>
                <w:lang w:val="en-US"/>
              </w:rPr>
              <w:t>, s. 22–39. Dostupné z http://www.economics-sociology.eu/files/06_48_Belas_Bartos_Habanik_Novak.pdf</w:t>
            </w:r>
            <w:r w:rsidRPr="0066166B">
              <w:rPr>
                <w:i/>
                <w:iCs/>
                <w:color w:val="1F497D"/>
              </w:rPr>
              <w:t xml:space="preserve"> </w:t>
            </w:r>
            <w:r w:rsidRPr="0066166B">
              <w:t>(spoluautorský podíl 25%)</w:t>
            </w:r>
          </w:p>
          <w:p w:rsidR="00164CA5" w:rsidRPr="0066166B" w:rsidRDefault="00164CA5" w:rsidP="00355A1E">
            <w:pPr>
              <w:tabs>
                <w:tab w:val="left" w:pos="473"/>
                <w:tab w:val="left" w:pos="8844"/>
                <w:tab w:val="left" w:pos="9066"/>
              </w:tabs>
              <w:jc w:val="both"/>
              <w:rPr>
                <w:iCs/>
              </w:rPr>
            </w:pPr>
            <w:r w:rsidRPr="0066166B">
              <w:t xml:space="preserve">Belás, J., Habánik, J., Cipová, E., &amp; Novák, P. (2014). </w:t>
            </w:r>
            <w:r w:rsidRPr="0066166B">
              <w:rPr>
                <w:lang w:val="en-US"/>
              </w:rPr>
              <w:t xml:space="preserve">Actual trends in business risks for small and medium enterprises. Case studies from the Czech Republic and Slovakia, </w:t>
            </w:r>
            <w:r w:rsidRPr="0066166B">
              <w:rPr>
                <w:i/>
                <w:lang w:val="en-US"/>
              </w:rPr>
              <w:t>Ikonomicheski</w:t>
            </w:r>
            <w:r>
              <w:rPr>
                <w:i/>
                <w:lang w:val="en-US"/>
              </w:rPr>
              <w:t xml:space="preserve"> </w:t>
            </w:r>
            <w:r w:rsidRPr="0066166B">
              <w:rPr>
                <w:i/>
                <w:lang w:val="en-US"/>
              </w:rPr>
              <w:t>Izsledvania</w:t>
            </w:r>
            <w:r w:rsidRPr="0066166B">
              <w:rPr>
                <w:lang w:val="en-US"/>
              </w:rPr>
              <w:t xml:space="preserve">, </w:t>
            </w:r>
            <w:r>
              <w:rPr>
                <w:lang w:val="en-US"/>
              </w:rPr>
              <w:t>23 (4)</w:t>
            </w:r>
            <w:r w:rsidRPr="0066166B">
              <w:rPr>
                <w:lang w:val="en-US"/>
              </w:rPr>
              <w:t xml:space="preserve">, pp. </w:t>
            </w:r>
            <w:r w:rsidRPr="0066166B">
              <w:t xml:space="preserve">159-181. </w:t>
            </w:r>
            <w:r w:rsidRPr="0066166B">
              <w:rPr>
                <w:i/>
                <w:iCs/>
                <w:color w:val="1F497D"/>
              </w:rPr>
              <w:t xml:space="preserve"> </w:t>
            </w:r>
            <w:r w:rsidRPr="0066166B">
              <w:t xml:space="preserve">(spoluautorský podíl </w:t>
            </w:r>
            <w:r>
              <w:t>25</w:t>
            </w:r>
            <w:r w:rsidRPr="0066166B">
              <w:t>%)</w:t>
            </w:r>
          </w:p>
          <w:p w:rsidR="00164CA5" w:rsidRDefault="00164CA5" w:rsidP="00355A1E">
            <w:pPr>
              <w:tabs>
                <w:tab w:val="left" w:pos="473"/>
                <w:tab w:val="left" w:pos="8844"/>
                <w:tab w:val="left" w:pos="9066"/>
              </w:tabs>
              <w:jc w:val="both"/>
            </w:pPr>
            <w:r w:rsidRPr="0066166B">
              <w:t>Popesko, B., Papadaki, Š., &amp; Novák, P. (2015). Cost and Reimbursement</w:t>
            </w:r>
            <w:r>
              <w:t xml:space="preserve"> </w:t>
            </w:r>
            <w:r w:rsidRPr="0066166B">
              <w:t>Aanalysis of Selected</w:t>
            </w:r>
            <w:r>
              <w:t xml:space="preserve"> </w:t>
            </w:r>
            <w:r w:rsidRPr="0066166B">
              <w:t>Hospital</w:t>
            </w:r>
            <w:r>
              <w:t xml:space="preserve"> </w:t>
            </w:r>
            <w:r w:rsidRPr="0066166B">
              <w:t>Diagnoses via Acitivity-Based</w:t>
            </w:r>
            <w:r>
              <w:t xml:space="preserve"> </w:t>
            </w:r>
            <w:r w:rsidRPr="0066166B">
              <w:t xml:space="preserve">Costing, </w:t>
            </w:r>
            <w:r w:rsidRPr="0066166B">
              <w:rPr>
                <w:i/>
              </w:rPr>
              <w:t xml:space="preserve">E </w:t>
            </w:r>
            <w:r w:rsidRPr="0066166B">
              <w:rPr>
                <w:rStyle w:val="Zdraznn"/>
                <w:color w:val="000000"/>
              </w:rPr>
              <w:t>&amp;</w:t>
            </w:r>
            <w:r w:rsidRPr="0066166B">
              <w:rPr>
                <w:i/>
              </w:rPr>
              <w:t>M Ekonomie a Management</w:t>
            </w:r>
            <w:r w:rsidRPr="0066166B">
              <w:t xml:space="preserve">, </w:t>
            </w:r>
            <w:r>
              <w:t>18 (3)</w:t>
            </w:r>
            <w:r w:rsidRPr="0066166B">
              <w:t>. pp. 50 – 61</w:t>
            </w:r>
            <w:r w:rsidRPr="0066166B">
              <w:rPr>
                <w:i/>
                <w:iCs/>
                <w:color w:val="1F497D"/>
              </w:rPr>
              <w:t xml:space="preserve">. </w:t>
            </w:r>
            <w:r w:rsidRPr="00123C89">
              <w:t>(spoluautorský podíl 50%)</w:t>
            </w:r>
          </w:p>
          <w:p w:rsidR="00164CA5" w:rsidRPr="00D238E1" w:rsidRDefault="00164CA5" w:rsidP="00355A1E">
            <w:pPr>
              <w:pStyle w:val="Nadpis5"/>
              <w:spacing w:before="0"/>
              <w:jc w:val="both"/>
              <w:rPr>
                <w:rFonts w:ascii="Times New Roman" w:hAnsi="Times New Roman"/>
                <w:color w:val="auto"/>
              </w:rPr>
            </w:pPr>
            <w:r w:rsidRPr="00123C89">
              <w:rPr>
                <w:rFonts w:ascii="Times New Roman" w:hAnsi="Times New Roman"/>
                <w:color w:val="auto"/>
              </w:rPr>
              <w:t>Novák, P., &amp;</w:t>
            </w:r>
            <w:r>
              <w:rPr>
                <w:rFonts w:ascii="Times New Roman" w:hAnsi="Times New Roman"/>
                <w:color w:val="auto"/>
              </w:rPr>
              <w:t xml:space="preserve"> Vencálek, O</w:t>
            </w:r>
            <w:r w:rsidRPr="00123C89">
              <w:rPr>
                <w:rFonts w:ascii="Times New Roman" w:hAnsi="Times New Roman"/>
                <w:color w:val="auto"/>
              </w:rPr>
              <w:t>.</w:t>
            </w:r>
            <w:r>
              <w:rPr>
                <w:rFonts w:ascii="Times New Roman" w:hAnsi="Times New Roman"/>
                <w:color w:val="auto"/>
              </w:rPr>
              <w:t xml:space="preserve"> </w:t>
            </w:r>
            <w:r w:rsidRPr="00123C89">
              <w:rPr>
                <w:rFonts w:ascii="Times New Roman" w:hAnsi="Times New Roman"/>
                <w:color w:val="auto"/>
              </w:rPr>
              <w:t xml:space="preserve">(2016). </w:t>
            </w:r>
            <w:r w:rsidRPr="00123C89">
              <w:rPr>
                <w:rFonts w:ascii="Times New Roman" w:hAnsi="Times New Roman"/>
                <w:color w:val="000000"/>
              </w:rPr>
              <w:t>Is</w:t>
            </w:r>
            <w:r>
              <w:rPr>
                <w:rFonts w:ascii="Times New Roman" w:hAnsi="Times New Roman"/>
                <w:color w:val="000000"/>
              </w:rPr>
              <w:t xml:space="preserve"> </w:t>
            </w:r>
            <w:r w:rsidRPr="00123C89">
              <w:rPr>
                <w:rFonts w:ascii="Times New Roman" w:hAnsi="Times New Roman"/>
                <w:color w:val="000000"/>
              </w:rPr>
              <w:t>It</w:t>
            </w:r>
            <w:r>
              <w:rPr>
                <w:rFonts w:ascii="Times New Roman" w:hAnsi="Times New Roman"/>
                <w:color w:val="000000"/>
              </w:rPr>
              <w:t xml:space="preserve"> </w:t>
            </w:r>
            <w:r w:rsidRPr="00123C89">
              <w:rPr>
                <w:rFonts w:ascii="Times New Roman" w:hAnsi="Times New Roman"/>
                <w:color w:val="000000"/>
              </w:rPr>
              <w:t>Sufficient to Assess</w:t>
            </w:r>
            <w:r>
              <w:rPr>
                <w:rFonts w:ascii="Times New Roman" w:hAnsi="Times New Roman"/>
                <w:color w:val="000000"/>
              </w:rPr>
              <w:t xml:space="preserve"> </w:t>
            </w:r>
            <w:r w:rsidRPr="00123C89">
              <w:rPr>
                <w:rFonts w:ascii="Times New Roman" w:hAnsi="Times New Roman"/>
                <w:color w:val="000000"/>
              </w:rPr>
              <w:t>Cost</w:t>
            </w:r>
            <w:r>
              <w:rPr>
                <w:rFonts w:ascii="Times New Roman" w:hAnsi="Times New Roman"/>
                <w:color w:val="000000"/>
              </w:rPr>
              <w:t xml:space="preserve"> </w:t>
            </w:r>
            <w:r w:rsidRPr="00123C89">
              <w:rPr>
                <w:rFonts w:ascii="Times New Roman" w:hAnsi="Times New Roman"/>
                <w:color w:val="000000"/>
              </w:rPr>
              <w:t>Behavior</w:t>
            </w:r>
            <w:r>
              <w:rPr>
                <w:rFonts w:ascii="Times New Roman" w:hAnsi="Times New Roman"/>
                <w:color w:val="000000"/>
              </w:rPr>
              <w:t xml:space="preserve"> </w:t>
            </w:r>
            <w:r w:rsidRPr="00123C89">
              <w:rPr>
                <w:rFonts w:ascii="Times New Roman" w:hAnsi="Times New Roman"/>
                <w:color w:val="000000"/>
              </w:rPr>
              <w:t>Merely by Volume of Production? Cost</w:t>
            </w:r>
            <w:r>
              <w:rPr>
                <w:rFonts w:ascii="Times New Roman" w:hAnsi="Times New Roman"/>
                <w:color w:val="000000"/>
              </w:rPr>
              <w:t xml:space="preserve"> </w:t>
            </w:r>
            <w:r w:rsidRPr="00123C89">
              <w:rPr>
                <w:rFonts w:ascii="Times New Roman" w:hAnsi="Times New Roman"/>
                <w:color w:val="000000"/>
              </w:rPr>
              <w:t>behavior</w:t>
            </w:r>
            <w:r>
              <w:rPr>
                <w:rFonts w:ascii="Times New Roman" w:hAnsi="Times New Roman"/>
                <w:color w:val="000000"/>
              </w:rPr>
              <w:t xml:space="preserve"> </w:t>
            </w:r>
            <w:r w:rsidRPr="00123C89">
              <w:rPr>
                <w:rFonts w:ascii="Times New Roman" w:hAnsi="Times New Roman"/>
                <w:color w:val="000000"/>
              </w:rPr>
              <w:t>research</w:t>
            </w:r>
            <w:r>
              <w:rPr>
                <w:rFonts w:ascii="Times New Roman" w:hAnsi="Times New Roman"/>
                <w:color w:val="000000"/>
              </w:rPr>
              <w:t xml:space="preserve"> </w:t>
            </w:r>
            <w:r w:rsidRPr="00123C89">
              <w:rPr>
                <w:rFonts w:ascii="Times New Roman" w:hAnsi="Times New Roman"/>
                <w:color w:val="000000"/>
              </w:rPr>
              <w:t>results</w:t>
            </w:r>
            <w:r>
              <w:rPr>
                <w:rFonts w:ascii="Times New Roman" w:hAnsi="Times New Roman"/>
                <w:color w:val="000000"/>
              </w:rPr>
              <w:t xml:space="preserve"> </w:t>
            </w:r>
            <w:r w:rsidRPr="00123C89">
              <w:rPr>
                <w:rFonts w:ascii="Times New Roman" w:hAnsi="Times New Roman"/>
                <w:color w:val="000000"/>
              </w:rPr>
              <w:t xml:space="preserve">from Czech Republic. </w:t>
            </w:r>
            <w:r w:rsidRPr="00123C89">
              <w:rPr>
                <w:rFonts w:ascii="Times New Roman" w:hAnsi="Times New Roman"/>
                <w:i/>
                <w:color w:val="000000"/>
              </w:rPr>
              <w:t>Montenegrin Journal of Economics</w:t>
            </w:r>
            <w:r w:rsidRPr="00123C89">
              <w:rPr>
                <w:rFonts w:ascii="Times New Roman" w:hAnsi="Times New Roman"/>
                <w:color w:val="000000"/>
              </w:rPr>
              <w:t xml:space="preserve">, </w:t>
            </w:r>
            <w:r>
              <w:rPr>
                <w:rFonts w:ascii="Times New Roman" w:hAnsi="Times New Roman"/>
                <w:color w:val="000000"/>
              </w:rPr>
              <w:t>12 (3), pp. 139-154.</w:t>
            </w:r>
            <w:r w:rsidRPr="00123C89">
              <w:rPr>
                <w:rFonts w:ascii="Times New Roman" w:hAnsi="Times New Roman"/>
                <w:color w:val="000000"/>
              </w:rPr>
              <w:t xml:space="preserve"> (WoS ESCI)</w:t>
            </w:r>
            <w:r>
              <w:rPr>
                <w:rFonts w:ascii="Times New Roman" w:hAnsi="Times New Roman"/>
                <w:color w:val="000000"/>
              </w:rPr>
              <w:t xml:space="preserve"> </w:t>
            </w:r>
            <w:r w:rsidRPr="00123C89">
              <w:rPr>
                <w:rFonts w:ascii="Times New Roman" w:hAnsi="Times New Roman"/>
                <w:color w:val="auto"/>
              </w:rPr>
              <w:t>(spoluautorský podíl 50%)</w:t>
            </w:r>
          </w:p>
          <w:p w:rsidR="00164CA5" w:rsidRPr="00123C89" w:rsidRDefault="00164CA5" w:rsidP="00355A1E">
            <w:pPr>
              <w:pStyle w:val="Nadpis5"/>
              <w:spacing w:before="0"/>
              <w:jc w:val="both"/>
              <w:rPr>
                <w:rFonts w:ascii="Times New Roman" w:hAnsi="Times New Roman"/>
                <w:color w:val="auto"/>
              </w:rPr>
            </w:pPr>
            <w:r w:rsidRPr="001D0D57">
              <w:rPr>
                <w:rFonts w:ascii="Times New Roman" w:hAnsi="Times New Roman"/>
                <w:color w:val="000000"/>
                <w:sz w:val="16"/>
                <w:szCs w:val="16"/>
              </w:rPr>
              <w:t xml:space="preserve"> </w:t>
            </w:r>
            <w:r w:rsidRPr="00123C89">
              <w:rPr>
                <w:rFonts w:ascii="Times New Roman" w:hAnsi="Times New Roman"/>
                <w:color w:val="auto"/>
              </w:rPr>
              <w:t>Novák, P., Papadaki, Š., Popesko, B., &amp; Hrabec, D. (2016</w:t>
            </w:r>
            <w:r>
              <w:rPr>
                <w:rFonts w:ascii="Times New Roman" w:hAnsi="Times New Roman"/>
                <w:color w:val="auto"/>
              </w:rPr>
              <w:t xml:space="preserve">). </w:t>
            </w:r>
            <w:r w:rsidRPr="00123C89">
              <w:rPr>
                <w:rFonts w:ascii="Times New Roman" w:hAnsi="Times New Roman"/>
                <w:color w:val="auto"/>
              </w:rPr>
              <w:t>Comparison of Managerial</w:t>
            </w:r>
            <w:r>
              <w:rPr>
                <w:rFonts w:ascii="Times New Roman" w:hAnsi="Times New Roman"/>
                <w:color w:val="auto"/>
              </w:rPr>
              <w:t xml:space="preserve"> </w:t>
            </w:r>
            <w:r w:rsidRPr="00123C89">
              <w:rPr>
                <w:rFonts w:ascii="Times New Roman" w:hAnsi="Times New Roman"/>
                <w:color w:val="auto"/>
              </w:rPr>
              <w:t>Implications</w:t>
            </w:r>
            <w:r>
              <w:rPr>
                <w:rFonts w:ascii="Times New Roman" w:hAnsi="Times New Roman"/>
                <w:color w:val="auto"/>
              </w:rPr>
              <w:t xml:space="preserve"> </w:t>
            </w:r>
            <w:r w:rsidRPr="00123C89">
              <w:rPr>
                <w:rFonts w:ascii="Times New Roman" w:hAnsi="Times New Roman"/>
                <w:color w:val="auto"/>
              </w:rPr>
              <w:t>for</w:t>
            </w:r>
            <w:r>
              <w:rPr>
                <w:rFonts w:ascii="Times New Roman" w:hAnsi="Times New Roman"/>
                <w:color w:val="auto"/>
              </w:rPr>
              <w:t xml:space="preserve"> </w:t>
            </w:r>
            <w:r w:rsidRPr="00123C89">
              <w:rPr>
                <w:rFonts w:ascii="Times New Roman" w:hAnsi="Times New Roman"/>
                <w:color w:val="auto"/>
              </w:rPr>
              <w:t>Utilization of Variable</w:t>
            </w:r>
            <w:r>
              <w:rPr>
                <w:rFonts w:ascii="Times New Roman" w:hAnsi="Times New Roman"/>
                <w:color w:val="auto"/>
              </w:rPr>
              <w:t xml:space="preserve"> </w:t>
            </w:r>
            <w:r w:rsidRPr="00123C89">
              <w:rPr>
                <w:rFonts w:ascii="Times New Roman" w:hAnsi="Times New Roman"/>
                <w:color w:val="auto"/>
              </w:rPr>
              <w:t>Costing and Throughput</w:t>
            </w:r>
            <w:r>
              <w:rPr>
                <w:rFonts w:ascii="Times New Roman" w:hAnsi="Times New Roman"/>
                <w:color w:val="auto"/>
              </w:rPr>
              <w:t xml:space="preserve"> </w:t>
            </w:r>
            <w:r w:rsidRPr="00123C89">
              <w:rPr>
                <w:rFonts w:ascii="Times New Roman" w:hAnsi="Times New Roman"/>
                <w:color w:val="auto"/>
              </w:rPr>
              <w:t>Accounting</w:t>
            </w:r>
            <w:r>
              <w:rPr>
                <w:rFonts w:ascii="Times New Roman" w:hAnsi="Times New Roman"/>
                <w:color w:val="auto"/>
              </w:rPr>
              <w:t xml:space="preserve"> </w:t>
            </w:r>
            <w:r w:rsidRPr="00123C89">
              <w:rPr>
                <w:rFonts w:ascii="Times New Roman" w:hAnsi="Times New Roman"/>
                <w:color w:val="auto"/>
              </w:rPr>
              <w:t xml:space="preserve">Methods, </w:t>
            </w:r>
            <w:r w:rsidRPr="00123C89">
              <w:rPr>
                <w:rFonts w:ascii="Times New Roman" w:hAnsi="Times New Roman"/>
                <w:i/>
                <w:color w:val="auto"/>
              </w:rPr>
              <w:t>Journal of Applied</w:t>
            </w:r>
            <w:r>
              <w:rPr>
                <w:rFonts w:ascii="Times New Roman" w:hAnsi="Times New Roman"/>
                <w:i/>
                <w:color w:val="auto"/>
              </w:rPr>
              <w:t xml:space="preserve"> </w:t>
            </w:r>
            <w:r w:rsidRPr="00123C89">
              <w:rPr>
                <w:rFonts w:ascii="Times New Roman" w:hAnsi="Times New Roman"/>
                <w:i/>
                <w:color w:val="auto"/>
              </w:rPr>
              <w:t>Engineering Science</w:t>
            </w:r>
            <w:r w:rsidRPr="00123C89">
              <w:rPr>
                <w:rFonts w:ascii="Times New Roman" w:hAnsi="Times New Roman"/>
                <w:color w:val="auto"/>
              </w:rPr>
              <w:t xml:space="preserve">, </w:t>
            </w:r>
            <w:r>
              <w:rPr>
                <w:rFonts w:ascii="Times New Roman" w:hAnsi="Times New Roman"/>
                <w:color w:val="auto"/>
              </w:rPr>
              <w:t>14 (3), 351-360. (spoluautorský podíl 25%)</w:t>
            </w:r>
          </w:p>
          <w:p w:rsidR="00164CA5" w:rsidRPr="00806323" w:rsidRDefault="00164CA5" w:rsidP="00355A1E">
            <w:pPr>
              <w:pStyle w:val="Nadpis5"/>
              <w:spacing w:before="0"/>
              <w:jc w:val="both"/>
              <w:rPr>
                <w:iCs/>
                <w:sz w:val="16"/>
                <w:szCs w:val="16"/>
              </w:rPr>
            </w:pPr>
            <w:r w:rsidRPr="00123C89">
              <w:rPr>
                <w:rFonts w:ascii="Times New Roman" w:hAnsi="Times New Roman"/>
                <w:color w:val="auto"/>
              </w:rPr>
              <w:t xml:space="preserve">Novák, P., </w:t>
            </w:r>
            <w:r>
              <w:rPr>
                <w:rFonts w:ascii="Times New Roman" w:hAnsi="Times New Roman"/>
                <w:color w:val="auto"/>
              </w:rPr>
              <w:t xml:space="preserve">Dvorský, J., </w:t>
            </w:r>
            <w:r w:rsidRPr="00123C89">
              <w:rPr>
                <w:rFonts w:ascii="Times New Roman" w:hAnsi="Times New Roman"/>
                <w:color w:val="auto"/>
              </w:rPr>
              <w:t>Popesko, B. &amp; Strouhal, J. (2017).  Analysis of overhead</w:t>
            </w:r>
            <w:r>
              <w:rPr>
                <w:rFonts w:ascii="Times New Roman" w:hAnsi="Times New Roman"/>
                <w:color w:val="auto"/>
              </w:rPr>
              <w:t xml:space="preserve"> </w:t>
            </w:r>
            <w:r w:rsidRPr="00123C89">
              <w:rPr>
                <w:rFonts w:ascii="Times New Roman" w:hAnsi="Times New Roman"/>
                <w:color w:val="auto"/>
              </w:rPr>
              <w:t>cost</w:t>
            </w:r>
            <w:r>
              <w:rPr>
                <w:rFonts w:ascii="Times New Roman" w:hAnsi="Times New Roman"/>
                <w:color w:val="auto"/>
              </w:rPr>
              <w:t xml:space="preserve"> </w:t>
            </w:r>
            <w:r w:rsidRPr="00123C89">
              <w:rPr>
                <w:rFonts w:ascii="Times New Roman" w:hAnsi="Times New Roman"/>
                <w:color w:val="auto"/>
              </w:rPr>
              <w:t>behavior: Case study on decision-making</w:t>
            </w:r>
            <w:r>
              <w:rPr>
                <w:rFonts w:ascii="Times New Roman" w:hAnsi="Times New Roman"/>
                <w:color w:val="auto"/>
              </w:rPr>
              <w:t xml:space="preserve"> </w:t>
            </w:r>
            <w:r w:rsidRPr="00123C89">
              <w:rPr>
                <w:rFonts w:ascii="Times New Roman" w:hAnsi="Times New Roman"/>
                <w:color w:val="auto"/>
              </w:rPr>
              <w:t xml:space="preserve">approach. </w:t>
            </w:r>
            <w:r w:rsidRPr="00123C89">
              <w:rPr>
                <w:rFonts w:ascii="Times New Roman" w:hAnsi="Times New Roman"/>
                <w:i/>
                <w:color w:val="auto"/>
              </w:rPr>
              <w:t>Journal of International Studies,</w:t>
            </w:r>
            <w:r w:rsidRPr="00123C89">
              <w:rPr>
                <w:rFonts w:ascii="Times New Roman" w:hAnsi="Times New Roman"/>
                <w:color w:val="auto"/>
              </w:rPr>
              <w:t xml:space="preserve"> </w:t>
            </w:r>
            <w:r>
              <w:rPr>
                <w:rFonts w:ascii="Times New Roman" w:hAnsi="Times New Roman"/>
                <w:color w:val="auto"/>
              </w:rPr>
              <w:t>10 (1)</w:t>
            </w:r>
            <w:r w:rsidRPr="00123C89">
              <w:rPr>
                <w:rFonts w:ascii="Times New Roman" w:hAnsi="Times New Roman"/>
                <w:color w:val="auto"/>
              </w:rPr>
              <w:t>, pp 74-91</w:t>
            </w:r>
            <w:r>
              <w:rPr>
                <w:rFonts w:ascii="Times New Roman" w:hAnsi="Times New Roman"/>
                <w:color w:val="auto"/>
              </w:rPr>
              <w:t>. (spoluautorský podíl 25%)</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Default="00164CA5" w:rsidP="00355A1E">
            <w:pPr>
              <w:rPr>
                <w:b/>
              </w:rPr>
            </w:pPr>
          </w:p>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Petr Novák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tbl>
      <w:tblPr>
        <w:tblpPr w:leftFromText="141" w:rightFromText="141" w:vertAnchor="text" w:horzAnchor="margin" w:tblpXSpec="center" w:tblpY="2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lastRenderedPageBreak/>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 xml:space="preserve">Anna Petr Šafránková   </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Mgr., Ph.D.</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1987</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 xml:space="preserve">pp </w:t>
            </w:r>
          </w:p>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9A1EAC" w:rsidP="00355A1E">
            <w:pPr>
              <w:jc w:val="both"/>
            </w:pPr>
            <w:r>
              <w:t>32</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rsidRPr="001D101D">
              <w:t>8/</w:t>
            </w:r>
            <w:r>
              <w:t>20</w:t>
            </w:r>
            <w:r w:rsidRPr="001D101D">
              <w:t>19</w:t>
            </w:r>
          </w:p>
          <w:p w:rsidR="00164CA5" w:rsidRDefault="00164CA5" w:rsidP="00355A1E">
            <w:pPr>
              <w:jc w:val="both"/>
            </w:pP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9A1EAC" w:rsidP="00355A1E">
            <w:pPr>
              <w:jc w:val="both"/>
            </w:pPr>
            <w:r>
              <w:t>32</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8/2019</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608"/>
        </w:trPr>
        <w:tc>
          <w:tcPr>
            <w:tcW w:w="9859" w:type="dxa"/>
            <w:gridSpan w:val="11"/>
            <w:tcBorders>
              <w:top w:val="nil"/>
            </w:tcBorders>
          </w:tcPr>
          <w:p w:rsidR="00164CA5" w:rsidRDefault="00164CA5" w:rsidP="00355A1E">
            <w:pPr>
              <w:jc w:val="both"/>
            </w:pPr>
            <w:r>
              <w:t>Sociální pedagogika 1, 2 (garant, přednášející), Metody sociálně výchovné práce (garant), Sociální služby (garant, vyučující), Sociální pedagogika v praxi (garant).</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Pr="007D2C66" w:rsidRDefault="00164CA5" w:rsidP="00355A1E">
            <w:pPr>
              <w:jc w:val="both"/>
            </w:pPr>
            <w:r w:rsidRPr="007D2C66">
              <w:t>Pedagogika</w:t>
            </w:r>
            <w:r>
              <w:t xml:space="preserve">, </w:t>
            </w:r>
            <w:r w:rsidRPr="00847C41">
              <w:t>2015,</w:t>
            </w:r>
            <w:r>
              <w:t xml:space="preserve"> UP v Olomouci, PdF. (Ph.D.)</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UTB ve Zlíně, FHS</w:t>
            </w:r>
            <w:r w:rsidRPr="00847C41">
              <w:t xml:space="preserve">, </w:t>
            </w:r>
            <w:r>
              <w:t>5 let.</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31. Počet vedených a obhájených diplomových prací = 5.</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Pr="009A1EAC" w:rsidRDefault="00164CA5" w:rsidP="00355A1E">
            <w:pPr>
              <w:jc w:val="both"/>
            </w:pPr>
            <w:r w:rsidRPr="009A1EAC">
              <w:t>1</w:t>
            </w:r>
          </w:p>
        </w:tc>
        <w:tc>
          <w:tcPr>
            <w:tcW w:w="694" w:type="dxa"/>
            <w:vMerge w:val="restart"/>
          </w:tcPr>
          <w:p w:rsidR="00164CA5" w:rsidRPr="009A1EAC" w:rsidRDefault="00164CA5" w:rsidP="00355A1E">
            <w:pPr>
              <w:jc w:val="both"/>
            </w:pPr>
            <w:r w:rsidRPr="009A1EAC">
              <w:t>11</w:t>
            </w: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2347"/>
        </w:trPr>
        <w:tc>
          <w:tcPr>
            <w:tcW w:w="9859" w:type="dxa"/>
            <w:gridSpan w:val="11"/>
          </w:tcPr>
          <w:p w:rsidR="00164CA5" w:rsidRDefault="00164CA5" w:rsidP="00355A1E">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 xml:space="preserve">Kocourková, V. (2013). </w:t>
            </w:r>
            <w:r w:rsidRPr="00FA7B89">
              <w:rPr>
                <w:szCs w:val="22"/>
              </w:rPr>
              <w:t>The</w:t>
            </w:r>
            <w:r>
              <w:rPr>
                <w:szCs w:val="22"/>
              </w:rPr>
              <w:t xml:space="preserve"> </w:t>
            </w:r>
            <w:r w:rsidRPr="00FA7B89">
              <w:rPr>
                <w:szCs w:val="22"/>
              </w:rPr>
              <w:t>Teacher’s Role in the</w:t>
            </w:r>
            <w:r>
              <w:rPr>
                <w:szCs w:val="22"/>
              </w:rPr>
              <w:t xml:space="preserve"> </w:t>
            </w:r>
            <w:r w:rsidRPr="00FA7B89">
              <w:rPr>
                <w:szCs w:val="22"/>
              </w:rPr>
              <w:t>Reflection</w:t>
            </w:r>
            <w:r>
              <w:rPr>
                <w:szCs w:val="22"/>
              </w:rPr>
              <w:t xml:space="preserve"> </w:t>
            </w:r>
            <w:r w:rsidRPr="00FA7B89">
              <w:rPr>
                <w:szCs w:val="22"/>
              </w:rPr>
              <w:t>of</w:t>
            </w:r>
            <w:r>
              <w:rPr>
                <w:szCs w:val="22"/>
              </w:rPr>
              <w:t xml:space="preserve"> </w:t>
            </w:r>
            <w:r w:rsidRPr="00FA7B89">
              <w:rPr>
                <w:szCs w:val="22"/>
              </w:rPr>
              <w:t>Social</w:t>
            </w:r>
            <w:r>
              <w:rPr>
                <w:szCs w:val="22"/>
              </w:rPr>
              <w:t xml:space="preserve"> </w:t>
            </w:r>
            <w:r w:rsidRPr="00FA7B89">
              <w:rPr>
                <w:szCs w:val="22"/>
              </w:rPr>
              <w:t xml:space="preserve">Disadvantage. </w:t>
            </w:r>
            <w:r w:rsidRPr="00FA7B89">
              <w:rPr>
                <w:i/>
                <w:szCs w:val="22"/>
              </w:rPr>
              <w:t>E-Pedagogium</w:t>
            </w:r>
            <w:r w:rsidRPr="00FA7B89">
              <w:rPr>
                <w:szCs w:val="22"/>
              </w:rPr>
              <w:t>, č. 4, s. 7 – 23. ISSN 1213-7499</w:t>
            </w:r>
            <w:r>
              <w:rPr>
                <w:szCs w:val="22"/>
              </w:rPr>
              <w:t>. (databáze ERIH</w:t>
            </w:r>
            <w:r w:rsidRPr="0092301E">
              <w:rPr>
                <w:szCs w:val="22"/>
              </w:rPr>
              <w:t>)</w:t>
            </w:r>
            <w:r>
              <w:rPr>
                <w:szCs w:val="22"/>
              </w:rPr>
              <w:t xml:space="preserve"> (</w:t>
            </w:r>
            <w:r w:rsidRPr="0092301E">
              <w:rPr>
                <w:szCs w:val="22"/>
              </w:rPr>
              <w:t xml:space="preserve">spoluautorský podíl </w:t>
            </w:r>
            <w:r>
              <w:rPr>
                <w:szCs w:val="22"/>
              </w:rPr>
              <w:t xml:space="preserve">50%) </w:t>
            </w:r>
          </w:p>
          <w:p w:rsidR="00164CA5" w:rsidRDefault="00164CA5" w:rsidP="00355A1E">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Hrbáčková, K. (2015).</w:t>
            </w:r>
            <w:r w:rsidRPr="00654B02">
              <w:rPr>
                <w:szCs w:val="22"/>
              </w:rPr>
              <w:t xml:space="preserve"> Teachers´Beliefs</w:t>
            </w:r>
            <w:r>
              <w:rPr>
                <w:szCs w:val="22"/>
              </w:rPr>
              <w:t xml:space="preserve"> </w:t>
            </w:r>
            <w:r w:rsidRPr="00654B02">
              <w:rPr>
                <w:szCs w:val="22"/>
              </w:rPr>
              <w:t>about</w:t>
            </w:r>
            <w:r>
              <w:rPr>
                <w:szCs w:val="22"/>
              </w:rPr>
              <w:t xml:space="preserve"> </w:t>
            </w:r>
            <w:r w:rsidRPr="00654B02">
              <w:rPr>
                <w:szCs w:val="22"/>
              </w:rPr>
              <w:t>Socially</w:t>
            </w:r>
            <w:r>
              <w:rPr>
                <w:szCs w:val="22"/>
              </w:rPr>
              <w:t xml:space="preserve"> </w:t>
            </w:r>
            <w:r w:rsidRPr="00654B02">
              <w:rPr>
                <w:szCs w:val="22"/>
              </w:rPr>
              <w:t>Disadvantaged</w:t>
            </w:r>
            <w:r>
              <w:rPr>
                <w:szCs w:val="22"/>
              </w:rPr>
              <w:t xml:space="preserve"> </w:t>
            </w:r>
            <w:r w:rsidRPr="00654B02">
              <w:rPr>
                <w:szCs w:val="22"/>
              </w:rPr>
              <w:t xml:space="preserve">Pupils in the Czech Republic. </w:t>
            </w:r>
            <w:r w:rsidRPr="00FA7B89">
              <w:rPr>
                <w:i/>
                <w:szCs w:val="22"/>
              </w:rPr>
              <w:t>Procedia</w:t>
            </w:r>
            <w:r>
              <w:rPr>
                <w:i/>
                <w:szCs w:val="22"/>
              </w:rPr>
              <w:t xml:space="preserve"> </w:t>
            </w:r>
            <w:r w:rsidRPr="00FA7B89">
              <w:rPr>
                <w:i/>
                <w:szCs w:val="22"/>
              </w:rPr>
              <w:t>Social and Behavioral</w:t>
            </w:r>
            <w:r>
              <w:rPr>
                <w:i/>
                <w:szCs w:val="22"/>
              </w:rPr>
              <w:t xml:space="preserve"> </w:t>
            </w:r>
            <w:r w:rsidRPr="00FA7B89">
              <w:rPr>
                <w:i/>
                <w:szCs w:val="22"/>
              </w:rPr>
              <w:t>Sciences</w:t>
            </w:r>
            <w:r w:rsidRPr="00654B02">
              <w:rPr>
                <w:szCs w:val="22"/>
              </w:rPr>
              <w:t>. s. 738-747. ISSN 1877-0428.</w:t>
            </w:r>
            <w:r>
              <w:rPr>
                <w:szCs w:val="22"/>
              </w:rPr>
              <w:t>(databáze WOS) (</w:t>
            </w:r>
            <w:r w:rsidRPr="0092301E">
              <w:rPr>
                <w:szCs w:val="22"/>
              </w:rPr>
              <w:t xml:space="preserve">spoluautorský podíl </w:t>
            </w:r>
            <w:r>
              <w:rPr>
                <w:szCs w:val="22"/>
              </w:rPr>
              <w:t xml:space="preserve">50%) </w:t>
            </w:r>
          </w:p>
          <w:p w:rsidR="00164CA5" w:rsidRDefault="00164CA5" w:rsidP="00355A1E">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Hrbáčková, K. (2016).</w:t>
            </w:r>
            <w:r w:rsidRPr="00654B02">
              <w:rPr>
                <w:szCs w:val="22"/>
              </w:rPr>
              <w:t xml:space="preserve"> Teacher</w:t>
            </w:r>
            <w:r>
              <w:rPr>
                <w:szCs w:val="22"/>
              </w:rPr>
              <w:t xml:space="preserve"> </w:t>
            </w:r>
            <w:r w:rsidRPr="00654B02">
              <w:rPr>
                <w:szCs w:val="22"/>
              </w:rPr>
              <w:t>Self-Efficacy</w:t>
            </w:r>
            <w:r>
              <w:rPr>
                <w:szCs w:val="22"/>
              </w:rPr>
              <w:t xml:space="preserve"> </w:t>
            </w:r>
            <w:r w:rsidRPr="00654B02">
              <w:rPr>
                <w:szCs w:val="22"/>
              </w:rPr>
              <w:t>within</w:t>
            </w:r>
            <w:r>
              <w:rPr>
                <w:szCs w:val="22"/>
              </w:rPr>
              <w:t xml:space="preserve"> </w:t>
            </w:r>
            <w:r w:rsidRPr="00654B02">
              <w:rPr>
                <w:szCs w:val="22"/>
              </w:rPr>
              <w:t>the</w:t>
            </w:r>
            <w:r>
              <w:rPr>
                <w:szCs w:val="22"/>
              </w:rPr>
              <w:t xml:space="preserve"> </w:t>
            </w:r>
            <w:r w:rsidRPr="00654B02">
              <w:rPr>
                <w:szCs w:val="22"/>
              </w:rPr>
              <w:t>Context</w:t>
            </w:r>
            <w:r>
              <w:rPr>
                <w:szCs w:val="22"/>
              </w:rPr>
              <w:t xml:space="preserve"> </w:t>
            </w:r>
            <w:r w:rsidRPr="00654B02">
              <w:rPr>
                <w:szCs w:val="22"/>
              </w:rPr>
              <w:t>of</w:t>
            </w:r>
            <w:r>
              <w:rPr>
                <w:szCs w:val="22"/>
              </w:rPr>
              <w:t xml:space="preserve"> </w:t>
            </w:r>
            <w:r w:rsidRPr="00654B02">
              <w:rPr>
                <w:szCs w:val="22"/>
              </w:rPr>
              <w:t>Socially</w:t>
            </w:r>
            <w:r>
              <w:rPr>
                <w:szCs w:val="22"/>
              </w:rPr>
              <w:t xml:space="preserve"> </w:t>
            </w:r>
            <w:r w:rsidRPr="00654B02">
              <w:rPr>
                <w:szCs w:val="22"/>
              </w:rPr>
              <w:t>Disadvantaged</w:t>
            </w:r>
            <w:r>
              <w:rPr>
                <w:szCs w:val="22"/>
              </w:rPr>
              <w:t xml:space="preserve"> </w:t>
            </w:r>
            <w:r w:rsidRPr="00654B02">
              <w:rPr>
                <w:szCs w:val="22"/>
              </w:rPr>
              <w:t xml:space="preserve">Pupils´Education. </w:t>
            </w:r>
            <w:r w:rsidRPr="00FA7B89">
              <w:rPr>
                <w:i/>
                <w:szCs w:val="22"/>
              </w:rPr>
              <w:t>Sociální pedagogika/Social</w:t>
            </w:r>
            <w:r>
              <w:rPr>
                <w:i/>
                <w:szCs w:val="22"/>
              </w:rPr>
              <w:t xml:space="preserve"> </w:t>
            </w:r>
            <w:r w:rsidRPr="00FA7B89">
              <w:rPr>
                <w:i/>
                <w:szCs w:val="22"/>
              </w:rPr>
              <w:t>Education</w:t>
            </w:r>
            <w:r>
              <w:rPr>
                <w:szCs w:val="22"/>
              </w:rPr>
              <w:t>, 4 (2)</w:t>
            </w:r>
            <w:r w:rsidRPr="00654B02">
              <w:rPr>
                <w:szCs w:val="22"/>
              </w:rPr>
              <w:t>, s. 9-24. ISSN 1805-8825.</w:t>
            </w:r>
            <w:r>
              <w:rPr>
                <w:szCs w:val="22"/>
              </w:rPr>
              <w:t>(databáze ERIH</w:t>
            </w:r>
            <w:r w:rsidRPr="0092301E">
              <w:rPr>
                <w:szCs w:val="22"/>
              </w:rPr>
              <w:t>)</w:t>
            </w:r>
            <w:r>
              <w:rPr>
                <w:szCs w:val="22"/>
              </w:rPr>
              <w:t xml:space="preserve"> (</w:t>
            </w:r>
            <w:r w:rsidRPr="0092301E">
              <w:rPr>
                <w:szCs w:val="22"/>
              </w:rPr>
              <w:t xml:space="preserve">spoluautorský podíl </w:t>
            </w:r>
            <w:r>
              <w:rPr>
                <w:szCs w:val="22"/>
              </w:rPr>
              <w:t xml:space="preserve">50%) </w:t>
            </w:r>
          </w:p>
          <w:p w:rsidR="00164CA5" w:rsidRDefault="00164CA5" w:rsidP="00355A1E">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Zátopková, K. (2017).</w:t>
            </w:r>
            <w:r w:rsidRPr="00FA7B89">
              <w:rPr>
                <w:szCs w:val="22"/>
              </w:rPr>
              <w:t xml:space="preserve"> Teachers´</w:t>
            </w:r>
            <w:r>
              <w:rPr>
                <w:szCs w:val="22"/>
              </w:rPr>
              <w:t xml:space="preserve"> </w:t>
            </w:r>
            <w:r w:rsidRPr="00FA7B89">
              <w:rPr>
                <w:szCs w:val="22"/>
              </w:rPr>
              <w:t>Evaluation</w:t>
            </w:r>
            <w:r>
              <w:rPr>
                <w:szCs w:val="22"/>
              </w:rPr>
              <w:t xml:space="preserve"> </w:t>
            </w:r>
            <w:r w:rsidRPr="00FA7B89">
              <w:rPr>
                <w:szCs w:val="22"/>
              </w:rPr>
              <w:t>of</w:t>
            </w:r>
            <w:r>
              <w:rPr>
                <w:szCs w:val="22"/>
              </w:rPr>
              <w:t xml:space="preserve"> </w:t>
            </w:r>
            <w:r w:rsidRPr="00FA7B89">
              <w:rPr>
                <w:szCs w:val="22"/>
              </w:rPr>
              <w:t>Importance</w:t>
            </w:r>
            <w:r>
              <w:rPr>
                <w:szCs w:val="22"/>
              </w:rPr>
              <w:t xml:space="preserve"> </w:t>
            </w:r>
            <w:r w:rsidRPr="00FA7B89">
              <w:rPr>
                <w:szCs w:val="22"/>
              </w:rPr>
              <w:t>of</w:t>
            </w:r>
            <w:r>
              <w:rPr>
                <w:szCs w:val="22"/>
              </w:rPr>
              <w:t xml:space="preserve"> </w:t>
            </w:r>
            <w:r w:rsidRPr="00FA7B89">
              <w:rPr>
                <w:szCs w:val="22"/>
              </w:rPr>
              <w:t>Selected</w:t>
            </w:r>
            <w:r>
              <w:rPr>
                <w:szCs w:val="22"/>
              </w:rPr>
              <w:t xml:space="preserve"> </w:t>
            </w:r>
            <w:r w:rsidRPr="00FA7B89">
              <w:rPr>
                <w:szCs w:val="22"/>
              </w:rPr>
              <w:t>Determinants</w:t>
            </w:r>
            <w:r>
              <w:rPr>
                <w:szCs w:val="22"/>
              </w:rPr>
              <w:t xml:space="preserve"> </w:t>
            </w:r>
            <w:r w:rsidRPr="00FA7B89">
              <w:rPr>
                <w:szCs w:val="22"/>
              </w:rPr>
              <w:t>of</w:t>
            </w:r>
            <w:r>
              <w:rPr>
                <w:szCs w:val="22"/>
              </w:rPr>
              <w:t xml:space="preserve"> </w:t>
            </w:r>
            <w:r w:rsidRPr="00FA7B89">
              <w:rPr>
                <w:szCs w:val="22"/>
              </w:rPr>
              <w:t>Education</w:t>
            </w:r>
            <w:r>
              <w:rPr>
                <w:szCs w:val="22"/>
              </w:rPr>
              <w:t xml:space="preserve"> </w:t>
            </w:r>
            <w:r w:rsidRPr="00FA7B89">
              <w:rPr>
                <w:szCs w:val="22"/>
              </w:rPr>
              <w:t>of</w:t>
            </w:r>
            <w:r>
              <w:rPr>
                <w:szCs w:val="22"/>
              </w:rPr>
              <w:t xml:space="preserve"> </w:t>
            </w:r>
            <w:r w:rsidRPr="00FA7B89">
              <w:rPr>
                <w:szCs w:val="22"/>
              </w:rPr>
              <w:t>Socially</w:t>
            </w:r>
            <w:r>
              <w:rPr>
                <w:szCs w:val="22"/>
              </w:rPr>
              <w:t xml:space="preserve"> </w:t>
            </w:r>
            <w:r w:rsidRPr="00FA7B89">
              <w:rPr>
                <w:szCs w:val="22"/>
              </w:rPr>
              <w:t>Disadvantaged</w:t>
            </w:r>
            <w:r>
              <w:rPr>
                <w:szCs w:val="22"/>
              </w:rPr>
              <w:t xml:space="preserve"> </w:t>
            </w:r>
            <w:r w:rsidRPr="00FA7B89">
              <w:rPr>
                <w:szCs w:val="22"/>
              </w:rPr>
              <w:t xml:space="preserve">Pupils. </w:t>
            </w:r>
            <w:r w:rsidRPr="00FA7B89">
              <w:rPr>
                <w:i/>
                <w:szCs w:val="22"/>
              </w:rPr>
              <w:t>ERIES Journal on Efficiency and Responsibility in Education and Science</w:t>
            </w:r>
            <w:r>
              <w:rPr>
                <w:szCs w:val="22"/>
              </w:rPr>
              <w:t xml:space="preserve">, 10 (1), </w:t>
            </w:r>
            <w:r w:rsidRPr="00FA7B89">
              <w:rPr>
                <w:szCs w:val="22"/>
              </w:rPr>
              <w:t>pp. 24-33. ISSN 2336-2375</w:t>
            </w:r>
            <w:r>
              <w:rPr>
                <w:szCs w:val="22"/>
              </w:rPr>
              <w:t>. (</w:t>
            </w:r>
            <w:r w:rsidRPr="0092301E">
              <w:rPr>
                <w:szCs w:val="22"/>
              </w:rPr>
              <w:t>spoluautorský podíl</w:t>
            </w:r>
            <w:r>
              <w:rPr>
                <w:szCs w:val="22"/>
              </w:rPr>
              <w:t xml:space="preserve"> 85%)</w:t>
            </w:r>
          </w:p>
          <w:p w:rsidR="00164CA5" w:rsidRPr="0092301E" w:rsidRDefault="00164CA5" w:rsidP="00355A1E">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Humenská, T. (2017).</w:t>
            </w:r>
            <w:r w:rsidRPr="00FA7B89">
              <w:rPr>
                <w:szCs w:val="22"/>
              </w:rPr>
              <w:t xml:space="preserve"> Postojová orientace učitelů ve vztahu k sociálně znevýhodněným žákům a jejich vzdělávání. </w:t>
            </w:r>
            <w:r w:rsidRPr="00FA7B89">
              <w:rPr>
                <w:i/>
                <w:szCs w:val="22"/>
              </w:rPr>
              <w:t>Lifelong</w:t>
            </w:r>
            <w:r>
              <w:rPr>
                <w:i/>
                <w:szCs w:val="22"/>
              </w:rPr>
              <w:t xml:space="preserve"> </w:t>
            </w:r>
            <w:r w:rsidRPr="00FA7B89">
              <w:rPr>
                <w:i/>
                <w:szCs w:val="22"/>
              </w:rPr>
              <w:t>Learning - celoživotní vzdělávání</w:t>
            </w:r>
            <w:r>
              <w:rPr>
                <w:szCs w:val="22"/>
              </w:rPr>
              <w:t xml:space="preserve">, 7 (2). </w:t>
            </w:r>
            <w:r w:rsidRPr="00FA7B89">
              <w:rPr>
                <w:szCs w:val="22"/>
              </w:rPr>
              <w:t>ISSN 1805-8868</w:t>
            </w:r>
            <w:r>
              <w:rPr>
                <w:szCs w:val="22"/>
              </w:rPr>
              <w:t>. (</w:t>
            </w:r>
            <w:r w:rsidRPr="0092301E">
              <w:rPr>
                <w:szCs w:val="22"/>
              </w:rPr>
              <w:t>spoluautorský podíl</w:t>
            </w:r>
            <w:r>
              <w:rPr>
                <w:szCs w:val="22"/>
              </w:rPr>
              <w:t xml:space="preserve"> 95%)</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r w:rsidRPr="001D101D">
              <w:t>USA, Georgia, Valdosta</w:t>
            </w:r>
            <w:r>
              <w:t xml:space="preserve"> </w:t>
            </w:r>
            <w:r w:rsidRPr="001D101D">
              <w:t>State University</w:t>
            </w:r>
            <w:r>
              <w:t xml:space="preserve">, </w:t>
            </w:r>
            <w:r w:rsidRPr="001D101D">
              <w:t>30.</w:t>
            </w:r>
            <w:r>
              <w:t xml:space="preserve"> </w:t>
            </w:r>
            <w:r w:rsidRPr="001D101D">
              <w:t>10.</w:t>
            </w:r>
            <w:r>
              <w:t xml:space="preserve"> </w:t>
            </w:r>
            <w:r w:rsidRPr="001D101D">
              <w:t>- 1. 12. 2012</w:t>
            </w:r>
            <w:r>
              <w:t>, 33 dní.</w:t>
            </w:r>
          </w:p>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DC2BBA" w:rsidP="00355A1E">
            <w:pPr>
              <w:jc w:val="both"/>
            </w:pPr>
            <w:r>
              <w:t>Anna Petr Šafránková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tbl>
      <w:tblPr>
        <w:tblpPr w:leftFromText="141" w:rightFromText="141" w:vertAnchor="text" w:horzAnchor="margin" w:tblpXSpec="center" w:tblpY="-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RPr="00EF2428" w:rsidTr="00355A1E">
        <w:tc>
          <w:tcPr>
            <w:tcW w:w="9859" w:type="dxa"/>
            <w:gridSpan w:val="11"/>
            <w:tcBorders>
              <w:bottom w:val="double" w:sz="4" w:space="0" w:color="auto"/>
            </w:tcBorders>
            <w:shd w:val="clear" w:color="auto" w:fill="BDD6EE"/>
          </w:tcPr>
          <w:p w:rsidR="00164CA5" w:rsidRPr="003D485D" w:rsidRDefault="00164CA5" w:rsidP="00355A1E">
            <w:pPr>
              <w:jc w:val="both"/>
              <w:rPr>
                <w:b/>
                <w:sz w:val="28"/>
                <w:szCs w:val="28"/>
              </w:rPr>
            </w:pPr>
            <w:r w:rsidRPr="003D485D">
              <w:rPr>
                <w:b/>
                <w:sz w:val="28"/>
                <w:szCs w:val="28"/>
              </w:rPr>
              <w:lastRenderedPageBreak/>
              <w:t>C-I – Personální zabezpečení</w:t>
            </w:r>
          </w:p>
        </w:tc>
      </w:tr>
      <w:tr w:rsidR="00164CA5" w:rsidRPr="00EF2428" w:rsidTr="00355A1E">
        <w:tc>
          <w:tcPr>
            <w:tcW w:w="2518" w:type="dxa"/>
            <w:tcBorders>
              <w:top w:val="double" w:sz="4" w:space="0" w:color="auto"/>
            </w:tcBorders>
            <w:shd w:val="clear" w:color="auto" w:fill="F7CAAC"/>
          </w:tcPr>
          <w:p w:rsidR="00164CA5" w:rsidRPr="002C3045" w:rsidRDefault="00164CA5" w:rsidP="00355A1E">
            <w:pPr>
              <w:jc w:val="both"/>
              <w:rPr>
                <w:b/>
              </w:rPr>
            </w:pPr>
            <w:r w:rsidRPr="002C3045">
              <w:rPr>
                <w:b/>
              </w:rPr>
              <w:t>Vysoká škola</w:t>
            </w:r>
          </w:p>
        </w:tc>
        <w:tc>
          <w:tcPr>
            <w:tcW w:w="7341" w:type="dxa"/>
            <w:gridSpan w:val="10"/>
          </w:tcPr>
          <w:p w:rsidR="00164CA5" w:rsidRPr="002C3045" w:rsidRDefault="00164CA5" w:rsidP="00355A1E">
            <w:pPr>
              <w:jc w:val="both"/>
            </w:pPr>
            <w:r w:rsidRPr="002C3045">
              <w:t>Univerzita Tomáše Bati ve Zlíně</w:t>
            </w:r>
          </w:p>
        </w:tc>
      </w:tr>
      <w:tr w:rsidR="00164CA5" w:rsidRPr="00EF2428" w:rsidTr="00355A1E">
        <w:tc>
          <w:tcPr>
            <w:tcW w:w="2518" w:type="dxa"/>
            <w:shd w:val="clear" w:color="auto" w:fill="F7CAAC"/>
          </w:tcPr>
          <w:p w:rsidR="00164CA5" w:rsidRPr="002C3045" w:rsidRDefault="00164CA5" w:rsidP="00355A1E">
            <w:pPr>
              <w:jc w:val="both"/>
              <w:rPr>
                <w:b/>
              </w:rPr>
            </w:pPr>
            <w:r w:rsidRPr="002C3045">
              <w:rPr>
                <w:b/>
              </w:rPr>
              <w:t>Součást vysoké školy</w:t>
            </w:r>
          </w:p>
        </w:tc>
        <w:tc>
          <w:tcPr>
            <w:tcW w:w="7341" w:type="dxa"/>
            <w:gridSpan w:val="10"/>
          </w:tcPr>
          <w:p w:rsidR="00164CA5" w:rsidRPr="002C3045" w:rsidRDefault="00164CA5" w:rsidP="00355A1E">
            <w:pPr>
              <w:jc w:val="both"/>
            </w:pPr>
            <w:r w:rsidRPr="002C3045">
              <w:t>Fakulta humanitních studií</w:t>
            </w:r>
          </w:p>
        </w:tc>
      </w:tr>
      <w:tr w:rsidR="00164CA5" w:rsidRPr="00EF2428" w:rsidTr="00355A1E">
        <w:tc>
          <w:tcPr>
            <w:tcW w:w="2518" w:type="dxa"/>
            <w:shd w:val="clear" w:color="auto" w:fill="F7CAAC"/>
          </w:tcPr>
          <w:p w:rsidR="00164CA5" w:rsidRPr="002C3045" w:rsidRDefault="00164CA5" w:rsidP="00355A1E">
            <w:pPr>
              <w:jc w:val="both"/>
              <w:rPr>
                <w:b/>
              </w:rPr>
            </w:pPr>
            <w:r w:rsidRPr="002C3045">
              <w:rPr>
                <w:b/>
              </w:rPr>
              <w:t>Název studijního programu</w:t>
            </w:r>
          </w:p>
        </w:tc>
        <w:tc>
          <w:tcPr>
            <w:tcW w:w="7341" w:type="dxa"/>
            <w:gridSpan w:val="10"/>
          </w:tcPr>
          <w:p w:rsidR="00164CA5" w:rsidRPr="002C3045" w:rsidRDefault="00164CA5" w:rsidP="00355A1E">
            <w:pPr>
              <w:jc w:val="both"/>
            </w:pPr>
            <w:r w:rsidRPr="002C3045">
              <w:t>Sociální pedagogika</w:t>
            </w:r>
          </w:p>
        </w:tc>
      </w:tr>
      <w:tr w:rsidR="00164CA5" w:rsidRPr="00EF2428" w:rsidTr="00355A1E">
        <w:tc>
          <w:tcPr>
            <w:tcW w:w="2518" w:type="dxa"/>
            <w:shd w:val="clear" w:color="auto" w:fill="F7CAAC"/>
          </w:tcPr>
          <w:p w:rsidR="00164CA5" w:rsidRPr="002C3045" w:rsidRDefault="00164CA5" w:rsidP="00355A1E">
            <w:pPr>
              <w:jc w:val="both"/>
              <w:rPr>
                <w:b/>
              </w:rPr>
            </w:pPr>
            <w:r w:rsidRPr="002C3045">
              <w:rPr>
                <w:b/>
              </w:rPr>
              <w:t>Jméno a příjmení</w:t>
            </w:r>
          </w:p>
        </w:tc>
        <w:tc>
          <w:tcPr>
            <w:tcW w:w="4536" w:type="dxa"/>
            <w:gridSpan w:val="5"/>
          </w:tcPr>
          <w:p w:rsidR="00164CA5" w:rsidRPr="002C3045" w:rsidRDefault="00164CA5" w:rsidP="00355A1E">
            <w:pPr>
              <w:jc w:val="both"/>
            </w:pPr>
            <w:r w:rsidRPr="002C3045">
              <w:t>Helena Skarupská</w:t>
            </w:r>
          </w:p>
        </w:tc>
        <w:tc>
          <w:tcPr>
            <w:tcW w:w="709" w:type="dxa"/>
            <w:shd w:val="clear" w:color="auto" w:fill="F7CAAC"/>
          </w:tcPr>
          <w:p w:rsidR="00164CA5" w:rsidRPr="002C3045" w:rsidRDefault="00164CA5" w:rsidP="00355A1E">
            <w:pPr>
              <w:jc w:val="both"/>
              <w:rPr>
                <w:b/>
              </w:rPr>
            </w:pPr>
            <w:r w:rsidRPr="002C3045">
              <w:rPr>
                <w:b/>
              </w:rPr>
              <w:t>Tituly</w:t>
            </w:r>
          </w:p>
        </w:tc>
        <w:tc>
          <w:tcPr>
            <w:tcW w:w="2096" w:type="dxa"/>
            <w:gridSpan w:val="4"/>
          </w:tcPr>
          <w:p w:rsidR="00164CA5" w:rsidRPr="002C3045" w:rsidRDefault="00164CA5" w:rsidP="00355A1E">
            <w:pPr>
              <w:jc w:val="both"/>
            </w:pPr>
            <w:r w:rsidRPr="002C3045">
              <w:t>PhDr., Ph.D.</w:t>
            </w:r>
          </w:p>
        </w:tc>
      </w:tr>
      <w:tr w:rsidR="00164CA5" w:rsidRPr="00EF2428" w:rsidTr="00355A1E">
        <w:tc>
          <w:tcPr>
            <w:tcW w:w="2518" w:type="dxa"/>
            <w:shd w:val="clear" w:color="auto" w:fill="F7CAAC"/>
          </w:tcPr>
          <w:p w:rsidR="00164CA5" w:rsidRPr="002C3045" w:rsidRDefault="00164CA5" w:rsidP="00355A1E">
            <w:pPr>
              <w:jc w:val="both"/>
              <w:rPr>
                <w:b/>
              </w:rPr>
            </w:pPr>
            <w:r w:rsidRPr="002C3045">
              <w:rPr>
                <w:b/>
              </w:rPr>
              <w:t>Rok narození</w:t>
            </w:r>
          </w:p>
        </w:tc>
        <w:tc>
          <w:tcPr>
            <w:tcW w:w="829" w:type="dxa"/>
          </w:tcPr>
          <w:p w:rsidR="00164CA5" w:rsidRPr="002C3045" w:rsidRDefault="00164CA5" w:rsidP="00355A1E">
            <w:pPr>
              <w:jc w:val="both"/>
            </w:pPr>
            <w:r w:rsidRPr="002C3045">
              <w:t>1959</w:t>
            </w:r>
          </w:p>
        </w:tc>
        <w:tc>
          <w:tcPr>
            <w:tcW w:w="1721" w:type="dxa"/>
            <w:shd w:val="clear" w:color="auto" w:fill="F7CAAC"/>
          </w:tcPr>
          <w:p w:rsidR="00164CA5" w:rsidRPr="002C3045" w:rsidRDefault="00164CA5" w:rsidP="00355A1E">
            <w:pPr>
              <w:jc w:val="both"/>
              <w:rPr>
                <w:b/>
              </w:rPr>
            </w:pPr>
            <w:r w:rsidRPr="002C3045">
              <w:rPr>
                <w:b/>
              </w:rPr>
              <w:t>typ vztahu k VŠ</w:t>
            </w:r>
          </w:p>
        </w:tc>
        <w:tc>
          <w:tcPr>
            <w:tcW w:w="992" w:type="dxa"/>
            <w:gridSpan w:val="2"/>
          </w:tcPr>
          <w:p w:rsidR="00164CA5" w:rsidRPr="002C3045" w:rsidRDefault="00164CA5" w:rsidP="00355A1E">
            <w:pPr>
              <w:jc w:val="both"/>
            </w:pPr>
            <w:r w:rsidRPr="002C3045">
              <w:t>pp</w:t>
            </w:r>
          </w:p>
        </w:tc>
        <w:tc>
          <w:tcPr>
            <w:tcW w:w="994" w:type="dxa"/>
            <w:shd w:val="clear" w:color="auto" w:fill="F7CAAC"/>
          </w:tcPr>
          <w:p w:rsidR="00164CA5" w:rsidRPr="002C3045" w:rsidRDefault="00164CA5" w:rsidP="00355A1E">
            <w:pPr>
              <w:jc w:val="both"/>
              <w:rPr>
                <w:b/>
              </w:rPr>
            </w:pPr>
            <w:r w:rsidRPr="002C3045">
              <w:rPr>
                <w:b/>
              </w:rPr>
              <w:t>rozsah</w:t>
            </w:r>
          </w:p>
        </w:tc>
        <w:tc>
          <w:tcPr>
            <w:tcW w:w="709" w:type="dxa"/>
          </w:tcPr>
          <w:p w:rsidR="00164CA5" w:rsidRPr="002C3045" w:rsidRDefault="00164CA5" w:rsidP="00355A1E">
            <w:pPr>
              <w:jc w:val="both"/>
            </w:pPr>
            <w:r w:rsidRPr="002C3045">
              <w:t>40</w:t>
            </w:r>
          </w:p>
        </w:tc>
        <w:tc>
          <w:tcPr>
            <w:tcW w:w="709" w:type="dxa"/>
            <w:gridSpan w:val="2"/>
            <w:shd w:val="clear" w:color="auto" w:fill="F7CAAC"/>
          </w:tcPr>
          <w:p w:rsidR="00164CA5" w:rsidRPr="002C3045" w:rsidRDefault="00164CA5" w:rsidP="00355A1E">
            <w:pPr>
              <w:jc w:val="both"/>
              <w:rPr>
                <w:b/>
              </w:rPr>
            </w:pPr>
            <w:r w:rsidRPr="002C3045">
              <w:rPr>
                <w:b/>
              </w:rPr>
              <w:t>do kdy</w:t>
            </w:r>
          </w:p>
        </w:tc>
        <w:tc>
          <w:tcPr>
            <w:tcW w:w="1387" w:type="dxa"/>
            <w:gridSpan w:val="2"/>
          </w:tcPr>
          <w:p w:rsidR="00164CA5" w:rsidRPr="002C3045" w:rsidRDefault="00164CA5" w:rsidP="00355A1E">
            <w:pPr>
              <w:jc w:val="both"/>
            </w:pPr>
            <w:r w:rsidRPr="002C3045">
              <w:t>6/2020</w:t>
            </w:r>
          </w:p>
        </w:tc>
      </w:tr>
      <w:tr w:rsidR="00164CA5" w:rsidRPr="00EF2428" w:rsidTr="00355A1E">
        <w:tc>
          <w:tcPr>
            <w:tcW w:w="5068" w:type="dxa"/>
            <w:gridSpan w:val="3"/>
            <w:shd w:val="clear" w:color="auto" w:fill="F7CAAC"/>
          </w:tcPr>
          <w:p w:rsidR="00164CA5" w:rsidRPr="002C3045" w:rsidRDefault="00164CA5" w:rsidP="00355A1E">
            <w:pPr>
              <w:jc w:val="both"/>
              <w:rPr>
                <w:b/>
              </w:rPr>
            </w:pPr>
            <w:r w:rsidRPr="002C3045">
              <w:rPr>
                <w:b/>
              </w:rPr>
              <w:t>Typ vztahu na součásti VŠ, která uskutečňuje st. program</w:t>
            </w:r>
          </w:p>
        </w:tc>
        <w:tc>
          <w:tcPr>
            <w:tcW w:w="992" w:type="dxa"/>
            <w:gridSpan w:val="2"/>
          </w:tcPr>
          <w:p w:rsidR="00164CA5" w:rsidRPr="002C3045" w:rsidRDefault="00164CA5" w:rsidP="00355A1E">
            <w:pPr>
              <w:jc w:val="both"/>
            </w:pPr>
            <w:r w:rsidRPr="002C3045">
              <w:t>pp</w:t>
            </w:r>
          </w:p>
        </w:tc>
        <w:tc>
          <w:tcPr>
            <w:tcW w:w="994" w:type="dxa"/>
            <w:shd w:val="clear" w:color="auto" w:fill="F7CAAC"/>
          </w:tcPr>
          <w:p w:rsidR="00164CA5" w:rsidRPr="002C3045" w:rsidRDefault="00164CA5" w:rsidP="00355A1E">
            <w:pPr>
              <w:jc w:val="both"/>
              <w:rPr>
                <w:b/>
              </w:rPr>
            </w:pPr>
            <w:r w:rsidRPr="002C3045">
              <w:rPr>
                <w:b/>
              </w:rPr>
              <w:t>rozsah</w:t>
            </w:r>
          </w:p>
        </w:tc>
        <w:tc>
          <w:tcPr>
            <w:tcW w:w="709" w:type="dxa"/>
          </w:tcPr>
          <w:p w:rsidR="00164CA5" w:rsidRPr="002C3045" w:rsidRDefault="00164CA5" w:rsidP="00355A1E">
            <w:pPr>
              <w:jc w:val="both"/>
            </w:pPr>
            <w:r w:rsidRPr="002C3045">
              <w:t>40</w:t>
            </w:r>
          </w:p>
        </w:tc>
        <w:tc>
          <w:tcPr>
            <w:tcW w:w="709" w:type="dxa"/>
            <w:gridSpan w:val="2"/>
            <w:shd w:val="clear" w:color="auto" w:fill="F7CAAC"/>
          </w:tcPr>
          <w:p w:rsidR="00164CA5" w:rsidRPr="002C3045" w:rsidRDefault="00164CA5" w:rsidP="00355A1E">
            <w:pPr>
              <w:jc w:val="both"/>
              <w:rPr>
                <w:b/>
              </w:rPr>
            </w:pPr>
            <w:r w:rsidRPr="002C3045">
              <w:rPr>
                <w:b/>
              </w:rPr>
              <w:t>do kdy</w:t>
            </w:r>
          </w:p>
        </w:tc>
        <w:tc>
          <w:tcPr>
            <w:tcW w:w="1387" w:type="dxa"/>
            <w:gridSpan w:val="2"/>
          </w:tcPr>
          <w:p w:rsidR="00164CA5" w:rsidRPr="002C3045" w:rsidRDefault="00164CA5" w:rsidP="00355A1E">
            <w:pPr>
              <w:jc w:val="both"/>
            </w:pPr>
            <w:r w:rsidRPr="002C3045">
              <w:t>6/2020</w:t>
            </w:r>
          </w:p>
        </w:tc>
      </w:tr>
      <w:tr w:rsidR="00164CA5" w:rsidRPr="00EF2428" w:rsidTr="00355A1E">
        <w:tc>
          <w:tcPr>
            <w:tcW w:w="6060" w:type="dxa"/>
            <w:gridSpan w:val="5"/>
            <w:shd w:val="clear" w:color="auto" w:fill="F7CAAC"/>
          </w:tcPr>
          <w:p w:rsidR="00164CA5" w:rsidRPr="002C3045" w:rsidRDefault="00164CA5" w:rsidP="00355A1E">
            <w:pPr>
              <w:jc w:val="both"/>
            </w:pPr>
            <w:r w:rsidRPr="002C3045">
              <w:rPr>
                <w:b/>
              </w:rPr>
              <w:t>Další současná působení jako akademický pracovník na jiných VŠ</w:t>
            </w:r>
          </w:p>
        </w:tc>
        <w:tc>
          <w:tcPr>
            <w:tcW w:w="1703" w:type="dxa"/>
            <w:gridSpan w:val="2"/>
            <w:shd w:val="clear" w:color="auto" w:fill="F7CAAC"/>
          </w:tcPr>
          <w:p w:rsidR="00164CA5" w:rsidRPr="002C3045" w:rsidRDefault="00164CA5" w:rsidP="00355A1E">
            <w:pPr>
              <w:jc w:val="both"/>
              <w:rPr>
                <w:b/>
              </w:rPr>
            </w:pPr>
            <w:r w:rsidRPr="002C3045">
              <w:rPr>
                <w:b/>
              </w:rPr>
              <w:t>typ prac. vztahu</w:t>
            </w:r>
          </w:p>
        </w:tc>
        <w:tc>
          <w:tcPr>
            <w:tcW w:w="2096" w:type="dxa"/>
            <w:gridSpan w:val="4"/>
            <w:shd w:val="clear" w:color="auto" w:fill="F7CAAC"/>
          </w:tcPr>
          <w:p w:rsidR="00164CA5" w:rsidRPr="002C3045" w:rsidRDefault="00164CA5" w:rsidP="00355A1E">
            <w:pPr>
              <w:jc w:val="both"/>
              <w:rPr>
                <w:b/>
              </w:rPr>
            </w:pPr>
            <w:r w:rsidRPr="002C3045">
              <w:rPr>
                <w:b/>
              </w:rPr>
              <w:t>rozsah</w:t>
            </w:r>
          </w:p>
        </w:tc>
      </w:tr>
      <w:tr w:rsidR="00164CA5" w:rsidRPr="00EF2428" w:rsidTr="00355A1E">
        <w:tc>
          <w:tcPr>
            <w:tcW w:w="6060" w:type="dxa"/>
            <w:gridSpan w:val="5"/>
          </w:tcPr>
          <w:p w:rsidR="00164CA5" w:rsidRPr="002C3045" w:rsidRDefault="00164CA5" w:rsidP="00355A1E">
            <w:pPr>
              <w:jc w:val="both"/>
            </w:pPr>
          </w:p>
        </w:tc>
        <w:tc>
          <w:tcPr>
            <w:tcW w:w="1703" w:type="dxa"/>
            <w:gridSpan w:val="2"/>
          </w:tcPr>
          <w:p w:rsidR="00164CA5" w:rsidRPr="002C3045" w:rsidRDefault="00164CA5" w:rsidP="00355A1E">
            <w:pPr>
              <w:jc w:val="both"/>
            </w:pPr>
          </w:p>
        </w:tc>
        <w:tc>
          <w:tcPr>
            <w:tcW w:w="2096" w:type="dxa"/>
            <w:gridSpan w:val="4"/>
          </w:tcPr>
          <w:p w:rsidR="00164CA5" w:rsidRPr="002C3045" w:rsidRDefault="00164CA5" w:rsidP="00355A1E">
            <w:pPr>
              <w:jc w:val="both"/>
            </w:pPr>
          </w:p>
        </w:tc>
      </w:tr>
      <w:tr w:rsidR="00164CA5" w:rsidRPr="00EF2428" w:rsidTr="00355A1E">
        <w:tc>
          <w:tcPr>
            <w:tcW w:w="6060" w:type="dxa"/>
            <w:gridSpan w:val="5"/>
          </w:tcPr>
          <w:p w:rsidR="00164CA5" w:rsidRPr="002C3045" w:rsidRDefault="00164CA5" w:rsidP="00355A1E">
            <w:pPr>
              <w:jc w:val="both"/>
            </w:pPr>
          </w:p>
        </w:tc>
        <w:tc>
          <w:tcPr>
            <w:tcW w:w="1703" w:type="dxa"/>
            <w:gridSpan w:val="2"/>
          </w:tcPr>
          <w:p w:rsidR="00164CA5" w:rsidRPr="002C3045" w:rsidRDefault="00164CA5" w:rsidP="00355A1E">
            <w:pPr>
              <w:jc w:val="both"/>
            </w:pPr>
          </w:p>
        </w:tc>
        <w:tc>
          <w:tcPr>
            <w:tcW w:w="2096" w:type="dxa"/>
            <w:gridSpan w:val="4"/>
          </w:tcPr>
          <w:p w:rsidR="00164CA5" w:rsidRPr="002C3045" w:rsidRDefault="00164CA5" w:rsidP="00355A1E">
            <w:pPr>
              <w:jc w:val="both"/>
            </w:pPr>
          </w:p>
        </w:tc>
      </w:tr>
      <w:tr w:rsidR="00164CA5" w:rsidRPr="00EF2428" w:rsidTr="00355A1E">
        <w:tc>
          <w:tcPr>
            <w:tcW w:w="6060" w:type="dxa"/>
            <w:gridSpan w:val="5"/>
          </w:tcPr>
          <w:p w:rsidR="00164CA5" w:rsidRPr="002C3045" w:rsidRDefault="00164CA5" w:rsidP="00355A1E">
            <w:pPr>
              <w:jc w:val="both"/>
            </w:pPr>
          </w:p>
        </w:tc>
        <w:tc>
          <w:tcPr>
            <w:tcW w:w="1703" w:type="dxa"/>
            <w:gridSpan w:val="2"/>
          </w:tcPr>
          <w:p w:rsidR="00164CA5" w:rsidRPr="002C3045" w:rsidRDefault="00164CA5" w:rsidP="00355A1E">
            <w:pPr>
              <w:jc w:val="both"/>
            </w:pPr>
          </w:p>
        </w:tc>
        <w:tc>
          <w:tcPr>
            <w:tcW w:w="2096" w:type="dxa"/>
            <w:gridSpan w:val="4"/>
          </w:tcPr>
          <w:p w:rsidR="00164CA5" w:rsidRPr="002C3045" w:rsidRDefault="00164CA5" w:rsidP="00355A1E">
            <w:pPr>
              <w:jc w:val="both"/>
            </w:pPr>
          </w:p>
        </w:tc>
      </w:tr>
      <w:tr w:rsidR="00164CA5" w:rsidRPr="00EF2428" w:rsidTr="00355A1E">
        <w:tc>
          <w:tcPr>
            <w:tcW w:w="6060" w:type="dxa"/>
            <w:gridSpan w:val="5"/>
          </w:tcPr>
          <w:p w:rsidR="00164CA5" w:rsidRPr="002C3045" w:rsidRDefault="00164CA5" w:rsidP="00355A1E">
            <w:pPr>
              <w:jc w:val="both"/>
            </w:pPr>
          </w:p>
        </w:tc>
        <w:tc>
          <w:tcPr>
            <w:tcW w:w="1703" w:type="dxa"/>
            <w:gridSpan w:val="2"/>
          </w:tcPr>
          <w:p w:rsidR="00164CA5" w:rsidRPr="002C3045" w:rsidRDefault="00164CA5" w:rsidP="00355A1E">
            <w:pPr>
              <w:jc w:val="both"/>
            </w:pPr>
          </w:p>
        </w:tc>
        <w:tc>
          <w:tcPr>
            <w:tcW w:w="2096" w:type="dxa"/>
            <w:gridSpan w:val="4"/>
          </w:tcPr>
          <w:p w:rsidR="00164CA5" w:rsidRPr="002C3045" w:rsidRDefault="00164CA5" w:rsidP="00355A1E">
            <w:pPr>
              <w:jc w:val="both"/>
            </w:pPr>
          </w:p>
        </w:tc>
      </w:tr>
      <w:tr w:rsidR="00164CA5" w:rsidRPr="00EF2428" w:rsidTr="00355A1E">
        <w:tc>
          <w:tcPr>
            <w:tcW w:w="9859" w:type="dxa"/>
            <w:gridSpan w:val="11"/>
            <w:shd w:val="clear" w:color="auto" w:fill="F7CAAC"/>
          </w:tcPr>
          <w:p w:rsidR="00164CA5" w:rsidRPr="002C3045" w:rsidRDefault="00164CA5" w:rsidP="00355A1E">
            <w:pPr>
              <w:jc w:val="both"/>
            </w:pPr>
            <w:r w:rsidRPr="002C3045">
              <w:rPr>
                <w:b/>
              </w:rPr>
              <w:t>Předměty příslušného studijního programu a způsob zapojení do jejich výuky, příp. další zapojení do uskutečňování studijního programu</w:t>
            </w:r>
          </w:p>
        </w:tc>
      </w:tr>
      <w:tr w:rsidR="00164CA5" w:rsidRPr="00EF2428" w:rsidTr="00355A1E">
        <w:trPr>
          <w:trHeight w:val="303"/>
        </w:trPr>
        <w:tc>
          <w:tcPr>
            <w:tcW w:w="9859" w:type="dxa"/>
            <w:gridSpan w:val="11"/>
            <w:tcBorders>
              <w:top w:val="nil"/>
            </w:tcBorders>
          </w:tcPr>
          <w:p w:rsidR="00164CA5" w:rsidRPr="002C3045" w:rsidRDefault="00164CA5" w:rsidP="00355A1E">
            <w:pPr>
              <w:jc w:val="both"/>
            </w:pPr>
            <w:r w:rsidRPr="002C3045">
              <w:t>Úvod do sociální práce (přednášející), Filozofie a teorie výchovy (přednášející).</w:t>
            </w:r>
          </w:p>
        </w:tc>
      </w:tr>
      <w:tr w:rsidR="00164CA5" w:rsidRPr="00EF2428" w:rsidTr="00355A1E">
        <w:tc>
          <w:tcPr>
            <w:tcW w:w="9859" w:type="dxa"/>
            <w:gridSpan w:val="11"/>
            <w:shd w:val="clear" w:color="auto" w:fill="F7CAAC"/>
          </w:tcPr>
          <w:p w:rsidR="00164CA5" w:rsidRPr="002C3045" w:rsidRDefault="00164CA5" w:rsidP="00355A1E">
            <w:pPr>
              <w:jc w:val="both"/>
            </w:pPr>
            <w:r w:rsidRPr="002C3045">
              <w:rPr>
                <w:b/>
              </w:rPr>
              <w:t xml:space="preserve">Údaje o vzdělání na VŠ </w:t>
            </w:r>
          </w:p>
        </w:tc>
      </w:tr>
      <w:tr w:rsidR="00164CA5" w:rsidRPr="00EF2428" w:rsidTr="00355A1E">
        <w:trPr>
          <w:trHeight w:val="307"/>
        </w:trPr>
        <w:tc>
          <w:tcPr>
            <w:tcW w:w="9859" w:type="dxa"/>
            <w:gridSpan w:val="11"/>
          </w:tcPr>
          <w:p w:rsidR="00164CA5" w:rsidRPr="002C3045" w:rsidRDefault="00164CA5" w:rsidP="00355A1E">
            <w:pPr>
              <w:autoSpaceDE w:val="0"/>
              <w:autoSpaceDN w:val="0"/>
              <w:adjustRightInd w:val="0"/>
              <w:rPr>
                <w:rFonts w:cs="ArialNarrow"/>
              </w:rPr>
            </w:pPr>
            <w:r w:rsidRPr="002C3045">
              <w:rPr>
                <w:rFonts w:cs="ArialNarrow"/>
              </w:rPr>
              <w:t>Výchova a vzdělávání dospělých, 1989, UK v Praze, FF. (Mgr.)</w:t>
            </w:r>
          </w:p>
          <w:p w:rsidR="00164CA5" w:rsidRPr="002C3045" w:rsidRDefault="00164CA5" w:rsidP="00355A1E">
            <w:pPr>
              <w:autoSpaceDE w:val="0"/>
              <w:autoSpaceDN w:val="0"/>
              <w:adjustRightInd w:val="0"/>
              <w:rPr>
                <w:rFonts w:cs="ArialNarrow"/>
              </w:rPr>
            </w:pPr>
            <w:r w:rsidRPr="002C3045">
              <w:rPr>
                <w:rFonts w:cs="ArialNarrow"/>
              </w:rPr>
              <w:t>Antropologie, 2006, PU v Olomouci, PdF. (Ph.D.)</w:t>
            </w:r>
          </w:p>
        </w:tc>
      </w:tr>
      <w:tr w:rsidR="00164CA5" w:rsidRPr="00EF2428" w:rsidTr="00355A1E">
        <w:tc>
          <w:tcPr>
            <w:tcW w:w="9859" w:type="dxa"/>
            <w:gridSpan w:val="11"/>
            <w:shd w:val="clear" w:color="auto" w:fill="F7CAAC"/>
          </w:tcPr>
          <w:p w:rsidR="00164CA5" w:rsidRPr="002C3045" w:rsidRDefault="00164CA5" w:rsidP="00355A1E">
            <w:pPr>
              <w:jc w:val="both"/>
              <w:rPr>
                <w:b/>
              </w:rPr>
            </w:pPr>
            <w:r w:rsidRPr="002C3045">
              <w:rPr>
                <w:b/>
              </w:rPr>
              <w:t>Údaje o odborném působení od absolvování VŠ</w:t>
            </w:r>
          </w:p>
        </w:tc>
      </w:tr>
      <w:tr w:rsidR="00164CA5" w:rsidRPr="00EF2428" w:rsidTr="00355A1E">
        <w:trPr>
          <w:trHeight w:val="284"/>
        </w:trPr>
        <w:tc>
          <w:tcPr>
            <w:tcW w:w="9859" w:type="dxa"/>
            <w:gridSpan w:val="11"/>
          </w:tcPr>
          <w:p w:rsidR="00164CA5" w:rsidRPr="002C3045" w:rsidRDefault="00164CA5" w:rsidP="00355A1E">
            <w:pPr>
              <w:autoSpaceDE w:val="0"/>
              <w:autoSpaceDN w:val="0"/>
              <w:adjustRightInd w:val="0"/>
              <w:rPr>
                <w:rFonts w:cs="ArialNarrow"/>
              </w:rPr>
            </w:pPr>
            <w:r w:rsidRPr="002C3045">
              <w:rPr>
                <w:rFonts w:cs="ArialNarrow"/>
              </w:rPr>
              <w:t>SOŠ spol. s r.o. Olomouc, učitelka</w:t>
            </w:r>
            <w:r w:rsidRPr="002C3045">
              <w:t xml:space="preserve"> odborných předmětů sociálních a právních, výchovná poradkyně</w:t>
            </w:r>
            <w:r w:rsidRPr="002C3045">
              <w:rPr>
                <w:rFonts w:cs="ArialNarrow"/>
              </w:rPr>
              <w:t>, 11 let.</w:t>
            </w:r>
          </w:p>
          <w:p w:rsidR="00164CA5" w:rsidRPr="002C3045" w:rsidRDefault="00164CA5" w:rsidP="00355A1E">
            <w:pPr>
              <w:autoSpaceDE w:val="0"/>
              <w:autoSpaceDN w:val="0"/>
              <w:adjustRightInd w:val="0"/>
              <w:rPr>
                <w:rFonts w:cs="ArialNarrow"/>
              </w:rPr>
            </w:pPr>
            <w:r w:rsidRPr="002C3045">
              <w:t>Univerzita Palackého v Olomouci, Pedagogická fakulta, odborná asistentka, 10 let.</w:t>
            </w:r>
          </w:p>
          <w:p w:rsidR="00164CA5" w:rsidRPr="002C3045" w:rsidRDefault="00164CA5" w:rsidP="00355A1E">
            <w:pPr>
              <w:jc w:val="both"/>
            </w:pPr>
            <w:r w:rsidRPr="002C3045">
              <w:t>Univerzita Tomáše Bati ve Zlíně, Fakulta humanitních studií, odborná asistentka, 4 roky.</w:t>
            </w:r>
          </w:p>
        </w:tc>
      </w:tr>
      <w:tr w:rsidR="00164CA5" w:rsidRPr="00EF2428" w:rsidTr="00355A1E">
        <w:trPr>
          <w:trHeight w:val="250"/>
        </w:trPr>
        <w:tc>
          <w:tcPr>
            <w:tcW w:w="9859" w:type="dxa"/>
            <w:gridSpan w:val="11"/>
            <w:shd w:val="clear" w:color="auto" w:fill="F7CAAC"/>
          </w:tcPr>
          <w:p w:rsidR="00164CA5" w:rsidRPr="002C3045" w:rsidRDefault="00164CA5" w:rsidP="00355A1E">
            <w:pPr>
              <w:jc w:val="both"/>
            </w:pPr>
            <w:r w:rsidRPr="002C3045">
              <w:rPr>
                <w:b/>
              </w:rPr>
              <w:t>Zkušenosti s vedením kvalifikačních a rigorózních prací</w:t>
            </w:r>
          </w:p>
        </w:tc>
      </w:tr>
      <w:tr w:rsidR="00164CA5" w:rsidRPr="00EF2428" w:rsidTr="00355A1E">
        <w:trPr>
          <w:trHeight w:val="337"/>
        </w:trPr>
        <w:tc>
          <w:tcPr>
            <w:tcW w:w="9859" w:type="dxa"/>
            <w:gridSpan w:val="11"/>
          </w:tcPr>
          <w:p w:rsidR="00164CA5" w:rsidRPr="002C3045" w:rsidRDefault="00164CA5" w:rsidP="00355A1E">
            <w:pPr>
              <w:jc w:val="both"/>
            </w:pPr>
            <w:r w:rsidRPr="002C3045">
              <w:t xml:space="preserve">Vedení desítek bakalářských a diplomových kvalifikačních prací. </w:t>
            </w:r>
          </w:p>
          <w:p w:rsidR="00164CA5" w:rsidRPr="002C3045" w:rsidRDefault="00164CA5" w:rsidP="00355A1E">
            <w:pPr>
              <w:jc w:val="both"/>
            </w:pPr>
            <w:r w:rsidRPr="002C3045">
              <w:t xml:space="preserve">Počet vedených a obhájených bakalářských prací na UTB = 33. Počet vedených a obhájených diplomových prací na UTB = 51. Počet vedených a obhájených rigorózních prací = 1. </w:t>
            </w:r>
          </w:p>
        </w:tc>
      </w:tr>
      <w:tr w:rsidR="00164CA5" w:rsidRPr="00EF2428" w:rsidTr="00355A1E">
        <w:trPr>
          <w:cantSplit/>
        </w:trPr>
        <w:tc>
          <w:tcPr>
            <w:tcW w:w="3347" w:type="dxa"/>
            <w:gridSpan w:val="2"/>
            <w:tcBorders>
              <w:top w:val="single" w:sz="12" w:space="0" w:color="auto"/>
            </w:tcBorders>
            <w:shd w:val="clear" w:color="auto" w:fill="F7CAAC"/>
          </w:tcPr>
          <w:p w:rsidR="00164CA5" w:rsidRPr="002C3045" w:rsidRDefault="00164CA5" w:rsidP="00355A1E">
            <w:pPr>
              <w:jc w:val="both"/>
            </w:pPr>
            <w:r w:rsidRPr="002C3045">
              <w:rPr>
                <w:b/>
              </w:rPr>
              <w:t xml:space="preserve">Obor habilitačního řízení </w:t>
            </w:r>
          </w:p>
        </w:tc>
        <w:tc>
          <w:tcPr>
            <w:tcW w:w="2245" w:type="dxa"/>
            <w:gridSpan w:val="2"/>
            <w:tcBorders>
              <w:top w:val="single" w:sz="12" w:space="0" w:color="auto"/>
            </w:tcBorders>
            <w:shd w:val="clear" w:color="auto" w:fill="F7CAAC"/>
          </w:tcPr>
          <w:p w:rsidR="00164CA5" w:rsidRPr="002C3045" w:rsidRDefault="00164CA5" w:rsidP="00355A1E">
            <w:pPr>
              <w:jc w:val="both"/>
            </w:pPr>
            <w:r w:rsidRPr="002C3045">
              <w:rPr>
                <w:b/>
              </w:rPr>
              <w:t>Rok udělení hodnosti</w:t>
            </w:r>
          </w:p>
        </w:tc>
        <w:tc>
          <w:tcPr>
            <w:tcW w:w="2248" w:type="dxa"/>
            <w:gridSpan w:val="4"/>
            <w:tcBorders>
              <w:top w:val="single" w:sz="12" w:space="0" w:color="auto"/>
              <w:right w:val="single" w:sz="12" w:space="0" w:color="auto"/>
            </w:tcBorders>
            <w:shd w:val="clear" w:color="auto" w:fill="F7CAAC"/>
          </w:tcPr>
          <w:p w:rsidR="00164CA5" w:rsidRPr="002C3045" w:rsidRDefault="00164CA5" w:rsidP="00355A1E">
            <w:pPr>
              <w:jc w:val="both"/>
            </w:pPr>
            <w:r w:rsidRPr="002C3045">
              <w:rPr>
                <w:b/>
              </w:rPr>
              <w:t>Řízení konáno na VŠ</w:t>
            </w:r>
          </w:p>
        </w:tc>
        <w:tc>
          <w:tcPr>
            <w:tcW w:w="2019" w:type="dxa"/>
            <w:gridSpan w:val="3"/>
            <w:tcBorders>
              <w:top w:val="single" w:sz="12" w:space="0" w:color="auto"/>
              <w:left w:val="single" w:sz="12" w:space="0" w:color="auto"/>
            </w:tcBorders>
            <w:shd w:val="clear" w:color="auto" w:fill="F7CAAC"/>
          </w:tcPr>
          <w:p w:rsidR="00164CA5" w:rsidRPr="002C3045" w:rsidRDefault="00164CA5" w:rsidP="00355A1E">
            <w:pPr>
              <w:jc w:val="both"/>
              <w:rPr>
                <w:b/>
              </w:rPr>
            </w:pPr>
            <w:r w:rsidRPr="002C3045">
              <w:rPr>
                <w:b/>
              </w:rPr>
              <w:t>Ohlasy publikací</w:t>
            </w:r>
          </w:p>
        </w:tc>
      </w:tr>
      <w:tr w:rsidR="00164CA5" w:rsidRPr="00EF2428" w:rsidTr="00355A1E">
        <w:trPr>
          <w:cantSplit/>
        </w:trPr>
        <w:tc>
          <w:tcPr>
            <w:tcW w:w="3347" w:type="dxa"/>
            <w:gridSpan w:val="2"/>
          </w:tcPr>
          <w:p w:rsidR="00164CA5" w:rsidRPr="002C3045" w:rsidRDefault="00164CA5" w:rsidP="00355A1E">
            <w:pPr>
              <w:jc w:val="both"/>
            </w:pPr>
          </w:p>
        </w:tc>
        <w:tc>
          <w:tcPr>
            <w:tcW w:w="2245" w:type="dxa"/>
            <w:gridSpan w:val="2"/>
          </w:tcPr>
          <w:p w:rsidR="00164CA5" w:rsidRPr="002C3045" w:rsidRDefault="00164CA5" w:rsidP="00355A1E">
            <w:pPr>
              <w:jc w:val="both"/>
            </w:pPr>
          </w:p>
        </w:tc>
        <w:tc>
          <w:tcPr>
            <w:tcW w:w="2248" w:type="dxa"/>
            <w:gridSpan w:val="4"/>
            <w:tcBorders>
              <w:right w:val="single" w:sz="12" w:space="0" w:color="auto"/>
            </w:tcBorders>
          </w:tcPr>
          <w:p w:rsidR="00164CA5" w:rsidRPr="002C3045" w:rsidRDefault="00164CA5" w:rsidP="00355A1E">
            <w:pPr>
              <w:jc w:val="both"/>
            </w:pPr>
          </w:p>
        </w:tc>
        <w:tc>
          <w:tcPr>
            <w:tcW w:w="632" w:type="dxa"/>
            <w:tcBorders>
              <w:left w:val="single" w:sz="12" w:space="0" w:color="auto"/>
            </w:tcBorders>
            <w:shd w:val="clear" w:color="auto" w:fill="F7CAAC"/>
          </w:tcPr>
          <w:p w:rsidR="00164CA5" w:rsidRPr="002C3045" w:rsidRDefault="00164CA5" w:rsidP="00355A1E">
            <w:pPr>
              <w:jc w:val="both"/>
            </w:pPr>
            <w:r w:rsidRPr="002C3045">
              <w:rPr>
                <w:b/>
              </w:rPr>
              <w:t>WOS</w:t>
            </w:r>
          </w:p>
        </w:tc>
        <w:tc>
          <w:tcPr>
            <w:tcW w:w="693" w:type="dxa"/>
            <w:shd w:val="clear" w:color="auto" w:fill="F7CAAC"/>
          </w:tcPr>
          <w:p w:rsidR="00164CA5" w:rsidRPr="002C3045" w:rsidRDefault="00164CA5" w:rsidP="00355A1E">
            <w:pPr>
              <w:jc w:val="both"/>
            </w:pPr>
            <w:r w:rsidRPr="002C3045">
              <w:rPr>
                <w:b/>
                <w:sz w:val="18"/>
              </w:rPr>
              <w:t>Scopus</w:t>
            </w:r>
          </w:p>
        </w:tc>
        <w:tc>
          <w:tcPr>
            <w:tcW w:w="694" w:type="dxa"/>
            <w:shd w:val="clear" w:color="auto" w:fill="F7CAAC"/>
          </w:tcPr>
          <w:p w:rsidR="00164CA5" w:rsidRPr="002C3045" w:rsidRDefault="00164CA5" w:rsidP="00355A1E">
            <w:pPr>
              <w:jc w:val="both"/>
            </w:pPr>
            <w:r w:rsidRPr="002C3045">
              <w:rPr>
                <w:b/>
                <w:sz w:val="18"/>
              </w:rPr>
              <w:t>ostatní</w:t>
            </w:r>
          </w:p>
        </w:tc>
      </w:tr>
      <w:tr w:rsidR="00164CA5" w:rsidRPr="00EF2428" w:rsidTr="00355A1E">
        <w:trPr>
          <w:cantSplit/>
          <w:trHeight w:val="70"/>
        </w:trPr>
        <w:tc>
          <w:tcPr>
            <w:tcW w:w="3347" w:type="dxa"/>
            <w:gridSpan w:val="2"/>
            <w:shd w:val="clear" w:color="auto" w:fill="F7CAAC"/>
          </w:tcPr>
          <w:p w:rsidR="00164CA5" w:rsidRPr="002C3045" w:rsidRDefault="00164CA5" w:rsidP="00355A1E">
            <w:pPr>
              <w:jc w:val="both"/>
            </w:pPr>
            <w:r w:rsidRPr="002C3045">
              <w:rPr>
                <w:b/>
              </w:rPr>
              <w:t>Obor jmenovacího řízení</w:t>
            </w:r>
          </w:p>
        </w:tc>
        <w:tc>
          <w:tcPr>
            <w:tcW w:w="2245" w:type="dxa"/>
            <w:gridSpan w:val="2"/>
            <w:shd w:val="clear" w:color="auto" w:fill="F7CAAC"/>
          </w:tcPr>
          <w:p w:rsidR="00164CA5" w:rsidRPr="002C3045" w:rsidRDefault="00164CA5" w:rsidP="00355A1E">
            <w:pPr>
              <w:jc w:val="both"/>
            </w:pPr>
            <w:r w:rsidRPr="002C3045">
              <w:rPr>
                <w:b/>
              </w:rPr>
              <w:t>Rok udělení hodnosti</w:t>
            </w:r>
          </w:p>
        </w:tc>
        <w:tc>
          <w:tcPr>
            <w:tcW w:w="2248" w:type="dxa"/>
            <w:gridSpan w:val="4"/>
            <w:tcBorders>
              <w:right w:val="single" w:sz="12" w:space="0" w:color="auto"/>
            </w:tcBorders>
            <w:shd w:val="clear" w:color="auto" w:fill="F7CAAC"/>
          </w:tcPr>
          <w:p w:rsidR="00164CA5" w:rsidRPr="002C3045" w:rsidRDefault="00164CA5" w:rsidP="00355A1E">
            <w:pPr>
              <w:jc w:val="both"/>
            </w:pPr>
            <w:r w:rsidRPr="002C3045">
              <w:rPr>
                <w:b/>
              </w:rPr>
              <w:t>Řízení konáno na VŠ</w:t>
            </w:r>
          </w:p>
        </w:tc>
        <w:tc>
          <w:tcPr>
            <w:tcW w:w="632" w:type="dxa"/>
            <w:vMerge w:val="restart"/>
            <w:tcBorders>
              <w:left w:val="single" w:sz="12" w:space="0" w:color="auto"/>
            </w:tcBorders>
          </w:tcPr>
          <w:p w:rsidR="00164CA5" w:rsidRPr="002C3045" w:rsidRDefault="00164CA5" w:rsidP="00355A1E">
            <w:pPr>
              <w:jc w:val="both"/>
              <w:rPr>
                <w:b/>
              </w:rPr>
            </w:pPr>
          </w:p>
        </w:tc>
        <w:tc>
          <w:tcPr>
            <w:tcW w:w="693" w:type="dxa"/>
            <w:vMerge w:val="restart"/>
          </w:tcPr>
          <w:p w:rsidR="00164CA5" w:rsidRPr="002C3045" w:rsidRDefault="00164CA5" w:rsidP="00355A1E">
            <w:pPr>
              <w:jc w:val="both"/>
              <w:rPr>
                <w:b/>
              </w:rPr>
            </w:pPr>
          </w:p>
        </w:tc>
        <w:tc>
          <w:tcPr>
            <w:tcW w:w="694" w:type="dxa"/>
            <w:vMerge w:val="restart"/>
          </w:tcPr>
          <w:p w:rsidR="00164CA5" w:rsidRPr="002C3045" w:rsidRDefault="00164CA5" w:rsidP="00355A1E">
            <w:pPr>
              <w:jc w:val="both"/>
              <w:rPr>
                <w:b/>
              </w:rPr>
            </w:pPr>
          </w:p>
        </w:tc>
      </w:tr>
      <w:tr w:rsidR="00164CA5" w:rsidRPr="00EF2428" w:rsidTr="00355A1E">
        <w:trPr>
          <w:trHeight w:val="205"/>
        </w:trPr>
        <w:tc>
          <w:tcPr>
            <w:tcW w:w="3347" w:type="dxa"/>
            <w:gridSpan w:val="2"/>
          </w:tcPr>
          <w:p w:rsidR="00164CA5" w:rsidRPr="002C3045" w:rsidRDefault="00164CA5" w:rsidP="00355A1E">
            <w:pPr>
              <w:jc w:val="both"/>
            </w:pPr>
          </w:p>
        </w:tc>
        <w:tc>
          <w:tcPr>
            <w:tcW w:w="2245" w:type="dxa"/>
            <w:gridSpan w:val="2"/>
          </w:tcPr>
          <w:p w:rsidR="00164CA5" w:rsidRPr="002C3045" w:rsidRDefault="00164CA5" w:rsidP="00355A1E">
            <w:pPr>
              <w:jc w:val="both"/>
            </w:pPr>
          </w:p>
        </w:tc>
        <w:tc>
          <w:tcPr>
            <w:tcW w:w="2248" w:type="dxa"/>
            <w:gridSpan w:val="4"/>
            <w:tcBorders>
              <w:right w:val="single" w:sz="12" w:space="0" w:color="auto"/>
            </w:tcBorders>
          </w:tcPr>
          <w:p w:rsidR="00164CA5" w:rsidRPr="002C3045" w:rsidRDefault="00164CA5" w:rsidP="00355A1E">
            <w:pPr>
              <w:jc w:val="both"/>
            </w:pPr>
          </w:p>
        </w:tc>
        <w:tc>
          <w:tcPr>
            <w:tcW w:w="632" w:type="dxa"/>
            <w:vMerge/>
            <w:tcBorders>
              <w:left w:val="single" w:sz="12" w:space="0" w:color="auto"/>
            </w:tcBorders>
            <w:vAlign w:val="center"/>
          </w:tcPr>
          <w:p w:rsidR="00164CA5" w:rsidRPr="002C3045" w:rsidRDefault="00164CA5" w:rsidP="00355A1E">
            <w:pPr>
              <w:rPr>
                <w:b/>
              </w:rPr>
            </w:pPr>
          </w:p>
        </w:tc>
        <w:tc>
          <w:tcPr>
            <w:tcW w:w="693" w:type="dxa"/>
            <w:vMerge/>
            <w:vAlign w:val="center"/>
          </w:tcPr>
          <w:p w:rsidR="00164CA5" w:rsidRPr="002C3045" w:rsidRDefault="00164CA5" w:rsidP="00355A1E">
            <w:pPr>
              <w:rPr>
                <w:b/>
              </w:rPr>
            </w:pPr>
          </w:p>
        </w:tc>
        <w:tc>
          <w:tcPr>
            <w:tcW w:w="694" w:type="dxa"/>
            <w:vMerge/>
            <w:vAlign w:val="center"/>
          </w:tcPr>
          <w:p w:rsidR="00164CA5" w:rsidRPr="002C3045" w:rsidRDefault="00164CA5" w:rsidP="00355A1E">
            <w:pPr>
              <w:rPr>
                <w:b/>
              </w:rPr>
            </w:pPr>
          </w:p>
        </w:tc>
      </w:tr>
      <w:tr w:rsidR="00164CA5" w:rsidRPr="00EF2428" w:rsidTr="00355A1E">
        <w:tc>
          <w:tcPr>
            <w:tcW w:w="9859" w:type="dxa"/>
            <w:gridSpan w:val="11"/>
            <w:shd w:val="clear" w:color="auto" w:fill="F7CAAC"/>
          </w:tcPr>
          <w:p w:rsidR="00164CA5" w:rsidRPr="002C3045" w:rsidRDefault="00164CA5" w:rsidP="00355A1E">
            <w:pPr>
              <w:jc w:val="both"/>
              <w:rPr>
                <w:b/>
              </w:rPr>
            </w:pPr>
            <w:r w:rsidRPr="002C3045">
              <w:rPr>
                <w:b/>
              </w:rPr>
              <w:t xml:space="preserve">Přehled o nejvýznamnější publikační a další tvůrčí činnosti nebo další profesní činnosti u odborníků z praxe vztahující se k zabezpečovaným předmětům </w:t>
            </w:r>
          </w:p>
        </w:tc>
      </w:tr>
      <w:tr w:rsidR="00164CA5" w:rsidRPr="00EF2428" w:rsidTr="00355A1E">
        <w:trPr>
          <w:trHeight w:val="2060"/>
        </w:trPr>
        <w:tc>
          <w:tcPr>
            <w:tcW w:w="9859" w:type="dxa"/>
            <w:gridSpan w:val="11"/>
          </w:tcPr>
          <w:p w:rsidR="00164CA5" w:rsidRPr="002C3045" w:rsidRDefault="00164CA5" w:rsidP="00355A1E">
            <w:pPr>
              <w:jc w:val="both"/>
            </w:pPr>
            <w:r w:rsidRPr="002C3045">
              <w:t xml:space="preserve">Skarupská, H. (2013). </w:t>
            </w:r>
            <w:r w:rsidRPr="002C3045">
              <w:rPr>
                <w:i/>
              </w:rPr>
              <w:t>Úvod do sociální problematiky</w:t>
            </w:r>
            <w:r w:rsidRPr="002C3045">
              <w:t xml:space="preserve">. Olomouc: UP v Olomouci.  ISBN 978-80-244-3762-0. </w:t>
            </w:r>
          </w:p>
          <w:p w:rsidR="00164CA5" w:rsidRPr="002C3045" w:rsidRDefault="00164CA5" w:rsidP="00355A1E">
            <w:pPr>
              <w:jc w:val="both"/>
            </w:pPr>
            <w:r w:rsidRPr="002C3045">
              <w:t>Skarupská, H. (2014). Porozumění etnicitě jako prevence rizikového chování. In </w:t>
            </w:r>
            <w:r w:rsidRPr="002C3045">
              <w:rPr>
                <w:i/>
              </w:rPr>
              <w:t>Civilia - Odborná revue pro didaktiku společenských věd</w:t>
            </w:r>
            <w:r w:rsidRPr="002C3045">
              <w:t>, 5 (2), s. 85-94. Olomouc: UP. ISSN 1805-3963.</w:t>
            </w:r>
          </w:p>
          <w:p w:rsidR="00164CA5" w:rsidRPr="002C3045" w:rsidRDefault="00164CA5" w:rsidP="00355A1E">
            <w:pPr>
              <w:jc w:val="both"/>
            </w:pPr>
            <w:r w:rsidRPr="002C3045">
              <w:t xml:space="preserve">Skarupská, H. (2016). </w:t>
            </w:r>
            <w:r w:rsidRPr="002C3045">
              <w:rPr>
                <w:rFonts w:cs="Arial"/>
              </w:rPr>
              <w:t xml:space="preserve"> Selected Methods of Intervention Suitable for Work Social Educator with Children at Risk of Social Exclusion (Vybrané metody intervence vhodné pro práci sociálního pedagoga s dětmi ohroženými sociálním vyloučením). In </w:t>
            </w:r>
            <w:r w:rsidRPr="002C3045">
              <w:rPr>
                <w:rFonts w:cs="Arial"/>
                <w:i/>
              </w:rPr>
              <w:t>Sociální pedagogika</w:t>
            </w:r>
            <w:r w:rsidRPr="002C3045">
              <w:rPr>
                <w:rFonts w:cs="Arial"/>
              </w:rPr>
              <w:t xml:space="preserve"> 4(1), 87-103. </w:t>
            </w:r>
          </w:p>
          <w:p w:rsidR="00164CA5" w:rsidRPr="002C3045" w:rsidRDefault="00164CA5" w:rsidP="00355A1E">
            <w:pPr>
              <w:jc w:val="both"/>
            </w:pPr>
            <w:r w:rsidRPr="002C3045">
              <w:t xml:space="preserve">Skarupská, H. (2016). </w:t>
            </w:r>
            <w:r w:rsidRPr="002C3045">
              <w:rPr>
                <w:i/>
              </w:rPr>
              <w:t xml:space="preserve"> Filozofie výchovy. </w:t>
            </w:r>
            <w:r w:rsidRPr="002C3045">
              <w:t>Studijní opora. Praha: Hnutí R, 2016. ISBN 978-80-86798-71-4.</w:t>
            </w:r>
          </w:p>
          <w:p w:rsidR="00164CA5" w:rsidRPr="002C3045" w:rsidRDefault="00164CA5" w:rsidP="00355A1E">
            <w:r w:rsidRPr="002C3045">
              <w:t xml:space="preserve">Skarupská, H. (2017).  Kulturní identita jako součást výchovy k občanství u adolescentů. </w:t>
            </w:r>
            <w:r w:rsidRPr="002C3045">
              <w:rPr>
                <w:i/>
              </w:rPr>
              <w:t>Sociální pedagogika, 5</w:t>
            </w:r>
            <w:r w:rsidRPr="002C3045">
              <w:t>(2), 15-26.</w:t>
            </w:r>
          </w:p>
        </w:tc>
      </w:tr>
      <w:tr w:rsidR="00164CA5" w:rsidRPr="00EF2428" w:rsidTr="00355A1E">
        <w:trPr>
          <w:trHeight w:val="218"/>
        </w:trPr>
        <w:tc>
          <w:tcPr>
            <w:tcW w:w="9859" w:type="dxa"/>
            <w:gridSpan w:val="11"/>
            <w:shd w:val="clear" w:color="auto" w:fill="F7CAAC"/>
          </w:tcPr>
          <w:p w:rsidR="00164CA5" w:rsidRPr="002C3045" w:rsidRDefault="00164CA5" w:rsidP="00355A1E">
            <w:pPr>
              <w:rPr>
                <w:b/>
              </w:rPr>
            </w:pPr>
            <w:r w:rsidRPr="002C3045">
              <w:rPr>
                <w:b/>
              </w:rPr>
              <w:t>Působení v zahraničí</w:t>
            </w:r>
          </w:p>
        </w:tc>
      </w:tr>
      <w:tr w:rsidR="00164CA5" w:rsidRPr="00EF2428" w:rsidTr="00355A1E">
        <w:trPr>
          <w:trHeight w:val="328"/>
        </w:trPr>
        <w:tc>
          <w:tcPr>
            <w:tcW w:w="9859" w:type="dxa"/>
            <w:gridSpan w:val="11"/>
          </w:tcPr>
          <w:p w:rsidR="00164CA5" w:rsidRPr="002C3045" w:rsidRDefault="00164CA5" w:rsidP="00355A1E"/>
        </w:tc>
      </w:tr>
      <w:tr w:rsidR="00164CA5" w:rsidRPr="00EF2428" w:rsidTr="00355A1E">
        <w:trPr>
          <w:cantSplit/>
          <w:trHeight w:val="470"/>
        </w:trPr>
        <w:tc>
          <w:tcPr>
            <w:tcW w:w="2518" w:type="dxa"/>
            <w:shd w:val="clear" w:color="auto" w:fill="F7CAAC"/>
          </w:tcPr>
          <w:p w:rsidR="00164CA5" w:rsidRPr="002C3045" w:rsidRDefault="00164CA5" w:rsidP="00355A1E">
            <w:pPr>
              <w:jc w:val="both"/>
              <w:rPr>
                <w:b/>
              </w:rPr>
            </w:pPr>
            <w:r w:rsidRPr="002C3045">
              <w:rPr>
                <w:b/>
              </w:rPr>
              <w:t xml:space="preserve">Podpis </w:t>
            </w:r>
          </w:p>
        </w:tc>
        <w:tc>
          <w:tcPr>
            <w:tcW w:w="4536" w:type="dxa"/>
            <w:gridSpan w:val="5"/>
          </w:tcPr>
          <w:p w:rsidR="00164CA5" w:rsidRPr="002C3045" w:rsidRDefault="008C2461" w:rsidP="00355A1E">
            <w:pPr>
              <w:jc w:val="both"/>
            </w:pPr>
            <w:r>
              <w:t>Helena Skarupská v. r.</w:t>
            </w:r>
          </w:p>
        </w:tc>
        <w:tc>
          <w:tcPr>
            <w:tcW w:w="786" w:type="dxa"/>
            <w:gridSpan w:val="2"/>
            <w:shd w:val="clear" w:color="auto" w:fill="F7CAAC"/>
          </w:tcPr>
          <w:p w:rsidR="00164CA5" w:rsidRPr="002C3045" w:rsidRDefault="00164CA5" w:rsidP="00355A1E">
            <w:pPr>
              <w:jc w:val="both"/>
            </w:pPr>
            <w:r w:rsidRPr="002C3045">
              <w:rPr>
                <w:b/>
              </w:rPr>
              <w:t>datum</w:t>
            </w:r>
          </w:p>
        </w:tc>
        <w:tc>
          <w:tcPr>
            <w:tcW w:w="2019" w:type="dxa"/>
            <w:gridSpan w:val="3"/>
          </w:tcPr>
          <w:p w:rsidR="00164CA5" w:rsidRPr="002C3045" w:rsidRDefault="00164CA5" w:rsidP="00355A1E">
            <w:pPr>
              <w:jc w:val="both"/>
            </w:pPr>
            <w:r w:rsidRPr="002C3045">
              <w:t>27. 11. 2017</w:t>
            </w:r>
          </w:p>
        </w:tc>
      </w:tr>
    </w:tbl>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tbl>
      <w:tblPr>
        <w:tblpPr w:leftFromText="141" w:rightFromText="141" w:vertAnchor="text" w:horzAnchor="margin" w:tblpXSpec="center" w:tblpY="-13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Eliška Suchánková</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Mgr.</w:t>
            </w:r>
            <w:r w:rsidRPr="008C1FF7">
              <w:t>, Ph.D.</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1983</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 xml:space="preserve">pp </w:t>
            </w:r>
          </w:p>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 xml:space="preserve">40 </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08/2020</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08/2020</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608"/>
        </w:trPr>
        <w:tc>
          <w:tcPr>
            <w:tcW w:w="9859" w:type="dxa"/>
            <w:gridSpan w:val="11"/>
            <w:tcBorders>
              <w:top w:val="nil"/>
            </w:tcBorders>
          </w:tcPr>
          <w:p w:rsidR="00164CA5" w:rsidRDefault="00164CA5" w:rsidP="00355A1E">
            <w:pPr>
              <w:jc w:val="both"/>
            </w:pPr>
            <w:r>
              <w:t>Základy pedagogiky (garant, přednášející), Pedagogika volného času (garant, přednášející), Globální a environmentální výchova (vyučující), Zážitková pedagogika (garant, vyučující).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Pr="007D2C66" w:rsidRDefault="00164CA5" w:rsidP="00355A1E">
            <w:pPr>
              <w:jc w:val="both"/>
            </w:pPr>
            <w:r>
              <w:t>Pedagogika, 2010, UP v Olomouci, PdF. (Ph.D.)</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UTB ve Zlíně, FHS, 10 let.</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83. Počet vedených a obhájených diplomových prací = 83.</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Pr="00DE514C" w:rsidRDefault="00164CA5" w:rsidP="00355A1E">
            <w:pPr>
              <w:jc w:val="both"/>
            </w:pPr>
            <w:r w:rsidRPr="00DE514C">
              <w:t>1</w:t>
            </w:r>
          </w:p>
        </w:tc>
        <w:tc>
          <w:tcPr>
            <w:tcW w:w="693" w:type="dxa"/>
            <w:vMerge w:val="restart"/>
          </w:tcPr>
          <w:p w:rsidR="00164CA5" w:rsidRPr="00DE514C" w:rsidRDefault="00164CA5" w:rsidP="00355A1E">
            <w:pPr>
              <w:jc w:val="both"/>
            </w:pPr>
            <w:r w:rsidRPr="00DE514C">
              <w:t>1</w:t>
            </w:r>
          </w:p>
        </w:tc>
        <w:tc>
          <w:tcPr>
            <w:tcW w:w="694" w:type="dxa"/>
            <w:vMerge w:val="restart"/>
          </w:tcPr>
          <w:p w:rsidR="00164CA5" w:rsidRPr="00DE514C" w:rsidRDefault="00164CA5" w:rsidP="00355A1E">
            <w:pPr>
              <w:jc w:val="both"/>
            </w:pPr>
            <w:r w:rsidRPr="00DE514C">
              <w:t>7</w:t>
            </w: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2347"/>
        </w:trPr>
        <w:tc>
          <w:tcPr>
            <w:tcW w:w="9859" w:type="dxa"/>
            <w:gridSpan w:val="11"/>
          </w:tcPr>
          <w:p w:rsidR="00164CA5" w:rsidRPr="00DB56D3" w:rsidRDefault="00164CA5" w:rsidP="00355A1E">
            <w:pPr>
              <w:tabs>
                <w:tab w:val="left" w:pos="473"/>
                <w:tab w:val="left" w:pos="8844"/>
                <w:tab w:val="left" w:pos="9066"/>
              </w:tabs>
              <w:jc w:val="both"/>
              <w:rPr>
                <w:szCs w:val="22"/>
              </w:rPr>
            </w:pPr>
            <w:r w:rsidRPr="00DB56D3">
              <w:rPr>
                <w:szCs w:val="22"/>
              </w:rPr>
              <w:t xml:space="preserve">Suchánková, E. (2014). </w:t>
            </w:r>
            <w:r w:rsidRPr="00DB56D3">
              <w:rPr>
                <w:i/>
                <w:szCs w:val="22"/>
              </w:rPr>
              <w:t>Hra a její využití v předškolním vzdělávání.</w:t>
            </w:r>
            <w:r w:rsidRPr="00DB56D3">
              <w:rPr>
                <w:szCs w:val="22"/>
              </w:rPr>
              <w:t xml:space="preserve"> Praha: Portál. </w:t>
            </w:r>
          </w:p>
          <w:p w:rsidR="00164CA5" w:rsidRPr="00DB56D3" w:rsidRDefault="00164CA5" w:rsidP="00355A1E">
            <w:pPr>
              <w:tabs>
                <w:tab w:val="left" w:pos="473"/>
                <w:tab w:val="left" w:pos="8844"/>
                <w:tab w:val="left" w:pos="9066"/>
              </w:tabs>
              <w:jc w:val="both"/>
              <w:rPr>
                <w:szCs w:val="22"/>
              </w:rPr>
            </w:pPr>
            <w:r w:rsidRPr="00DB56D3">
              <w:rPr>
                <w:szCs w:val="22"/>
              </w:rPr>
              <w:t>Hrbáčková K., Suchánková, E., Lukášová, J., &amp; Duhárová, D. (2014</w:t>
            </w:r>
            <w:r w:rsidRPr="00DB56D3">
              <w:rPr>
                <w:i/>
                <w:szCs w:val="22"/>
              </w:rPr>
              <w:t>).Mentoring jako metodická podpora vzdělávání učitelů.</w:t>
            </w:r>
            <w:r w:rsidRPr="00DB56D3">
              <w:rPr>
                <w:szCs w:val="22"/>
              </w:rPr>
              <w:t xml:space="preserve"> Zlín: Univerzita Tomáše Bati ve Zlíně, </w:t>
            </w:r>
            <w:r>
              <w:rPr>
                <w:szCs w:val="22"/>
              </w:rPr>
              <w:t>FHS. (spoluautorský podíl 25%)</w:t>
            </w:r>
            <w:r w:rsidRPr="00DB56D3">
              <w:rPr>
                <w:szCs w:val="22"/>
              </w:rPr>
              <w:t xml:space="preserve"> </w:t>
            </w:r>
          </w:p>
          <w:p w:rsidR="00164CA5" w:rsidRPr="00DB56D3" w:rsidRDefault="00164CA5" w:rsidP="00355A1E">
            <w:pPr>
              <w:tabs>
                <w:tab w:val="left" w:pos="473"/>
                <w:tab w:val="left" w:pos="8844"/>
                <w:tab w:val="left" w:pos="9066"/>
              </w:tabs>
              <w:jc w:val="both"/>
              <w:rPr>
                <w:szCs w:val="22"/>
              </w:rPr>
            </w:pPr>
            <w:r w:rsidRPr="00DB56D3">
              <w:rPr>
                <w:szCs w:val="22"/>
              </w:rPr>
              <w:t xml:space="preserve">Suchánková, E., &amp; Hrbáčková, K. (2016). Self-Determination Approach to Understanding of Motivation in Students of Helping Professions. </w:t>
            </w:r>
            <w:r w:rsidRPr="00DB56D3">
              <w:rPr>
                <w:i/>
                <w:szCs w:val="22"/>
              </w:rPr>
              <w:t>Procedia Social and Behavioral Sciences, 217</w:t>
            </w:r>
            <w:r w:rsidRPr="00F424E3">
              <w:rPr>
                <w:i/>
                <w:szCs w:val="22"/>
              </w:rPr>
              <w:t xml:space="preserve">, </w:t>
            </w:r>
            <w:r w:rsidRPr="00F424E3">
              <w:rPr>
                <w:rStyle w:val="size-m"/>
              </w:rPr>
              <w:t>688-696,</w:t>
            </w:r>
            <w:r w:rsidRPr="00DB56D3">
              <w:rPr>
                <w:rStyle w:val="size-m"/>
                <w:color w:val="505050"/>
              </w:rPr>
              <w:t xml:space="preserve"> </w:t>
            </w:r>
            <w:r w:rsidRPr="00DB56D3">
              <w:rPr>
                <w:bCs/>
                <w:szCs w:val="22"/>
              </w:rPr>
              <w:t>ISSN 1877-0428.</w:t>
            </w:r>
            <w:r>
              <w:rPr>
                <w:bCs/>
                <w:szCs w:val="22"/>
              </w:rPr>
              <w:t xml:space="preserve">(spoluautorský podíl 50%) </w:t>
            </w:r>
            <w:r w:rsidRPr="00DB56D3">
              <w:rPr>
                <w:szCs w:val="22"/>
              </w:rPr>
              <w:t>(databázeWoS)</w:t>
            </w:r>
          </w:p>
          <w:p w:rsidR="00164CA5" w:rsidRPr="00DB56D3" w:rsidRDefault="00164CA5" w:rsidP="00355A1E">
            <w:pPr>
              <w:tabs>
                <w:tab w:val="left" w:pos="473"/>
                <w:tab w:val="left" w:pos="8844"/>
                <w:tab w:val="left" w:pos="9066"/>
              </w:tabs>
              <w:jc w:val="both"/>
              <w:rPr>
                <w:szCs w:val="22"/>
              </w:rPr>
            </w:pPr>
            <w:r w:rsidRPr="00DB56D3">
              <w:rPr>
                <w:szCs w:val="22"/>
              </w:rPr>
              <w:t>Suchánková, E., &amp;</w:t>
            </w:r>
            <w:r>
              <w:rPr>
                <w:szCs w:val="22"/>
              </w:rPr>
              <w:t xml:space="preserve"> </w:t>
            </w:r>
            <w:r w:rsidRPr="00DB56D3">
              <w:rPr>
                <w:szCs w:val="22"/>
              </w:rPr>
              <w:t xml:space="preserve">Hrbáčková, K. (2017). Mentoring in the Professional Development of Primary and Secondary School Teachers", </w:t>
            </w:r>
            <w:r w:rsidRPr="00DB56D3">
              <w:rPr>
                <w:i/>
              </w:rPr>
              <w:t>Journal on Efficiency and Responsibility in Education</w:t>
            </w:r>
            <w:r w:rsidRPr="00DB56D3">
              <w:rPr>
                <w:i/>
                <w:szCs w:val="22"/>
              </w:rPr>
              <w:t xml:space="preserve"> and Science, 10/1</w:t>
            </w:r>
            <w:r w:rsidRPr="00DB56D3">
              <w:rPr>
                <w:szCs w:val="22"/>
              </w:rPr>
              <w:t xml:space="preserve">, 7-15, online ISSN 1803-1617, printed  ISSN 2336-2375. </w:t>
            </w:r>
            <w:r>
              <w:rPr>
                <w:bCs/>
                <w:szCs w:val="22"/>
              </w:rPr>
              <w:t>(spoluautorský podíl 50%)</w:t>
            </w:r>
            <w:r w:rsidRPr="00DB56D3">
              <w:rPr>
                <w:szCs w:val="22"/>
              </w:rPr>
              <w:t xml:space="preserve"> (databáze ERIH)</w:t>
            </w:r>
          </w:p>
          <w:p w:rsidR="00164CA5" w:rsidRPr="0092301E" w:rsidRDefault="00164CA5" w:rsidP="00355A1E">
            <w:pPr>
              <w:tabs>
                <w:tab w:val="left" w:pos="473"/>
                <w:tab w:val="left" w:pos="8844"/>
                <w:tab w:val="left" w:pos="9066"/>
              </w:tabs>
              <w:jc w:val="both"/>
              <w:rPr>
                <w:szCs w:val="22"/>
              </w:rPr>
            </w:pPr>
            <w:r w:rsidRPr="00DB56D3">
              <w:rPr>
                <w:szCs w:val="22"/>
              </w:rPr>
              <w:t xml:space="preserve">Suchánková, E., &amp; Hrbáčková, K. (2017). Význam metakognitivního myšlení v rozvoji autoregulace učení dětí. In: Šmelová, E. et al. </w:t>
            </w:r>
            <w:r w:rsidRPr="00DB56D3">
              <w:rPr>
                <w:i/>
                <w:szCs w:val="22"/>
              </w:rPr>
              <w:t>Společenské aspekty inkluze</w:t>
            </w:r>
            <w:r w:rsidRPr="00DB56D3">
              <w:rPr>
                <w:szCs w:val="22"/>
              </w:rPr>
              <w:t>. Olomouc: UP</w:t>
            </w:r>
            <w:r>
              <w:rPr>
                <w:szCs w:val="22"/>
              </w:rPr>
              <w:t xml:space="preserve"> v Olomouci, PdF</w:t>
            </w:r>
            <w:r w:rsidRPr="00DB56D3">
              <w:rPr>
                <w:szCs w:val="22"/>
              </w:rPr>
              <w:t>.</w:t>
            </w:r>
            <w:r>
              <w:rPr>
                <w:szCs w:val="22"/>
              </w:rPr>
              <w:t xml:space="preserve"> </w:t>
            </w:r>
            <w:r>
              <w:rPr>
                <w:bCs/>
                <w:szCs w:val="22"/>
              </w:rPr>
              <w:t>(spoluautorský podíl 50%)</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8C2461" w:rsidP="00355A1E">
            <w:pPr>
              <w:jc w:val="both"/>
            </w:pPr>
            <w:r>
              <w:t>Eliška Suchánková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DE514C" w:rsidRDefault="00DE514C" w:rsidP="00164CA5">
      <w:pPr>
        <w:spacing w:after="200" w:line="276" w:lineRule="auto"/>
      </w:pPr>
    </w:p>
    <w:p w:rsidR="00DE514C" w:rsidRDefault="00DE514C" w:rsidP="00164CA5">
      <w:pPr>
        <w:spacing w:after="200" w:line="276" w:lineRule="auto"/>
      </w:pPr>
    </w:p>
    <w:p w:rsidR="00164CA5" w:rsidRDefault="00164CA5" w:rsidP="00164CA5">
      <w:pPr>
        <w:spacing w:after="200" w:line="276" w:lineRule="auto"/>
      </w:pPr>
    </w:p>
    <w:tbl>
      <w:tblPr>
        <w:tblpPr w:leftFromText="141" w:rightFromText="141" w:vertAnchor="text" w:horzAnchor="margin" w:tblpY="18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Eva Šalenová</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Mgr.</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1981</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 xml:space="preserve">pp </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913CB1" w:rsidP="00355A1E">
            <w:pPr>
              <w:jc w:val="both"/>
            </w:pPr>
            <w:r>
              <w:t>8/2021</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913CB1" w:rsidP="00355A1E">
            <w:pPr>
              <w:jc w:val="both"/>
            </w:pPr>
            <w:r>
              <w:t>8/2021</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9B3573">
        <w:trPr>
          <w:trHeight w:val="322"/>
        </w:trPr>
        <w:tc>
          <w:tcPr>
            <w:tcW w:w="9859" w:type="dxa"/>
            <w:gridSpan w:val="11"/>
            <w:tcBorders>
              <w:top w:val="nil"/>
            </w:tcBorders>
          </w:tcPr>
          <w:p w:rsidR="00164CA5" w:rsidRDefault="00164CA5" w:rsidP="00355A1E">
            <w:pPr>
              <w:jc w:val="both"/>
            </w:pPr>
            <w:r>
              <w:t>Sociální komunikace (vyučující).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9B3573">
        <w:trPr>
          <w:trHeight w:val="316"/>
        </w:trPr>
        <w:tc>
          <w:tcPr>
            <w:tcW w:w="9859" w:type="dxa"/>
            <w:gridSpan w:val="11"/>
          </w:tcPr>
          <w:p w:rsidR="00164CA5" w:rsidRPr="007D2C66" w:rsidRDefault="00164CA5" w:rsidP="00355A1E">
            <w:pPr>
              <w:jc w:val="both"/>
            </w:pPr>
            <w:r>
              <w:t>Psychologie, 2007, MU v Brně, FF. (Mgr.)</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Pr="00DB56D3" w:rsidRDefault="00164CA5" w:rsidP="00355A1E">
            <w:pPr>
              <w:jc w:val="both"/>
              <w:rPr>
                <w:highlight w:val="yellow"/>
              </w:rPr>
            </w:pPr>
            <w:r w:rsidRPr="00CB4F4B">
              <w:t xml:space="preserve">UTB ve Zlíně, FHS, </w:t>
            </w:r>
            <w:r>
              <w:t>10</w:t>
            </w:r>
            <w:r w:rsidRPr="00CB4F4B">
              <w:t xml:space="preserve"> let. </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160. Počet vedených a obhájených diplomových prací = 14.</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Default="00164CA5" w:rsidP="00355A1E">
            <w:pPr>
              <w:jc w:val="both"/>
              <w:rPr>
                <w:b/>
              </w:rPr>
            </w:pPr>
          </w:p>
        </w:tc>
        <w:tc>
          <w:tcPr>
            <w:tcW w:w="694" w:type="dxa"/>
            <w:vMerge w:val="restart"/>
          </w:tcPr>
          <w:p w:rsidR="00164CA5" w:rsidRDefault="00164CA5" w:rsidP="00355A1E">
            <w:pPr>
              <w:jc w:val="both"/>
              <w:rPr>
                <w:b/>
              </w:rPr>
            </w:pP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1361"/>
        </w:trPr>
        <w:tc>
          <w:tcPr>
            <w:tcW w:w="9859" w:type="dxa"/>
            <w:gridSpan w:val="11"/>
          </w:tcPr>
          <w:p w:rsidR="00164CA5" w:rsidRPr="005A56DE" w:rsidRDefault="00164CA5" w:rsidP="00355A1E">
            <w:pPr>
              <w:jc w:val="both"/>
              <w:rPr>
                <w:bCs/>
                <w:iCs/>
                <w:color w:val="000000"/>
                <w:bdr w:val="none" w:sz="0" w:space="0" w:color="auto" w:frame="1"/>
              </w:rPr>
            </w:pP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8C2461" w:rsidP="00355A1E">
            <w:pPr>
              <w:jc w:val="both"/>
            </w:pPr>
            <w:r>
              <w:t>Eva Šlaneová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r>
        <w:br w:type="page"/>
      </w:r>
    </w:p>
    <w:tbl>
      <w:tblPr>
        <w:tblpPr w:leftFromText="141" w:rightFromText="141" w:vertAnchor="text" w:horzAnchor="margin" w:tblpXSpec="center" w:tblpY="158"/>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jc w:val="both"/>
            </w:pPr>
            <w:r>
              <w:t>Silvie Treterová</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Mgr.</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1976</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 xml:space="preserve">pp </w:t>
            </w:r>
          </w:p>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 xml:space="preserve">40 </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12/2020</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r>
              <w:t>pp</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40</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12/2020</w:t>
            </w: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9B3573">
        <w:trPr>
          <w:trHeight w:val="331"/>
        </w:trPr>
        <w:tc>
          <w:tcPr>
            <w:tcW w:w="9859" w:type="dxa"/>
            <w:gridSpan w:val="11"/>
            <w:tcBorders>
              <w:top w:val="nil"/>
            </w:tcBorders>
          </w:tcPr>
          <w:p w:rsidR="00164CA5" w:rsidRDefault="00164CA5" w:rsidP="00355A1E">
            <w:pPr>
              <w:jc w:val="both"/>
            </w:pPr>
            <w:r>
              <w:t>Základy zdravotnických nauk (vyučující).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Pr="007D2C66" w:rsidRDefault="00164CA5" w:rsidP="00355A1E">
            <w:pPr>
              <w:jc w:val="both"/>
            </w:pPr>
            <w:r w:rsidRPr="000E308E">
              <w:t>Biologie</w:t>
            </w:r>
            <w:r>
              <w:t>, 2002, UK v Praze, PřF. (Mgr.)</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UTB ve Zlíně, FHS, 8 let.</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20. Počet vedených a obhájených diplomových prací = 0.</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Default="00164CA5" w:rsidP="00355A1E">
            <w:pPr>
              <w:jc w:val="both"/>
              <w:rPr>
                <w:b/>
              </w:rPr>
            </w:pPr>
          </w:p>
        </w:tc>
        <w:tc>
          <w:tcPr>
            <w:tcW w:w="694" w:type="dxa"/>
            <w:vMerge w:val="restart"/>
          </w:tcPr>
          <w:p w:rsidR="00164CA5" w:rsidRDefault="00164CA5" w:rsidP="00355A1E">
            <w:pPr>
              <w:jc w:val="both"/>
              <w:rPr>
                <w:b/>
              </w:rPr>
            </w:pP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1094"/>
        </w:trPr>
        <w:tc>
          <w:tcPr>
            <w:tcW w:w="9859" w:type="dxa"/>
            <w:gridSpan w:val="11"/>
          </w:tcPr>
          <w:p w:rsidR="00164CA5" w:rsidRPr="0092301E" w:rsidRDefault="00164CA5" w:rsidP="00355A1E">
            <w:pPr>
              <w:tabs>
                <w:tab w:val="left" w:pos="473"/>
                <w:tab w:val="left" w:pos="8844"/>
                <w:tab w:val="left" w:pos="9066"/>
              </w:tabs>
              <w:jc w:val="both"/>
              <w:rPr>
                <w:szCs w:val="22"/>
              </w:rPr>
            </w:pPr>
            <w:r>
              <w:rPr>
                <w:szCs w:val="22"/>
              </w:rPr>
              <w:t xml:space="preserve"> </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AF28C0" w:rsidRDefault="00164CA5" w:rsidP="00355A1E">
            <w:r>
              <w:t xml:space="preserve"> </w:t>
            </w:r>
          </w:p>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8C2461" w:rsidP="00355A1E">
            <w:pPr>
              <w:jc w:val="both"/>
            </w:pPr>
            <w:r>
              <w:t>Silvie Treterová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r>
        <w:br w:type="page"/>
      </w:r>
    </w:p>
    <w:tbl>
      <w:tblPr>
        <w:tblpPr w:leftFromText="141" w:rightFromText="141" w:vertAnchor="text" w:horzAnchor="margin" w:tblpXSpec="center" w:tblpY="8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RPr="001635DB" w:rsidTr="00355A1E">
        <w:tc>
          <w:tcPr>
            <w:tcW w:w="9859" w:type="dxa"/>
            <w:gridSpan w:val="11"/>
            <w:tcBorders>
              <w:bottom w:val="double" w:sz="4" w:space="0" w:color="auto"/>
            </w:tcBorders>
            <w:shd w:val="clear" w:color="auto" w:fill="BDD6EE"/>
          </w:tcPr>
          <w:p w:rsidR="00164CA5" w:rsidRPr="004D6DC2" w:rsidRDefault="00164CA5" w:rsidP="00355A1E">
            <w:pPr>
              <w:jc w:val="both"/>
              <w:rPr>
                <w:b/>
                <w:sz w:val="28"/>
                <w:szCs w:val="28"/>
              </w:rPr>
            </w:pPr>
            <w:r w:rsidRPr="004D6DC2">
              <w:rPr>
                <w:b/>
                <w:sz w:val="28"/>
                <w:szCs w:val="28"/>
              </w:rPr>
              <w:lastRenderedPageBreak/>
              <w:t>C-I – Personální zabezpečení</w:t>
            </w:r>
          </w:p>
        </w:tc>
      </w:tr>
      <w:tr w:rsidR="00164CA5" w:rsidRPr="001635DB" w:rsidTr="00355A1E">
        <w:tc>
          <w:tcPr>
            <w:tcW w:w="2518" w:type="dxa"/>
            <w:tcBorders>
              <w:top w:val="double" w:sz="4" w:space="0" w:color="auto"/>
            </w:tcBorders>
            <w:shd w:val="clear" w:color="auto" w:fill="F7CAAC"/>
          </w:tcPr>
          <w:p w:rsidR="00164CA5" w:rsidRPr="001635DB" w:rsidRDefault="00164CA5" w:rsidP="00355A1E">
            <w:pPr>
              <w:jc w:val="both"/>
              <w:rPr>
                <w:b/>
                <w:sz w:val="18"/>
                <w:szCs w:val="18"/>
              </w:rPr>
            </w:pPr>
            <w:r w:rsidRPr="001635DB">
              <w:rPr>
                <w:b/>
                <w:sz w:val="18"/>
                <w:szCs w:val="18"/>
              </w:rPr>
              <w:t>Vysoká škola</w:t>
            </w:r>
          </w:p>
        </w:tc>
        <w:tc>
          <w:tcPr>
            <w:tcW w:w="7341" w:type="dxa"/>
            <w:gridSpan w:val="10"/>
          </w:tcPr>
          <w:p w:rsidR="00164CA5" w:rsidRPr="006827FC" w:rsidRDefault="00164CA5" w:rsidP="00355A1E">
            <w:pPr>
              <w:jc w:val="both"/>
            </w:pPr>
            <w:r w:rsidRPr="006827FC">
              <w:t>Univerzita Tomáše Bati ve Zlíně</w:t>
            </w:r>
          </w:p>
        </w:tc>
      </w:tr>
      <w:tr w:rsidR="00164CA5" w:rsidRPr="001635DB" w:rsidTr="00355A1E">
        <w:tc>
          <w:tcPr>
            <w:tcW w:w="2518" w:type="dxa"/>
            <w:shd w:val="clear" w:color="auto" w:fill="F7CAAC"/>
          </w:tcPr>
          <w:p w:rsidR="00164CA5" w:rsidRPr="001635DB" w:rsidRDefault="00164CA5" w:rsidP="00355A1E">
            <w:pPr>
              <w:jc w:val="both"/>
              <w:rPr>
                <w:b/>
                <w:sz w:val="18"/>
                <w:szCs w:val="18"/>
              </w:rPr>
            </w:pPr>
            <w:r w:rsidRPr="001635DB">
              <w:rPr>
                <w:b/>
                <w:sz w:val="18"/>
                <w:szCs w:val="18"/>
              </w:rPr>
              <w:t>Součást vysoké školy</w:t>
            </w:r>
          </w:p>
        </w:tc>
        <w:tc>
          <w:tcPr>
            <w:tcW w:w="7341" w:type="dxa"/>
            <w:gridSpan w:val="10"/>
          </w:tcPr>
          <w:p w:rsidR="00164CA5" w:rsidRPr="006827FC" w:rsidRDefault="00164CA5" w:rsidP="00355A1E">
            <w:pPr>
              <w:jc w:val="both"/>
            </w:pPr>
            <w:r w:rsidRPr="006827FC">
              <w:t>Fakulta humanitních studií</w:t>
            </w:r>
          </w:p>
        </w:tc>
      </w:tr>
      <w:tr w:rsidR="00164CA5" w:rsidRPr="001635DB" w:rsidTr="00355A1E">
        <w:tc>
          <w:tcPr>
            <w:tcW w:w="2518" w:type="dxa"/>
            <w:shd w:val="clear" w:color="auto" w:fill="F7CAAC"/>
          </w:tcPr>
          <w:p w:rsidR="00164CA5" w:rsidRPr="001635DB" w:rsidRDefault="00164CA5" w:rsidP="00355A1E">
            <w:pPr>
              <w:jc w:val="both"/>
              <w:rPr>
                <w:b/>
                <w:sz w:val="18"/>
                <w:szCs w:val="18"/>
              </w:rPr>
            </w:pPr>
            <w:r w:rsidRPr="001635DB">
              <w:rPr>
                <w:b/>
                <w:sz w:val="18"/>
                <w:szCs w:val="18"/>
              </w:rPr>
              <w:t>Název studijního programu</w:t>
            </w:r>
          </w:p>
        </w:tc>
        <w:tc>
          <w:tcPr>
            <w:tcW w:w="7341" w:type="dxa"/>
            <w:gridSpan w:val="10"/>
          </w:tcPr>
          <w:p w:rsidR="00164CA5" w:rsidRDefault="00164CA5" w:rsidP="00355A1E">
            <w:pPr>
              <w:jc w:val="both"/>
            </w:pPr>
            <w:r>
              <w:t>Sociální pedagogika</w:t>
            </w:r>
          </w:p>
        </w:tc>
      </w:tr>
      <w:tr w:rsidR="00164CA5" w:rsidRPr="001635DB" w:rsidTr="00355A1E">
        <w:tc>
          <w:tcPr>
            <w:tcW w:w="2518" w:type="dxa"/>
            <w:shd w:val="clear" w:color="auto" w:fill="F7CAAC"/>
          </w:tcPr>
          <w:p w:rsidR="00164CA5" w:rsidRPr="001635DB" w:rsidRDefault="00164CA5" w:rsidP="00355A1E">
            <w:pPr>
              <w:jc w:val="both"/>
              <w:rPr>
                <w:b/>
                <w:sz w:val="18"/>
                <w:szCs w:val="18"/>
              </w:rPr>
            </w:pPr>
            <w:r w:rsidRPr="001635DB">
              <w:rPr>
                <w:b/>
                <w:sz w:val="18"/>
                <w:szCs w:val="18"/>
              </w:rPr>
              <w:t>Jméno a příjmení</w:t>
            </w:r>
          </w:p>
        </w:tc>
        <w:tc>
          <w:tcPr>
            <w:tcW w:w="4536" w:type="dxa"/>
            <w:gridSpan w:val="5"/>
          </w:tcPr>
          <w:p w:rsidR="00164CA5" w:rsidRPr="006827FC" w:rsidRDefault="00164CA5" w:rsidP="00355A1E">
            <w:pPr>
              <w:jc w:val="both"/>
            </w:pPr>
            <w:r w:rsidRPr="006827FC">
              <w:t>Hana Včelařová</w:t>
            </w:r>
          </w:p>
        </w:tc>
        <w:tc>
          <w:tcPr>
            <w:tcW w:w="709" w:type="dxa"/>
            <w:shd w:val="clear" w:color="auto" w:fill="F7CAAC"/>
          </w:tcPr>
          <w:p w:rsidR="00164CA5" w:rsidRPr="001635DB" w:rsidRDefault="00164CA5" w:rsidP="00355A1E">
            <w:pPr>
              <w:jc w:val="both"/>
              <w:rPr>
                <w:b/>
                <w:sz w:val="18"/>
                <w:szCs w:val="18"/>
              </w:rPr>
            </w:pPr>
            <w:r w:rsidRPr="001635DB">
              <w:rPr>
                <w:b/>
                <w:sz w:val="18"/>
                <w:szCs w:val="18"/>
              </w:rPr>
              <w:t>Tituly</w:t>
            </w:r>
          </w:p>
        </w:tc>
        <w:tc>
          <w:tcPr>
            <w:tcW w:w="2096" w:type="dxa"/>
            <w:gridSpan w:val="4"/>
          </w:tcPr>
          <w:p w:rsidR="00164CA5" w:rsidRPr="006827FC" w:rsidRDefault="00164CA5" w:rsidP="00355A1E">
            <w:pPr>
              <w:jc w:val="both"/>
            </w:pPr>
            <w:r w:rsidRPr="006827FC">
              <w:t>PhDr.</w:t>
            </w:r>
          </w:p>
        </w:tc>
      </w:tr>
      <w:tr w:rsidR="00164CA5" w:rsidRPr="001635DB" w:rsidTr="00355A1E">
        <w:tc>
          <w:tcPr>
            <w:tcW w:w="2518" w:type="dxa"/>
            <w:shd w:val="clear" w:color="auto" w:fill="F7CAAC"/>
          </w:tcPr>
          <w:p w:rsidR="00164CA5" w:rsidRPr="001635DB" w:rsidRDefault="00164CA5" w:rsidP="00355A1E">
            <w:pPr>
              <w:jc w:val="both"/>
              <w:rPr>
                <w:b/>
                <w:sz w:val="18"/>
                <w:szCs w:val="18"/>
              </w:rPr>
            </w:pPr>
            <w:r w:rsidRPr="001635DB">
              <w:rPr>
                <w:b/>
                <w:sz w:val="18"/>
                <w:szCs w:val="18"/>
              </w:rPr>
              <w:t>Rok narození</w:t>
            </w:r>
          </w:p>
        </w:tc>
        <w:tc>
          <w:tcPr>
            <w:tcW w:w="829" w:type="dxa"/>
          </w:tcPr>
          <w:p w:rsidR="00164CA5" w:rsidRPr="001635DB" w:rsidRDefault="00164CA5" w:rsidP="00355A1E">
            <w:pPr>
              <w:jc w:val="both"/>
              <w:rPr>
                <w:sz w:val="18"/>
                <w:szCs w:val="18"/>
              </w:rPr>
            </w:pPr>
            <w:r w:rsidRPr="001635DB">
              <w:rPr>
                <w:sz w:val="18"/>
                <w:szCs w:val="18"/>
              </w:rPr>
              <w:t>1962</w:t>
            </w:r>
          </w:p>
        </w:tc>
        <w:tc>
          <w:tcPr>
            <w:tcW w:w="1721" w:type="dxa"/>
            <w:shd w:val="clear" w:color="auto" w:fill="F7CAAC"/>
          </w:tcPr>
          <w:p w:rsidR="00164CA5" w:rsidRPr="001635DB" w:rsidRDefault="00164CA5" w:rsidP="00355A1E">
            <w:pPr>
              <w:jc w:val="both"/>
              <w:rPr>
                <w:b/>
                <w:sz w:val="18"/>
                <w:szCs w:val="18"/>
              </w:rPr>
            </w:pPr>
            <w:r w:rsidRPr="001635DB">
              <w:rPr>
                <w:b/>
                <w:sz w:val="18"/>
                <w:szCs w:val="18"/>
              </w:rPr>
              <w:t>typ vztahu k VŠ</w:t>
            </w:r>
          </w:p>
        </w:tc>
        <w:tc>
          <w:tcPr>
            <w:tcW w:w="992" w:type="dxa"/>
            <w:gridSpan w:val="2"/>
          </w:tcPr>
          <w:p w:rsidR="00164CA5" w:rsidRPr="001635DB" w:rsidRDefault="00164CA5" w:rsidP="00355A1E">
            <w:pPr>
              <w:jc w:val="both"/>
              <w:rPr>
                <w:sz w:val="18"/>
                <w:szCs w:val="18"/>
              </w:rPr>
            </w:pPr>
            <w:r w:rsidRPr="001635DB">
              <w:rPr>
                <w:sz w:val="18"/>
                <w:szCs w:val="18"/>
              </w:rPr>
              <w:t xml:space="preserve">pp </w:t>
            </w:r>
          </w:p>
        </w:tc>
        <w:tc>
          <w:tcPr>
            <w:tcW w:w="994" w:type="dxa"/>
            <w:shd w:val="clear" w:color="auto" w:fill="F7CAAC"/>
          </w:tcPr>
          <w:p w:rsidR="00164CA5" w:rsidRPr="001635DB" w:rsidRDefault="00164CA5" w:rsidP="00355A1E">
            <w:pPr>
              <w:jc w:val="both"/>
              <w:rPr>
                <w:b/>
                <w:sz w:val="18"/>
                <w:szCs w:val="18"/>
              </w:rPr>
            </w:pPr>
            <w:r w:rsidRPr="001635DB">
              <w:rPr>
                <w:b/>
                <w:sz w:val="18"/>
                <w:szCs w:val="18"/>
              </w:rPr>
              <w:t>rozsah</w:t>
            </w:r>
          </w:p>
        </w:tc>
        <w:tc>
          <w:tcPr>
            <w:tcW w:w="709" w:type="dxa"/>
          </w:tcPr>
          <w:p w:rsidR="00164CA5" w:rsidRPr="001635DB" w:rsidRDefault="00164CA5" w:rsidP="00355A1E">
            <w:pPr>
              <w:jc w:val="both"/>
              <w:rPr>
                <w:sz w:val="18"/>
                <w:szCs w:val="18"/>
              </w:rPr>
            </w:pPr>
            <w:r w:rsidRPr="001635DB">
              <w:rPr>
                <w:sz w:val="18"/>
                <w:szCs w:val="18"/>
              </w:rPr>
              <w:t xml:space="preserve">40 </w:t>
            </w:r>
          </w:p>
        </w:tc>
        <w:tc>
          <w:tcPr>
            <w:tcW w:w="709" w:type="dxa"/>
            <w:gridSpan w:val="2"/>
            <w:shd w:val="clear" w:color="auto" w:fill="F7CAAC"/>
          </w:tcPr>
          <w:p w:rsidR="00164CA5" w:rsidRPr="001635DB" w:rsidRDefault="00164CA5" w:rsidP="00355A1E">
            <w:pPr>
              <w:jc w:val="both"/>
              <w:rPr>
                <w:b/>
                <w:sz w:val="18"/>
                <w:szCs w:val="18"/>
              </w:rPr>
            </w:pPr>
            <w:r w:rsidRPr="001635DB">
              <w:rPr>
                <w:b/>
                <w:sz w:val="18"/>
                <w:szCs w:val="18"/>
              </w:rPr>
              <w:t>do kdy</w:t>
            </w:r>
          </w:p>
        </w:tc>
        <w:tc>
          <w:tcPr>
            <w:tcW w:w="1387" w:type="dxa"/>
            <w:gridSpan w:val="2"/>
          </w:tcPr>
          <w:p w:rsidR="00164CA5" w:rsidRPr="001635DB" w:rsidRDefault="00164CA5" w:rsidP="00355A1E">
            <w:pPr>
              <w:jc w:val="both"/>
              <w:rPr>
                <w:sz w:val="18"/>
                <w:szCs w:val="18"/>
              </w:rPr>
            </w:pPr>
            <w:r>
              <w:rPr>
                <w:sz w:val="18"/>
                <w:szCs w:val="18"/>
              </w:rPr>
              <w:t>8</w:t>
            </w:r>
            <w:r w:rsidR="002970CC">
              <w:rPr>
                <w:sz w:val="18"/>
                <w:szCs w:val="18"/>
              </w:rPr>
              <w:t>/2021</w:t>
            </w:r>
          </w:p>
        </w:tc>
      </w:tr>
      <w:tr w:rsidR="00164CA5" w:rsidRPr="001635DB" w:rsidTr="00355A1E">
        <w:tc>
          <w:tcPr>
            <w:tcW w:w="5068" w:type="dxa"/>
            <w:gridSpan w:val="3"/>
            <w:shd w:val="clear" w:color="auto" w:fill="F7CAAC"/>
          </w:tcPr>
          <w:p w:rsidR="00164CA5" w:rsidRPr="001635DB" w:rsidRDefault="00164CA5" w:rsidP="00355A1E">
            <w:pPr>
              <w:jc w:val="both"/>
              <w:rPr>
                <w:b/>
                <w:sz w:val="18"/>
                <w:szCs w:val="18"/>
              </w:rPr>
            </w:pPr>
            <w:r w:rsidRPr="001635DB">
              <w:rPr>
                <w:b/>
                <w:sz w:val="18"/>
                <w:szCs w:val="18"/>
              </w:rPr>
              <w:t>Typ vztahu na součásti VŠ, která uskutečňuje st. program</w:t>
            </w:r>
          </w:p>
        </w:tc>
        <w:tc>
          <w:tcPr>
            <w:tcW w:w="992" w:type="dxa"/>
            <w:gridSpan w:val="2"/>
          </w:tcPr>
          <w:p w:rsidR="00164CA5" w:rsidRPr="001635DB" w:rsidRDefault="00164CA5" w:rsidP="00355A1E">
            <w:pPr>
              <w:jc w:val="both"/>
              <w:rPr>
                <w:sz w:val="18"/>
                <w:szCs w:val="18"/>
              </w:rPr>
            </w:pPr>
            <w:r w:rsidRPr="001635DB">
              <w:rPr>
                <w:sz w:val="18"/>
                <w:szCs w:val="18"/>
              </w:rPr>
              <w:t>pp</w:t>
            </w:r>
          </w:p>
        </w:tc>
        <w:tc>
          <w:tcPr>
            <w:tcW w:w="994" w:type="dxa"/>
            <w:shd w:val="clear" w:color="auto" w:fill="F7CAAC"/>
          </w:tcPr>
          <w:p w:rsidR="00164CA5" w:rsidRPr="001635DB" w:rsidRDefault="00164CA5" w:rsidP="00355A1E">
            <w:pPr>
              <w:jc w:val="both"/>
              <w:rPr>
                <w:b/>
                <w:sz w:val="18"/>
                <w:szCs w:val="18"/>
              </w:rPr>
            </w:pPr>
            <w:r w:rsidRPr="001635DB">
              <w:rPr>
                <w:b/>
                <w:sz w:val="18"/>
                <w:szCs w:val="18"/>
              </w:rPr>
              <w:t>rozsah</w:t>
            </w:r>
          </w:p>
        </w:tc>
        <w:tc>
          <w:tcPr>
            <w:tcW w:w="709" w:type="dxa"/>
          </w:tcPr>
          <w:p w:rsidR="00164CA5" w:rsidRPr="001635DB" w:rsidRDefault="00164CA5" w:rsidP="00355A1E">
            <w:pPr>
              <w:jc w:val="both"/>
              <w:rPr>
                <w:sz w:val="18"/>
                <w:szCs w:val="18"/>
              </w:rPr>
            </w:pPr>
            <w:r w:rsidRPr="001635DB">
              <w:rPr>
                <w:sz w:val="18"/>
                <w:szCs w:val="18"/>
              </w:rPr>
              <w:t>40</w:t>
            </w:r>
          </w:p>
        </w:tc>
        <w:tc>
          <w:tcPr>
            <w:tcW w:w="709" w:type="dxa"/>
            <w:gridSpan w:val="2"/>
            <w:shd w:val="clear" w:color="auto" w:fill="F7CAAC"/>
          </w:tcPr>
          <w:p w:rsidR="00164CA5" w:rsidRPr="001635DB" w:rsidRDefault="00164CA5" w:rsidP="00355A1E">
            <w:pPr>
              <w:jc w:val="both"/>
              <w:rPr>
                <w:b/>
                <w:sz w:val="18"/>
                <w:szCs w:val="18"/>
              </w:rPr>
            </w:pPr>
            <w:r w:rsidRPr="001635DB">
              <w:rPr>
                <w:b/>
                <w:sz w:val="18"/>
                <w:szCs w:val="18"/>
              </w:rPr>
              <w:t>do kdy</w:t>
            </w:r>
          </w:p>
        </w:tc>
        <w:tc>
          <w:tcPr>
            <w:tcW w:w="1387" w:type="dxa"/>
            <w:gridSpan w:val="2"/>
          </w:tcPr>
          <w:p w:rsidR="00164CA5" w:rsidRPr="001635DB" w:rsidRDefault="00164CA5" w:rsidP="00355A1E">
            <w:pPr>
              <w:jc w:val="both"/>
              <w:rPr>
                <w:sz w:val="18"/>
                <w:szCs w:val="18"/>
              </w:rPr>
            </w:pPr>
            <w:r>
              <w:rPr>
                <w:sz w:val="18"/>
                <w:szCs w:val="18"/>
              </w:rPr>
              <w:t>8</w:t>
            </w:r>
            <w:r w:rsidR="002970CC">
              <w:rPr>
                <w:sz w:val="18"/>
                <w:szCs w:val="18"/>
              </w:rPr>
              <w:t>/2021</w:t>
            </w:r>
          </w:p>
        </w:tc>
      </w:tr>
      <w:tr w:rsidR="00164CA5" w:rsidRPr="001635DB" w:rsidTr="00355A1E">
        <w:tc>
          <w:tcPr>
            <w:tcW w:w="6060" w:type="dxa"/>
            <w:gridSpan w:val="5"/>
            <w:shd w:val="clear" w:color="auto" w:fill="F7CAAC"/>
          </w:tcPr>
          <w:p w:rsidR="00164CA5" w:rsidRPr="001635DB" w:rsidRDefault="00164CA5" w:rsidP="00355A1E">
            <w:pPr>
              <w:jc w:val="both"/>
              <w:rPr>
                <w:sz w:val="18"/>
                <w:szCs w:val="18"/>
              </w:rPr>
            </w:pPr>
            <w:r w:rsidRPr="001635DB">
              <w:rPr>
                <w:b/>
                <w:sz w:val="18"/>
                <w:szCs w:val="18"/>
              </w:rPr>
              <w:t>Další současná působení jako akademický pracovník na jiných VŠ</w:t>
            </w:r>
          </w:p>
        </w:tc>
        <w:tc>
          <w:tcPr>
            <w:tcW w:w="1703" w:type="dxa"/>
            <w:gridSpan w:val="2"/>
            <w:shd w:val="clear" w:color="auto" w:fill="F7CAAC"/>
          </w:tcPr>
          <w:p w:rsidR="00164CA5" w:rsidRPr="001635DB" w:rsidRDefault="00164CA5" w:rsidP="00355A1E">
            <w:pPr>
              <w:jc w:val="both"/>
              <w:rPr>
                <w:b/>
                <w:sz w:val="18"/>
                <w:szCs w:val="18"/>
              </w:rPr>
            </w:pPr>
            <w:r w:rsidRPr="001635DB">
              <w:rPr>
                <w:b/>
                <w:sz w:val="18"/>
                <w:szCs w:val="18"/>
              </w:rPr>
              <w:t>typ prac. vztahu</w:t>
            </w:r>
          </w:p>
        </w:tc>
        <w:tc>
          <w:tcPr>
            <w:tcW w:w="2096" w:type="dxa"/>
            <w:gridSpan w:val="4"/>
            <w:shd w:val="clear" w:color="auto" w:fill="F7CAAC"/>
          </w:tcPr>
          <w:p w:rsidR="00164CA5" w:rsidRPr="001635DB" w:rsidRDefault="00164CA5" w:rsidP="00355A1E">
            <w:pPr>
              <w:jc w:val="both"/>
              <w:rPr>
                <w:b/>
                <w:sz w:val="18"/>
                <w:szCs w:val="18"/>
              </w:rPr>
            </w:pPr>
            <w:r w:rsidRPr="001635DB">
              <w:rPr>
                <w:b/>
                <w:sz w:val="18"/>
                <w:szCs w:val="18"/>
              </w:rPr>
              <w:t>rozsah</w:t>
            </w:r>
          </w:p>
        </w:tc>
      </w:tr>
      <w:tr w:rsidR="00164CA5" w:rsidRPr="001635DB" w:rsidTr="00355A1E">
        <w:tc>
          <w:tcPr>
            <w:tcW w:w="6060" w:type="dxa"/>
            <w:gridSpan w:val="5"/>
          </w:tcPr>
          <w:p w:rsidR="00164CA5" w:rsidRPr="001635DB" w:rsidRDefault="00164CA5" w:rsidP="00355A1E">
            <w:pPr>
              <w:jc w:val="both"/>
              <w:rPr>
                <w:sz w:val="18"/>
                <w:szCs w:val="18"/>
              </w:rPr>
            </w:pPr>
          </w:p>
        </w:tc>
        <w:tc>
          <w:tcPr>
            <w:tcW w:w="1703" w:type="dxa"/>
            <w:gridSpan w:val="2"/>
          </w:tcPr>
          <w:p w:rsidR="00164CA5" w:rsidRPr="001635DB" w:rsidRDefault="00164CA5" w:rsidP="00355A1E">
            <w:pPr>
              <w:jc w:val="both"/>
              <w:rPr>
                <w:sz w:val="18"/>
                <w:szCs w:val="18"/>
              </w:rPr>
            </w:pPr>
          </w:p>
        </w:tc>
        <w:tc>
          <w:tcPr>
            <w:tcW w:w="2096" w:type="dxa"/>
            <w:gridSpan w:val="4"/>
          </w:tcPr>
          <w:p w:rsidR="00164CA5" w:rsidRPr="001635DB" w:rsidRDefault="00164CA5" w:rsidP="00355A1E">
            <w:pPr>
              <w:jc w:val="both"/>
              <w:rPr>
                <w:sz w:val="18"/>
                <w:szCs w:val="18"/>
              </w:rPr>
            </w:pPr>
          </w:p>
        </w:tc>
      </w:tr>
      <w:tr w:rsidR="00164CA5" w:rsidRPr="001635DB" w:rsidTr="00355A1E">
        <w:tc>
          <w:tcPr>
            <w:tcW w:w="6060" w:type="dxa"/>
            <w:gridSpan w:val="5"/>
          </w:tcPr>
          <w:p w:rsidR="00164CA5" w:rsidRPr="001635DB" w:rsidRDefault="00164CA5" w:rsidP="00355A1E">
            <w:pPr>
              <w:jc w:val="both"/>
              <w:rPr>
                <w:sz w:val="18"/>
                <w:szCs w:val="18"/>
              </w:rPr>
            </w:pPr>
          </w:p>
        </w:tc>
        <w:tc>
          <w:tcPr>
            <w:tcW w:w="1703" w:type="dxa"/>
            <w:gridSpan w:val="2"/>
          </w:tcPr>
          <w:p w:rsidR="00164CA5" w:rsidRPr="001635DB" w:rsidRDefault="00164CA5" w:rsidP="00355A1E">
            <w:pPr>
              <w:jc w:val="both"/>
              <w:rPr>
                <w:sz w:val="18"/>
                <w:szCs w:val="18"/>
              </w:rPr>
            </w:pPr>
          </w:p>
        </w:tc>
        <w:tc>
          <w:tcPr>
            <w:tcW w:w="2096" w:type="dxa"/>
            <w:gridSpan w:val="4"/>
          </w:tcPr>
          <w:p w:rsidR="00164CA5" w:rsidRPr="001635DB" w:rsidRDefault="00164CA5" w:rsidP="00355A1E">
            <w:pPr>
              <w:jc w:val="both"/>
              <w:rPr>
                <w:sz w:val="18"/>
                <w:szCs w:val="18"/>
              </w:rPr>
            </w:pPr>
          </w:p>
        </w:tc>
      </w:tr>
      <w:tr w:rsidR="00164CA5" w:rsidRPr="001635DB" w:rsidTr="00355A1E">
        <w:tc>
          <w:tcPr>
            <w:tcW w:w="6060" w:type="dxa"/>
            <w:gridSpan w:val="5"/>
          </w:tcPr>
          <w:p w:rsidR="00164CA5" w:rsidRPr="001635DB" w:rsidRDefault="00164CA5" w:rsidP="00355A1E">
            <w:pPr>
              <w:jc w:val="both"/>
              <w:rPr>
                <w:sz w:val="18"/>
                <w:szCs w:val="18"/>
              </w:rPr>
            </w:pPr>
          </w:p>
        </w:tc>
        <w:tc>
          <w:tcPr>
            <w:tcW w:w="1703" w:type="dxa"/>
            <w:gridSpan w:val="2"/>
          </w:tcPr>
          <w:p w:rsidR="00164CA5" w:rsidRPr="001635DB" w:rsidRDefault="00164CA5" w:rsidP="00355A1E">
            <w:pPr>
              <w:jc w:val="both"/>
              <w:rPr>
                <w:sz w:val="18"/>
                <w:szCs w:val="18"/>
              </w:rPr>
            </w:pPr>
          </w:p>
        </w:tc>
        <w:tc>
          <w:tcPr>
            <w:tcW w:w="2096" w:type="dxa"/>
            <w:gridSpan w:val="4"/>
          </w:tcPr>
          <w:p w:rsidR="00164CA5" w:rsidRPr="001635DB" w:rsidRDefault="00164CA5" w:rsidP="00355A1E">
            <w:pPr>
              <w:jc w:val="both"/>
              <w:rPr>
                <w:sz w:val="18"/>
                <w:szCs w:val="18"/>
              </w:rPr>
            </w:pPr>
          </w:p>
        </w:tc>
      </w:tr>
      <w:tr w:rsidR="00164CA5" w:rsidRPr="001635DB" w:rsidTr="00355A1E">
        <w:tc>
          <w:tcPr>
            <w:tcW w:w="6060" w:type="dxa"/>
            <w:gridSpan w:val="5"/>
          </w:tcPr>
          <w:p w:rsidR="00164CA5" w:rsidRPr="001635DB" w:rsidRDefault="00164CA5" w:rsidP="00355A1E">
            <w:pPr>
              <w:jc w:val="both"/>
              <w:rPr>
                <w:sz w:val="18"/>
                <w:szCs w:val="18"/>
              </w:rPr>
            </w:pPr>
          </w:p>
        </w:tc>
        <w:tc>
          <w:tcPr>
            <w:tcW w:w="1703" w:type="dxa"/>
            <w:gridSpan w:val="2"/>
          </w:tcPr>
          <w:p w:rsidR="00164CA5" w:rsidRPr="001635DB" w:rsidRDefault="00164CA5" w:rsidP="00355A1E">
            <w:pPr>
              <w:jc w:val="both"/>
              <w:rPr>
                <w:sz w:val="18"/>
                <w:szCs w:val="18"/>
              </w:rPr>
            </w:pPr>
          </w:p>
        </w:tc>
        <w:tc>
          <w:tcPr>
            <w:tcW w:w="2096" w:type="dxa"/>
            <w:gridSpan w:val="4"/>
          </w:tcPr>
          <w:p w:rsidR="00164CA5" w:rsidRPr="001635DB" w:rsidRDefault="00164CA5" w:rsidP="00355A1E">
            <w:pPr>
              <w:jc w:val="both"/>
              <w:rPr>
                <w:sz w:val="18"/>
                <w:szCs w:val="18"/>
              </w:rPr>
            </w:pPr>
          </w:p>
        </w:tc>
      </w:tr>
      <w:tr w:rsidR="00164CA5" w:rsidRPr="001635DB" w:rsidTr="00355A1E">
        <w:tc>
          <w:tcPr>
            <w:tcW w:w="9859" w:type="dxa"/>
            <w:gridSpan w:val="11"/>
            <w:shd w:val="clear" w:color="auto" w:fill="F7CAAC"/>
          </w:tcPr>
          <w:p w:rsidR="00164CA5" w:rsidRPr="001635DB" w:rsidRDefault="00164CA5" w:rsidP="00355A1E">
            <w:pPr>
              <w:jc w:val="both"/>
              <w:rPr>
                <w:sz w:val="18"/>
                <w:szCs w:val="18"/>
              </w:rPr>
            </w:pPr>
            <w:r w:rsidRPr="001635DB">
              <w:rPr>
                <w:b/>
                <w:sz w:val="18"/>
                <w:szCs w:val="18"/>
              </w:rPr>
              <w:t>Předměty příslušného studijního programu a způsob zapojení do jejich výuky, příp. další zapojení do uskutečňování studijního programu</w:t>
            </w:r>
          </w:p>
        </w:tc>
      </w:tr>
      <w:tr w:rsidR="00164CA5" w:rsidRPr="001635DB" w:rsidTr="00355A1E">
        <w:trPr>
          <w:trHeight w:val="608"/>
        </w:trPr>
        <w:tc>
          <w:tcPr>
            <w:tcW w:w="9859" w:type="dxa"/>
            <w:gridSpan w:val="11"/>
            <w:tcBorders>
              <w:top w:val="nil"/>
            </w:tcBorders>
          </w:tcPr>
          <w:p w:rsidR="00164CA5" w:rsidRPr="001635DB" w:rsidRDefault="00164CA5" w:rsidP="00355A1E">
            <w:pPr>
              <w:jc w:val="both"/>
              <w:rPr>
                <w:sz w:val="18"/>
                <w:szCs w:val="18"/>
              </w:rPr>
            </w:pPr>
            <w:r>
              <w:t>Základy psychologie (přednášející), Sociální patologie (vyučující), Vývojová psychologie (vyučující), Sociální psychologie (přednášející), Pedagogicko-psychologická diagnostika (vyučující).</w:t>
            </w:r>
          </w:p>
        </w:tc>
      </w:tr>
      <w:tr w:rsidR="00164CA5" w:rsidRPr="001635DB" w:rsidTr="00355A1E">
        <w:tc>
          <w:tcPr>
            <w:tcW w:w="9859" w:type="dxa"/>
            <w:gridSpan w:val="11"/>
            <w:shd w:val="clear" w:color="auto" w:fill="F7CAAC"/>
          </w:tcPr>
          <w:p w:rsidR="00164CA5" w:rsidRPr="001635DB" w:rsidRDefault="00164CA5" w:rsidP="00355A1E">
            <w:pPr>
              <w:jc w:val="both"/>
              <w:rPr>
                <w:sz w:val="18"/>
                <w:szCs w:val="18"/>
              </w:rPr>
            </w:pPr>
            <w:r w:rsidRPr="001635DB">
              <w:rPr>
                <w:b/>
                <w:sz w:val="18"/>
                <w:szCs w:val="18"/>
              </w:rPr>
              <w:t xml:space="preserve">Údaje o vzdělání na VŠ </w:t>
            </w:r>
          </w:p>
        </w:tc>
      </w:tr>
      <w:tr w:rsidR="00164CA5" w:rsidRPr="001635DB" w:rsidTr="00355A1E">
        <w:trPr>
          <w:trHeight w:val="307"/>
        </w:trPr>
        <w:tc>
          <w:tcPr>
            <w:tcW w:w="9859" w:type="dxa"/>
            <w:gridSpan w:val="11"/>
          </w:tcPr>
          <w:p w:rsidR="00164CA5" w:rsidRPr="006827FC" w:rsidRDefault="00164CA5" w:rsidP="00355A1E">
            <w:pPr>
              <w:jc w:val="both"/>
            </w:pPr>
            <w:r w:rsidRPr="006827FC">
              <w:t>Psychologie, 1996, UK v Praze, FF.</w:t>
            </w:r>
            <w:r>
              <w:t xml:space="preserve"> (PhDr.)</w:t>
            </w:r>
          </w:p>
        </w:tc>
      </w:tr>
      <w:tr w:rsidR="00164CA5" w:rsidRPr="001635DB" w:rsidTr="00355A1E">
        <w:tc>
          <w:tcPr>
            <w:tcW w:w="9859" w:type="dxa"/>
            <w:gridSpan w:val="11"/>
            <w:shd w:val="clear" w:color="auto" w:fill="F7CAAC"/>
          </w:tcPr>
          <w:p w:rsidR="00164CA5" w:rsidRPr="006827FC" w:rsidRDefault="00164CA5" w:rsidP="00355A1E">
            <w:pPr>
              <w:jc w:val="both"/>
              <w:rPr>
                <w:b/>
              </w:rPr>
            </w:pPr>
            <w:r w:rsidRPr="006827FC">
              <w:rPr>
                <w:b/>
              </w:rPr>
              <w:t>Údaje o odborném působení od absolvování VŠ</w:t>
            </w:r>
          </w:p>
        </w:tc>
      </w:tr>
      <w:tr w:rsidR="00164CA5" w:rsidRPr="001635DB" w:rsidTr="00355A1E">
        <w:trPr>
          <w:trHeight w:val="284"/>
        </w:trPr>
        <w:tc>
          <w:tcPr>
            <w:tcW w:w="9859" w:type="dxa"/>
            <w:gridSpan w:val="11"/>
          </w:tcPr>
          <w:p w:rsidR="00164CA5" w:rsidRPr="00AC30AA" w:rsidRDefault="00164CA5" w:rsidP="00355A1E">
            <w:pPr>
              <w:pStyle w:val="Bezmezer"/>
              <w:rPr>
                <w:szCs w:val="18"/>
              </w:rPr>
            </w:pPr>
            <w:r w:rsidRPr="00AC30AA">
              <w:rPr>
                <w:szCs w:val="18"/>
              </w:rPr>
              <w:t xml:space="preserve">PPP pro Prahu 1, dětská psycholožka, 2 roky.             </w:t>
            </w:r>
          </w:p>
          <w:p w:rsidR="00164CA5" w:rsidRPr="00AC30AA" w:rsidRDefault="00164CA5" w:rsidP="00355A1E">
            <w:pPr>
              <w:pStyle w:val="Bezmezer"/>
              <w:rPr>
                <w:szCs w:val="18"/>
              </w:rPr>
            </w:pPr>
            <w:r w:rsidRPr="00AC30AA">
              <w:rPr>
                <w:szCs w:val="18"/>
              </w:rPr>
              <w:t xml:space="preserve">PPP pro Prahu 4, dětská psycholožka, 2 roky.        </w:t>
            </w:r>
          </w:p>
          <w:p w:rsidR="00164CA5" w:rsidRPr="00AC30AA" w:rsidRDefault="00164CA5" w:rsidP="00355A1E">
            <w:pPr>
              <w:pStyle w:val="Bezmezer"/>
              <w:rPr>
                <w:szCs w:val="18"/>
              </w:rPr>
            </w:pPr>
            <w:r w:rsidRPr="00AC30AA">
              <w:rPr>
                <w:szCs w:val="18"/>
              </w:rPr>
              <w:t xml:space="preserve">Psycholožka Vězeňská služba ČR, Praha – Pankrác, 1 rok.                        </w:t>
            </w:r>
          </w:p>
          <w:p w:rsidR="00164CA5" w:rsidRPr="00AC30AA" w:rsidRDefault="00164CA5" w:rsidP="00355A1E">
            <w:pPr>
              <w:pStyle w:val="Bezmezer"/>
              <w:rPr>
                <w:szCs w:val="18"/>
              </w:rPr>
            </w:pPr>
            <w:r w:rsidRPr="00AC30AA">
              <w:rPr>
                <w:szCs w:val="18"/>
              </w:rPr>
              <w:t xml:space="preserve">DC Burešov Zlín, dětská psycholožka, 3 roky.         </w:t>
            </w:r>
          </w:p>
          <w:p w:rsidR="00164CA5" w:rsidRPr="00AC30AA" w:rsidRDefault="00164CA5" w:rsidP="00355A1E">
            <w:pPr>
              <w:pStyle w:val="Bezmezer"/>
              <w:rPr>
                <w:szCs w:val="18"/>
              </w:rPr>
            </w:pPr>
            <w:r w:rsidRPr="00AC30AA">
              <w:rPr>
                <w:szCs w:val="18"/>
              </w:rPr>
              <w:t>Odbor školství KÚ Zlín, 2001.</w:t>
            </w:r>
          </w:p>
          <w:p w:rsidR="00164CA5" w:rsidRPr="00AC30AA" w:rsidRDefault="00164CA5" w:rsidP="00355A1E">
            <w:pPr>
              <w:pStyle w:val="Bezmezer"/>
              <w:rPr>
                <w:szCs w:val="18"/>
              </w:rPr>
            </w:pPr>
            <w:r w:rsidRPr="00AC30AA">
              <w:rPr>
                <w:szCs w:val="18"/>
              </w:rPr>
              <w:t xml:space="preserve">Psycholožka SPC Duha, Zlín, 5 let.            </w:t>
            </w:r>
          </w:p>
          <w:p w:rsidR="00164CA5" w:rsidRPr="00AC30AA" w:rsidRDefault="00164CA5" w:rsidP="00355A1E">
            <w:pPr>
              <w:pStyle w:val="Bezmezer"/>
              <w:rPr>
                <w:szCs w:val="18"/>
              </w:rPr>
            </w:pPr>
            <w:r w:rsidRPr="00AC30AA">
              <w:rPr>
                <w:szCs w:val="18"/>
              </w:rPr>
              <w:t xml:space="preserve">Dětská psycholožka SPC Středová, Zlín, 1 rok.           </w:t>
            </w:r>
          </w:p>
          <w:p w:rsidR="00164CA5" w:rsidRPr="00AC30AA" w:rsidRDefault="00164CA5" w:rsidP="00355A1E">
            <w:pPr>
              <w:pStyle w:val="Bezmezer"/>
              <w:rPr>
                <w:szCs w:val="18"/>
              </w:rPr>
            </w:pPr>
            <w:r w:rsidRPr="00AC30AA">
              <w:rPr>
                <w:szCs w:val="18"/>
              </w:rPr>
              <w:t xml:space="preserve">ZŠ TG Masaryka Otrokovice, školní psycholožka, 5 let.            </w:t>
            </w:r>
          </w:p>
          <w:p w:rsidR="00164CA5" w:rsidRPr="001635DB" w:rsidRDefault="00164CA5" w:rsidP="00355A1E">
            <w:pPr>
              <w:pStyle w:val="Bezmezer"/>
              <w:rPr>
                <w:sz w:val="18"/>
                <w:szCs w:val="18"/>
              </w:rPr>
            </w:pPr>
            <w:r w:rsidRPr="00AC30AA">
              <w:rPr>
                <w:szCs w:val="18"/>
              </w:rPr>
              <w:t>UTB ve Zlíně, FHS, 2008 – dosud, 10 let.</w:t>
            </w:r>
          </w:p>
        </w:tc>
      </w:tr>
      <w:tr w:rsidR="00164CA5" w:rsidRPr="001635DB" w:rsidTr="00355A1E">
        <w:trPr>
          <w:trHeight w:val="250"/>
        </w:trPr>
        <w:tc>
          <w:tcPr>
            <w:tcW w:w="9859" w:type="dxa"/>
            <w:gridSpan w:val="11"/>
            <w:shd w:val="clear" w:color="auto" w:fill="F7CAAC"/>
          </w:tcPr>
          <w:p w:rsidR="00164CA5" w:rsidRPr="001635DB" w:rsidRDefault="00164CA5" w:rsidP="00355A1E">
            <w:pPr>
              <w:jc w:val="both"/>
              <w:rPr>
                <w:sz w:val="18"/>
                <w:szCs w:val="18"/>
              </w:rPr>
            </w:pPr>
            <w:r w:rsidRPr="001635DB">
              <w:rPr>
                <w:b/>
                <w:sz w:val="18"/>
                <w:szCs w:val="18"/>
              </w:rPr>
              <w:t>Zkušenosti s vedením kvalifikačních a rigorózních prací</w:t>
            </w:r>
          </w:p>
        </w:tc>
      </w:tr>
      <w:tr w:rsidR="00164CA5" w:rsidRPr="001635DB" w:rsidTr="00355A1E">
        <w:trPr>
          <w:trHeight w:val="337"/>
        </w:trPr>
        <w:tc>
          <w:tcPr>
            <w:tcW w:w="9859" w:type="dxa"/>
            <w:gridSpan w:val="11"/>
          </w:tcPr>
          <w:p w:rsidR="00164CA5" w:rsidRPr="004D6DC2" w:rsidRDefault="00164CA5" w:rsidP="00355A1E">
            <w:pPr>
              <w:jc w:val="both"/>
            </w:pPr>
            <w:r w:rsidRPr="004D6DC2">
              <w:t>Počet vedených a obhájených bakalářských prací = 132. Počet vedených a obhájených diplomových prací = 0</w:t>
            </w:r>
          </w:p>
        </w:tc>
      </w:tr>
      <w:tr w:rsidR="00164CA5" w:rsidRPr="001635DB" w:rsidTr="00355A1E">
        <w:trPr>
          <w:cantSplit/>
        </w:trPr>
        <w:tc>
          <w:tcPr>
            <w:tcW w:w="3347" w:type="dxa"/>
            <w:gridSpan w:val="2"/>
            <w:tcBorders>
              <w:top w:val="single" w:sz="12" w:space="0" w:color="auto"/>
            </w:tcBorders>
            <w:shd w:val="clear" w:color="auto" w:fill="F7CAAC"/>
          </w:tcPr>
          <w:p w:rsidR="00164CA5" w:rsidRPr="001635DB" w:rsidRDefault="00164CA5" w:rsidP="00355A1E">
            <w:pPr>
              <w:jc w:val="both"/>
              <w:rPr>
                <w:sz w:val="18"/>
                <w:szCs w:val="18"/>
              </w:rPr>
            </w:pPr>
            <w:r w:rsidRPr="001635DB">
              <w:rPr>
                <w:b/>
                <w:sz w:val="18"/>
                <w:szCs w:val="18"/>
              </w:rPr>
              <w:t xml:space="preserve">Obor habilitačního řízení </w:t>
            </w:r>
          </w:p>
        </w:tc>
        <w:tc>
          <w:tcPr>
            <w:tcW w:w="2245" w:type="dxa"/>
            <w:gridSpan w:val="2"/>
            <w:tcBorders>
              <w:top w:val="single" w:sz="12" w:space="0" w:color="auto"/>
            </w:tcBorders>
            <w:shd w:val="clear" w:color="auto" w:fill="F7CAAC"/>
          </w:tcPr>
          <w:p w:rsidR="00164CA5" w:rsidRPr="001635DB" w:rsidRDefault="00164CA5" w:rsidP="00355A1E">
            <w:pPr>
              <w:jc w:val="both"/>
              <w:rPr>
                <w:sz w:val="18"/>
                <w:szCs w:val="18"/>
              </w:rPr>
            </w:pPr>
            <w:r w:rsidRPr="001635DB">
              <w:rPr>
                <w:b/>
                <w:sz w:val="18"/>
                <w:szCs w:val="18"/>
              </w:rPr>
              <w:t>Rok udělení hodnosti</w:t>
            </w:r>
          </w:p>
        </w:tc>
        <w:tc>
          <w:tcPr>
            <w:tcW w:w="2248" w:type="dxa"/>
            <w:gridSpan w:val="4"/>
            <w:tcBorders>
              <w:top w:val="single" w:sz="12" w:space="0" w:color="auto"/>
              <w:right w:val="single" w:sz="12" w:space="0" w:color="auto"/>
            </w:tcBorders>
            <w:shd w:val="clear" w:color="auto" w:fill="F7CAAC"/>
          </w:tcPr>
          <w:p w:rsidR="00164CA5" w:rsidRPr="001635DB" w:rsidRDefault="00164CA5" w:rsidP="00355A1E">
            <w:pPr>
              <w:jc w:val="both"/>
              <w:rPr>
                <w:sz w:val="18"/>
                <w:szCs w:val="18"/>
              </w:rPr>
            </w:pPr>
            <w:r w:rsidRPr="001635DB">
              <w:rPr>
                <w:b/>
                <w:sz w:val="18"/>
                <w:szCs w:val="18"/>
              </w:rPr>
              <w:t>Řízení konáno na VŠ</w:t>
            </w:r>
          </w:p>
        </w:tc>
        <w:tc>
          <w:tcPr>
            <w:tcW w:w="2019" w:type="dxa"/>
            <w:gridSpan w:val="3"/>
            <w:tcBorders>
              <w:top w:val="single" w:sz="12" w:space="0" w:color="auto"/>
              <w:left w:val="single" w:sz="12" w:space="0" w:color="auto"/>
            </w:tcBorders>
            <w:shd w:val="clear" w:color="auto" w:fill="F7CAAC"/>
          </w:tcPr>
          <w:p w:rsidR="00164CA5" w:rsidRPr="001635DB" w:rsidRDefault="00164CA5" w:rsidP="00355A1E">
            <w:pPr>
              <w:jc w:val="both"/>
              <w:rPr>
                <w:b/>
                <w:sz w:val="18"/>
                <w:szCs w:val="18"/>
              </w:rPr>
            </w:pPr>
            <w:r w:rsidRPr="001635DB">
              <w:rPr>
                <w:b/>
                <w:sz w:val="18"/>
                <w:szCs w:val="18"/>
              </w:rPr>
              <w:t>Ohlasy publikací</w:t>
            </w:r>
          </w:p>
        </w:tc>
      </w:tr>
      <w:tr w:rsidR="00164CA5" w:rsidRPr="001635DB" w:rsidTr="00355A1E">
        <w:trPr>
          <w:cantSplit/>
        </w:trPr>
        <w:tc>
          <w:tcPr>
            <w:tcW w:w="3347" w:type="dxa"/>
            <w:gridSpan w:val="2"/>
          </w:tcPr>
          <w:p w:rsidR="00164CA5" w:rsidRPr="001635DB" w:rsidRDefault="00164CA5" w:rsidP="00355A1E">
            <w:pPr>
              <w:jc w:val="both"/>
              <w:rPr>
                <w:sz w:val="18"/>
                <w:szCs w:val="18"/>
              </w:rPr>
            </w:pPr>
          </w:p>
        </w:tc>
        <w:tc>
          <w:tcPr>
            <w:tcW w:w="2245" w:type="dxa"/>
            <w:gridSpan w:val="2"/>
          </w:tcPr>
          <w:p w:rsidR="00164CA5" w:rsidRPr="001635DB" w:rsidRDefault="00164CA5" w:rsidP="00355A1E">
            <w:pPr>
              <w:jc w:val="both"/>
              <w:rPr>
                <w:sz w:val="18"/>
                <w:szCs w:val="18"/>
              </w:rPr>
            </w:pPr>
          </w:p>
        </w:tc>
        <w:tc>
          <w:tcPr>
            <w:tcW w:w="2248" w:type="dxa"/>
            <w:gridSpan w:val="4"/>
            <w:tcBorders>
              <w:right w:val="single" w:sz="12" w:space="0" w:color="auto"/>
            </w:tcBorders>
          </w:tcPr>
          <w:p w:rsidR="00164CA5" w:rsidRPr="001635DB" w:rsidRDefault="00164CA5" w:rsidP="00355A1E">
            <w:pPr>
              <w:jc w:val="both"/>
              <w:rPr>
                <w:sz w:val="18"/>
                <w:szCs w:val="18"/>
              </w:rPr>
            </w:pPr>
          </w:p>
        </w:tc>
        <w:tc>
          <w:tcPr>
            <w:tcW w:w="632" w:type="dxa"/>
            <w:tcBorders>
              <w:left w:val="single" w:sz="12" w:space="0" w:color="auto"/>
            </w:tcBorders>
            <w:shd w:val="clear" w:color="auto" w:fill="F7CAAC"/>
          </w:tcPr>
          <w:p w:rsidR="00164CA5" w:rsidRPr="001635DB" w:rsidRDefault="00164CA5" w:rsidP="00355A1E">
            <w:pPr>
              <w:jc w:val="both"/>
              <w:rPr>
                <w:sz w:val="18"/>
                <w:szCs w:val="18"/>
              </w:rPr>
            </w:pPr>
            <w:r w:rsidRPr="001635DB">
              <w:rPr>
                <w:b/>
                <w:sz w:val="18"/>
                <w:szCs w:val="18"/>
              </w:rPr>
              <w:t>WOS</w:t>
            </w:r>
          </w:p>
        </w:tc>
        <w:tc>
          <w:tcPr>
            <w:tcW w:w="693" w:type="dxa"/>
            <w:shd w:val="clear" w:color="auto" w:fill="F7CAAC"/>
          </w:tcPr>
          <w:p w:rsidR="00164CA5" w:rsidRPr="001635DB" w:rsidRDefault="00164CA5" w:rsidP="00355A1E">
            <w:pPr>
              <w:jc w:val="both"/>
              <w:rPr>
                <w:sz w:val="18"/>
                <w:szCs w:val="18"/>
              </w:rPr>
            </w:pPr>
            <w:r w:rsidRPr="001635DB">
              <w:rPr>
                <w:b/>
                <w:sz w:val="18"/>
                <w:szCs w:val="18"/>
              </w:rPr>
              <w:t>Scopus</w:t>
            </w:r>
          </w:p>
        </w:tc>
        <w:tc>
          <w:tcPr>
            <w:tcW w:w="694" w:type="dxa"/>
            <w:shd w:val="clear" w:color="auto" w:fill="F7CAAC"/>
          </w:tcPr>
          <w:p w:rsidR="00164CA5" w:rsidRPr="001635DB" w:rsidRDefault="00164CA5" w:rsidP="00355A1E">
            <w:pPr>
              <w:jc w:val="both"/>
              <w:rPr>
                <w:sz w:val="18"/>
                <w:szCs w:val="18"/>
              </w:rPr>
            </w:pPr>
            <w:r w:rsidRPr="001635DB">
              <w:rPr>
                <w:b/>
                <w:sz w:val="18"/>
                <w:szCs w:val="18"/>
              </w:rPr>
              <w:t>ostatní</w:t>
            </w:r>
          </w:p>
        </w:tc>
      </w:tr>
      <w:tr w:rsidR="00164CA5" w:rsidRPr="001635DB" w:rsidTr="00355A1E">
        <w:trPr>
          <w:cantSplit/>
          <w:trHeight w:val="70"/>
        </w:trPr>
        <w:tc>
          <w:tcPr>
            <w:tcW w:w="3347" w:type="dxa"/>
            <w:gridSpan w:val="2"/>
            <w:shd w:val="clear" w:color="auto" w:fill="F7CAAC"/>
          </w:tcPr>
          <w:p w:rsidR="00164CA5" w:rsidRPr="001635DB" w:rsidRDefault="00164CA5" w:rsidP="00355A1E">
            <w:pPr>
              <w:jc w:val="both"/>
              <w:rPr>
                <w:sz w:val="18"/>
                <w:szCs w:val="18"/>
              </w:rPr>
            </w:pPr>
            <w:r w:rsidRPr="001635DB">
              <w:rPr>
                <w:b/>
                <w:sz w:val="18"/>
                <w:szCs w:val="18"/>
              </w:rPr>
              <w:t>Obor jmenovacího řízení</w:t>
            </w:r>
          </w:p>
        </w:tc>
        <w:tc>
          <w:tcPr>
            <w:tcW w:w="2245" w:type="dxa"/>
            <w:gridSpan w:val="2"/>
            <w:shd w:val="clear" w:color="auto" w:fill="F7CAAC"/>
          </w:tcPr>
          <w:p w:rsidR="00164CA5" w:rsidRPr="001635DB" w:rsidRDefault="00164CA5" w:rsidP="00355A1E">
            <w:pPr>
              <w:jc w:val="both"/>
              <w:rPr>
                <w:sz w:val="18"/>
                <w:szCs w:val="18"/>
              </w:rPr>
            </w:pPr>
            <w:r w:rsidRPr="001635DB">
              <w:rPr>
                <w:b/>
                <w:sz w:val="18"/>
                <w:szCs w:val="18"/>
              </w:rPr>
              <w:t>Rok udělení hodnosti</w:t>
            </w:r>
          </w:p>
        </w:tc>
        <w:tc>
          <w:tcPr>
            <w:tcW w:w="2248" w:type="dxa"/>
            <w:gridSpan w:val="4"/>
            <w:tcBorders>
              <w:right w:val="single" w:sz="12" w:space="0" w:color="auto"/>
            </w:tcBorders>
            <w:shd w:val="clear" w:color="auto" w:fill="F7CAAC"/>
          </w:tcPr>
          <w:p w:rsidR="00164CA5" w:rsidRPr="001635DB" w:rsidRDefault="00164CA5" w:rsidP="00355A1E">
            <w:pPr>
              <w:jc w:val="both"/>
              <w:rPr>
                <w:sz w:val="18"/>
                <w:szCs w:val="18"/>
              </w:rPr>
            </w:pPr>
            <w:r w:rsidRPr="001635DB">
              <w:rPr>
                <w:b/>
                <w:sz w:val="18"/>
                <w:szCs w:val="18"/>
              </w:rPr>
              <w:t>Řízení konáno na VŠ</w:t>
            </w:r>
          </w:p>
        </w:tc>
        <w:tc>
          <w:tcPr>
            <w:tcW w:w="632" w:type="dxa"/>
            <w:vMerge w:val="restart"/>
            <w:tcBorders>
              <w:left w:val="single" w:sz="12" w:space="0" w:color="auto"/>
            </w:tcBorders>
          </w:tcPr>
          <w:p w:rsidR="00164CA5" w:rsidRPr="001635DB" w:rsidRDefault="00164CA5" w:rsidP="00355A1E">
            <w:pPr>
              <w:jc w:val="both"/>
              <w:rPr>
                <w:b/>
                <w:sz w:val="18"/>
                <w:szCs w:val="18"/>
              </w:rPr>
            </w:pPr>
          </w:p>
        </w:tc>
        <w:tc>
          <w:tcPr>
            <w:tcW w:w="693" w:type="dxa"/>
            <w:vMerge w:val="restart"/>
          </w:tcPr>
          <w:p w:rsidR="00164CA5" w:rsidRPr="001635DB" w:rsidRDefault="00164CA5" w:rsidP="00355A1E">
            <w:pPr>
              <w:jc w:val="both"/>
              <w:rPr>
                <w:b/>
                <w:sz w:val="18"/>
                <w:szCs w:val="18"/>
              </w:rPr>
            </w:pPr>
          </w:p>
        </w:tc>
        <w:tc>
          <w:tcPr>
            <w:tcW w:w="694" w:type="dxa"/>
            <w:vMerge w:val="restart"/>
          </w:tcPr>
          <w:p w:rsidR="00164CA5" w:rsidRPr="001635DB" w:rsidRDefault="00164CA5" w:rsidP="00355A1E">
            <w:pPr>
              <w:jc w:val="both"/>
              <w:rPr>
                <w:b/>
                <w:sz w:val="18"/>
                <w:szCs w:val="18"/>
              </w:rPr>
            </w:pPr>
          </w:p>
        </w:tc>
      </w:tr>
      <w:tr w:rsidR="00164CA5" w:rsidRPr="001635DB" w:rsidTr="00355A1E">
        <w:trPr>
          <w:trHeight w:val="205"/>
        </w:trPr>
        <w:tc>
          <w:tcPr>
            <w:tcW w:w="3347" w:type="dxa"/>
            <w:gridSpan w:val="2"/>
          </w:tcPr>
          <w:p w:rsidR="00164CA5" w:rsidRPr="001635DB" w:rsidRDefault="00164CA5" w:rsidP="00355A1E">
            <w:pPr>
              <w:jc w:val="both"/>
              <w:rPr>
                <w:sz w:val="18"/>
                <w:szCs w:val="18"/>
              </w:rPr>
            </w:pPr>
          </w:p>
        </w:tc>
        <w:tc>
          <w:tcPr>
            <w:tcW w:w="2245" w:type="dxa"/>
            <w:gridSpan w:val="2"/>
          </w:tcPr>
          <w:p w:rsidR="00164CA5" w:rsidRPr="001635DB" w:rsidRDefault="00164CA5" w:rsidP="00355A1E">
            <w:pPr>
              <w:jc w:val="both"/>
              <w:rPr>
                <w:sz w:val="18"/>
                <w:szCs w:val="18"/>
              </w:rPr>
            </w:pPr>
          </w:p>
        </w:tc>
        <w:tc>
          <w:tcPr>
            <w:tcW w:w="2248" w:type="dxa"/>
            <w:gridSpan w:val="4"/>
            <w:tcBorders>
              <w:right w:val="single" w:sz="12" w:space="0" w:color="auto"/>
            </w:tcBorders>
          </w:tcPr>
          <w:p w:rsidR="00164CA5" w:rsidRPr="001635DB" w:rsidRDefault="00164CA5" w:rsidP="00355A1E">
            <w:pPr>
              <w:jc w:val="both"/>
              <w:rPr>
                <w:sz w:val="18"/>
                <w:szCs w:val="18"/>
              </w:rPr>
            </w:pPr>
          </w:p>
        </w:tc>
        <w:tc>
          <w:tcPr>
            <w:tcW w:w="632" w:type="dxa"/>
            <w:vMerge/>
            <w:tcBorders>
              <w:left w:val="single" w:sz="12" w:space="0" w:color="auto"/>
            </w:tcBorders>
            <w:vAlign w:val="center"/>
          </w:tcPr>
          <w:p w:rsidR="00164CA5" w:rsidRPr="001635DB" w:rsidRDefault="00164CA5" w:rsidP="00355A1E">
            <w:pPr>
              <w:rPr>
                <w:b/>
                <w:sz w:val="18"/>
                <w:szCs w:val="18"/>
              </w:rPr>
            </w:pPr>
          </w:p>
        </w:tc>
        <w:tc>
          <w:tcPr>
            <w:tcW w:w="693" w:type="dxa"/>
            <w:vMerge/>
            <w:vAlign w:val="center"/>
          </w:tcPr>
          <w:p w:rsidR="00164CA5" w:rsidRPr="001635DB" w:rsidRDefault="00164CA5" w:rsidP="00355A1E">
            <w:pPr>
              <w:rPr>
                <w:b/>
                <w:sz w:val="18"/>
                <w:szCs w:val="18"/>
              </w:rPr>
            </w:pPr>
          </w:p>
        </w:tc>
        <w:tc>
          <w:tcPr>
            <w:tcW w:w="694" w:type="dxa"/>
            <w:vMerge/>
            <w:vAlign w:val="center"/>
          </w:tcPr>
          <w:p w:rsidR="00164CA5" w:rsidRPr="001635DB" w:rsidRDefault="00164CA5" w:rsidP="00355A1E">
            <w:pPr>
              <w:rPr>
                <w:b/>
                <w:sz w:val="18"/>
                <w:szCs w:val="18"/>
              </w:rPr>
            </w:pPr>
          </w:p>
        </w:tc>
      </w:tr>
      <w:tr w:rsidR="00164CA5" w:rsidRPr="001635DB" w:rsidTr="00355A1E">
        <w:tc>
          <w:tcPr>
            <w:tcW w:w="9859" w:type="dxa"/>
            <w:gridSpan w:val="11"/>
            <w:shd w:val="clear" w:color="auto" w:fill="F7CAAC"/>
          </w:tcPr>
          <w:p w:rsidR="00164CA5" w:rsidRPr="001635DB" w:rsidRDefault="00164CA5" w:rsidP="00355A1E">
            <w:pPr>
              <w:jc w:val="both"/>
              <w:rPr>
                <w:b/>
                <w:sz w:val="18"/>
                <w:szCs w:val="18"/>
              </w:rPr>
            </w:pPr>
            <w:r w:rsidRPr="001635DB">
              <w:rPr>
                <w:b/>
                <w:sz w:val="18"/>
                <w:szCs w:val="18"/>
              </w:rPr>
              <w:t xml:space="preserve">Přehled o nejvýznamnější publikační a další tvůrčí činnosti nebo další profesní činnosti u odborníků z praxe vztahující se k zabezpečovaným předmětům </w:t>
            </w:r>
          </w:p>
        </w:tc>
      </w:tr>
      <w:tr w:rsidR="00164CA5" w:rsidRPr="001635DB" w:rsidTr="00355A1E">
        <w:trPr>
          <w:trHeight w:val="2347"/>
        </w:trPr>
        <w:tc>
          <w:tcPr>
            <w:tcW w:w="9859" w:type="dxa"/>
            <w:gridSpan w:val="11"/>
          </w:tcPr>
          <w:p w:rsidR="00164CA5" w:rsidRPr="004D6DC2" w:rsidRDefault="00164CA5" w:rsidP="00355A1E">
            <w:pPr>
              <w:pStyle w:val="Bezmezer"/>
              <w:jc w:val="both"/>
            </w:pPr>
            <w:r w:rsidRPr="004D6DC2">
              <w:t xml:space="preserve">Včelařová, H., &amp; Bendová, M. (2012). Zkušenosti s případy dětské obezity, které byly označeny jako důsledek zanedbávání péče o dítě. </w:t>
            </w:r>
            <w:r w:rsidRPr="004D6DC2">
              <w:rPr>
                <w:i/>
              </w:rPr>
              <w:t xml:space="preserve">Psychologie pro praxi, </w:t>
            </w:r>
            <w:r w:rsidRPr="004D6DC2">
              <w:t>1-2, s. 103-109.</w:t>
            </w:r>
          </w:p>
          <w:p w:rsidR="00164CA5" w:rsidRPr="004D6DC2" w:rsidRDefault="00164CA5" w:rsidP="00355A1E">
            <w:pPr>
              <w:pStyle w:val="Bezmezer"/>
              <w:jc w:val="both"/>
            </w:pPr>
            <w:r w:rsidRPr="004D6DC2">
              <w:t xml:space="preserve">Včelařová, H., &amp; Bendová, M. (2013). Nadváha a obezita dětí a dospívajících ve Velké Británii – současný stav a přístupy, vycházející z psychosociálních aspektů problému. </w:t>
            </w:r>
            <w:r w:rsidRPr="004D6DC2">
              <w:rPr>
                <w:i/>
              </w:rPr>
              <w:t xml:space="preserve">E-psychologie, </w:t>
            </w:r>
            <w:r w:rsidRPr="004D6DC2">
              <w:t>7(2).</w:t>
            </w:r>
          </w:p>
          <w:p w:rsidR="00164CA5" w:rsidRPr="004D6DC2" w:rsidRDefault="00164CA5" w:rsidP="00355A1E">
            <w:pPr>
              <w:pStyle w:val="Bezmezer"/>
              <w:jc w:val="both"/>
            </w:pPr>
            <w:r w:rsidRPr="004D6DC2">
              <w:t xml:space="preserve">Včelařová, H., &amp; Bendová, M. (2014). Hodnocení několika adolescentních dětí s nadváhou a obezitou ze strany významné vrstevnické skupiny jako součást jejich běžné sociální reality. Zpráva o dílčích výsledcích jednoho výzkumu. </w:t>
            </w:r>
            <w:r w:rsidRPr="004D6DC2">
              <w:rPr>
                <w:i/>
              </w:rPr>
              <w:t xml:space="preserve">Psychosom. </w:t>
            </w:r>
            <w:r w:rsidRPr="004D6DC2">
              <w:t xml:space="preserve">2014 (1), s. 34-37. </w:t>
            </w:r>
          </w:p>
          <w:p w:rsidR="00164CA5" w:rsidRPr="004D6DC2" w:rsidRDefault="00164CA5" w:rsidP="00355A1E">
            <w:pPr>
              <w:pStyle w:val="Bezmezer"/>
              <w:jc w:val="both"/>
            </w:pPr>
            <w:r w:rsidRPr="004D6DC2">
              <w:t xml:space="preserve">Včelařová, H., Chráska, M., Martincová, J., &amp;  Andrysová, P. (2014). Psychosociální aspekty nadváhy a obezity dětí raného a předškolního věku v kontextu vybraných sociodemografických ukazatelů v ČR a v některých dalších zemích. </w:t>
            </w:r>
            <w:r w:rsidRPr="004D6DC2">
              <w:rPr>
                <w:i/>
              </w:rPr>
              <w:t xml:space="preserve">Sociální pedagogika, </w:t>
            </w:r>
            <w:r w:rsidRPr="004D6DC2">
              <w:t>2(2), s. 9-21.DOI: 10.7441/soced.2014.02.02.01. (spoluautorský podíl 25%)</w:t>
            </w:r>
          </w:p>
          <w:p w:rsidR="00164CA5" w:rsidRPr="00C9289D" w:rsidRDefault="00164CA5" w:rsidP="00AC30AA">
            <w:pPr>
              <w:pStyle w:val="Bezmezer"/>
            </w:pPr>
            <w:r w:rsidRPr="004D6DC2">
              <w:t xml:space="preserve">Andrysová, P., Martincová, J., &amp; Včelařová, H. (2015). Pedagogical Condition at Undergraduate Teacher Preparation. </w:t>
            </w:r>
            <w:r w:rsidRPr="004D6DC2">
              <w:rPr>
                <w:i/>
              </w:rPr>
              <w:t xml:space="preserve">The New Educational Review, </w:t>
            </w:r>
            <w:r w:rsidRPr="004D6DC2">
              <w:t>38(4</w:t>
            </w:r>
            <w:r>
              <w:t xml:space="preserve">), pp. 152-165. </w:t>
            </w:r>
          </w:p>
        </w:tc>
      </w:tr>
      <w:tr w:rsidR="00164CA5" w:rsidRPr="001635DB" w:rsidTr="00355A1E">
        <w:trPr>
          <w:trHeight w:val="218"/>
        </w:trPr>
        <w:tc>
          <w:tcPr>
            <w:tcW w:w="9859" w:type="dxa"/>
            <w:gridSpan w:val="11"/>
            <w:shd w:val="clear" w:color="auto" w:fill="F7CAAC"/>
          </w:tcPr>
          <w:p w:rsidR="00164CA5" w:rsidRPr="001635DB" w:rsidRDefault="00164CA5" w:rsidP="00355A1E">
            <w:pPr>
              <w:rPr>
                <w:b/>
                <w:sz w:val="18"/>
                <w:szCs w:val="18"/>
              </w:rPr>
            </w:pPr>
            <w:r w:rsidRPr="001635DB">
              <w:rPr>
                <w:b/>
                <w:sz w:val="18"/>
                <w:szCs w:val="18"/>
              </w:rPr>
              <w:t>Působení v zahraničí</w:t>
            </w:r>
          </w:p>
        </w:tc>
      </w:tr>
      <w:tr w:rsidR="00164CA5" w:rsidRPr="001635DB" w:rsidTr="00355A1E">
        <w:trPr>
          <w:trHeight w:val="328"/>
        </w:trPr>
        <w:tc>
          <w:tcPr>
            <w:tcW w:w="9859" w:type="dxa"/>
            <w:gridSpan w:val="11"/>
          </w:tcPr>
          <w:p w:rsidR="00164CA5" w:rsidRPr="001635DB" w:rsidRDefault="00164CA5" w:rsidP="00355A1E">
            <w:pPr>
              <w:rPr>
                <w:sz w:val="18"/>
                <w:szCs w:val="18"/>
              </w:rPr>
            </w:pPr>
          </w:p>
        </w:tc>
      </w:tr>
      <w:tr w:rsidR="00164CA5" w:rsidRPr="001635DB" w:rsidTr="00355A1E">
        <w:trPr>
          <w:cantSplit/>
          <w:trHeight w:val="470"/>
        </w:trPr>
        <w:tc>
          <w:tcPr>
            <w:tcW w:w="2518" w:type="dxa"/>
            <w:shd w:val="clear" w:color="auto" w:fill="F7CAAC"/>
          </w:tcPr>
          <w:p w:rsidR="00164CA5" w:rsidRPr="001635DB" w:rsidRDefault="00164CA5" w:rsidP="00355A1E">
            <w:pPr>
              <w:jc w:val="both"/>
              <w:rPr>
                <w:b/>
                <w:sz w:val="18"/>
                <w:szCs w:val="18"/>
              </w:rPr>
            </w:pPr>
            <w:r w:rsidRPr="001635DB">
              <w:rPr>
                <w:b/>
                <w:sz w:val="18"/>
                <w:szCs w:val="18"/>
              </w:rPr>
              <w:t xml:space="preserve">Podpis </w:t>
            </w:r>
          </w:p>
        </w:tc>
        <w:tc>
          <w:tcPr>
            <w:tcW w:w="4536" w:type="dxa"/>
            <w:gridSpan w:val="5"/>
          </w:tcPr>
          <w:p w:rsidR="00164CA5" w:rsidRPr="001635DB" w:rsidRDefault="00164CA5" w:rsidP="00355A1E">
            <w:pPr>
              <w:jc w:val="both"/>
              <w:rPr>
                <w:sz w:val="18"/>
                <w:szCs w:val="18"/>
              </w:rPr>
            </w:pPr>
            <w:r>
              <w:rPr>
                <w:sz w:val="18"/>
                <w:szCs w:val="18"/>
              </w:rPr>
              <w:t xml:space="preserve"> </w:t>
            </w:r>
            <w:r w:rsidR="009C62B1">
              <w:rPr>
                <w:sz w:val="18"/>
                <w:szCs w:val="18"/>
              </w:rPr>
              <w:t xml:space="preserve">Hana Včelařová v. r. </w:t>
            </w:r>
          </w:p>
        </w:tc>
        <w:tc>
          <w:tcPr>
            <w:tcW w:w="786" w:type="dxa"/>
            <w:gridSpan w:val="2"/>
            <w:shd w:val="clear" w:color="auto" w:fill="F7CAAC"/>
          </w:tcPr>
          <w:p w:rsidR="00164CA5" w:rsidRPr="001635DB" w:rsidRDefault="00164CA5" w:rsidP="00355A1E">
            <w:pPr>
              <w:jc w:val="both"/>
              <w:rPr>
                <w:sz w:val="18"/>
                <w:szCs w:val="18"/>
              </w:rPr>
            </w:pPr>
            <w:r w:rsidRPr="001635DB">
              <w:rPr>
                <w:b/>
                <w:sz w:val="18"/>
                <w:szCs w:val="18"/>
              </w:rPr>
              <w:t>datum</w:t>
            </w:r>
          </w:p>
        </w:tc>
        <w:tc>
          <w:tcPr>
            <w:tcW w:w="2019" w:type="dxa"/>
            <w:gridSpan w:val="3"/>
          </w:tcPr>
          <w:p w:rsidR="00164CA5" w:rsidRPr="001635DB" w:rsidRDefault="00164CA5" w:rsidP="00355A1E">
            <w:pPr>
              <w:jc w:val="both"/>
              <w:rPr>
                <w:sz w:val="18"/>
                <w:szCs w:val="18"/>
              </w:rPr>
            </w:pPr>
            <w:r>
              <w:rPr>
                <w:sz w:val="18"/>
                <w:szCs w:val="18"/>
              </w:rPr>
              <w:t xml:space="preserve"> 27. 11. 2017</w:t>
            </w:r>
          </w:p>
        </w:tc>
      </w:tr>
    </w:tbl>
    <w:p w:rsidR="00164CA5" w:rsidRDefault="00164CA5" w:rsidP="00164CA5">
      <w:pPr>
        <w:spacing w:after="200" w:line="276" w:lineRule="auto"/>
      </w:pPr>
    </w:p>
    <w:p w:rsidR="00164CA5" w:rsidRDefault="00164CA5" w:rsidP="00164CA5">
      <w:pPr>
        <w:spacing w:after="200" w:line="276" w:lineRule="auto"/>
      </w:pPr>
    </w:p>
    <w:p w:rsidR="00164CA5" w:rsidRDefault="00164CA5" w:rsidP="00164CA5">
      <w:pPr>
        <w:spacing w:after="200" w:line="276" w:lineRule="auto"/>
      </w:pPr>
      <w:r>
        <w:br w:type="page"/>
      </w:r>
    </w:p>
    <w:tbl>
      <w:tblPr>
        <w:tblpPr w:leftFromText="141" w:rightFromText="141" w:vertAnchor="text" w:horzAnchor="margin" w:tblpXSpec="center" w:tblpY="1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64CA5" w:rsidTr="00355A1E">
        <w:tc>
          <w:tcPr>
            <w:tcW w:w="9859" w:type="dxa"/>
            <w:gridSpan w:val="11"/>
            <w:tcBorders>
              <w:bottom w:val="double" w:sz="4" w:space="0" w:color="auto"/>
            </w:tcBorders>
            <w:shd w:val="clear" w:color="auto" w:fill="BDD6EE"/>
          </w:tcPr>
          <w:p w:rsidR="00164CA5" w:rsidRDefault="00164CA5" w:rsidP="00355A1E">
            <w:pPr>
              <w:jc w:val="both"/>
              <w:rPr>
                <w:b/>
                <w:sz w:val="28"/>
              </w:rPr>
            </w:pPr>
            <w:r>
              <w:rPr>
                <w:b/>
                <w:sz w:val="28"/>
              </w:rPr>
              <w:lastRenderedPageBreak/>
              <w:t>C-I – Personální zabezpečení</w:t>
            </w:r>
          </w:p>
        </w:tc>
      </w:tr>
      <w:tr w:rsidR="00164CA5" w:rsidTr="00355A1E">
        <w:tc>
          <w:tcPr>
            <w:tcW w:w="2518" w:type="dxa"/>
            <w:tcBorders>
              <w:top w:val="double" w:sz="4" w:space="0" w:color="auto"/>
            </w:tcBorders>
            <w:shd w:val="clear" w:color="auto" w:fill="F7CAAC"/>
          </w:tcPr>
          <w:p w:rsidR="00164CA5" w:rsidRDefault="00164CA5" w:rsidP="00355A1E">
            <w:pPr>
              <w:jc w:val="both"/>
              <w:rPr>
                <w:b/>
              </w:rPr>
            </w:pPr>
            <w:r>
              <w:rPr>
                <w:b/>
              </w:rPr>
              <w:t>Vysoká škola</w:t>
            </w:r>
          </w:p>
        </w:tc>
        <w:tc>
          <w:tcPr>
            <w:tcW w:w="7341" w:type="dxa"/>
            <w:gridSpan w:val="10"/>
          </w:tcPr>
          <w:p w:rsidR="00164CA5" w:rsidRDefault="00164CA5" w:rsidP="00355A1E">
            <w:pPr>
              <w:jc w:val="both"/>
            </w:pPr>
            <w:r>
              <w:t>Univerzita Tomáše Bati ve Zlíně</w:t>
            </w:r>
          </w:p>
        </w:tc>
      </w:tr>
      <w:tr w:rsidR="00164CA5" w:rsidTr="00355A1E">
        <w:tc>
          <w:tcPr>
            <w:tcW w:w="2518" w:type="dxa"/>
            <w:shd w:val="clear" w:color="auto" w:fill="F7CAAC"/>
          </w:tcPr>
          <w:p w:rsidR="00164CA5" w:rsidRDefault="00164CA5" w:rsidP="00355A1E">
            <w:pPr>
              <w:jc w:val="both"/>
              <w:rPr>
                <w:b/>
              </w:rPr>
            </w:pPr>
            <w:r>
              <w:rPr>
                <w:b/>
              </w:rPr>
              <w:t>Součást vysoké školy</w:t>
            </w:r>
          </w:p>
        </w:tc>
        <w:tc>
          <w:tcPr>
            <w:tcW w:w="7341" w:type="dxa"/>
            <w:gridSpan w:val="10"/>
          </w:tcPr>
          <w:p w:rsidR="00164CA5" w:rsidRDefault="00164CA5" w:rsidP="00355A1E">
            <w:pPr>
              <w:jc w:val="both"/>
            </w:pPr>
            <w:r>
              <w:t>Fakulta humanitních studií</w:t>
            </w:r>
          </w:p>
        </w:tc>
      </w:tr>
      <w:tr w:rsidR="00164CA5" w:rsidTr="00355A1E">
        <w:tc>
          <w:tcPr>
            <w:tcW w:w="2518" w:type="dxa"/>
            <w:shd w:val="clear" w:color="auto" w:fill="F7CAAC"/>
          </w:tcPr>
          <w:p w:rsidR="00164CA5" w:rsidRDefault="00164CA5" w:rsidP="00355A1E">
            <w:pPr>
              <w:jc w:val="both"/>
              <w:rPr>
                <w:b/>
              </w:rPr>
            </w:pPr>
            <w:r>
              <w:rPr>
                <w:b/>
              </w:rPr>
              <w:t>Název studijního programu</w:t>
            </w:r>
          </w:p>
        </w:tc>
        <w:tc>
          <w:tcPr>
            <w:tcW w:w="7341" w:type="dxa"/>
            <w:gridSpan w:val="10"/>
          </w:tcPr>
          <w:p w:rsidR="00164CA5" w:rsidRDefault="00164CA5" w:rsidP="00355A1E">
            <w:pPr>
              <w:jc w:val="both"/>
            </w:pPr>
            <w:r>
              <w:t>Sociální pedagogika</w:t>
            </w:r>
          </w:p>
        </w:tc>
      </w:tr>
      <w:tr w:rsidR="00164CA5" w:rsidTr="00355A1E">
        <w:tc>
          <w:tcPr>
            <w:tcW w:w="2518" w:type="dxa"/>
            <w:shd w:val="clear" w:color="auto" w:fill="F7CAAC"/>
          </w:tcPr>
          <w:p w:rsidR="00164CA5" w:rsidRDefault="00164CA5" w:rsidP="00355A1E">
            <w:pPr>
              <w:jc w:val="both"/>
              <w:rPr>
                <w:b/>
              </w:rPr>
            </w:pPr>
            <w:r>
              <w:rPr>
                <w:b/>
              </w:rPr>
              <w:t>Jméno a příjmení</w:t>
            </w:r>
          </w:p>
        </w:tc>
        <w:tc>
          <w:tcPr>
            <w:tcW w:w="4536" w:type="dxa"/>
            <w:gridSpan w:val="5"/>
          </w:tcPr>
          <w:p w:rsidR="00164CA5" w:rsidRDefault="00164CA5" w:rsidP="0035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15BF3">
              <w:t>Jiří Zicha</w:t>
            </w:r>
          </w:p>
        </w:tc>
        <w:tc>
          <w:tcPr>
            <w:tcW w:w="709" w:type="dxa"/>
            <w:shd w:val="clear" w:color="auto" w:fill="F7CAAC"/>
          </w:tcPr>
          <w:p w:rsidR="00164CA5" w:rsidRDefault="00164CA5" w:rsidP="00355A1E">
            <w:pPr>
              <w:jc w:val="both"/>
              <w:rPr>
                <w:b/>
              </w:rPr>
            </w:pPr>
            <w:r>
              <w:rPr>
                <w:b/>
              </w:rPr>
              <w:t>Tituly</w:t>
            </w:r>
          </w:p>
        </w:tc>
        <w:tc>
          <w:tcPr>
            <w:tcW w:w="2096" w:type="dxa"/>
            <w:gridSpan w:val="4"/>
          </w:tcPr>
          <w:p w:rsidR="00164CA5" w:rsidRDefault="00164CA5" w:rsidP="00355A1E">
            <w:pPr>
              <w:jc w:val="both"/>
            </w:pPr>
            <w:r>
              <w:t xml:space="preserve">JUDr., </w:t>
            </w:r>
            <w:r w:rsidRPr="00DB56D3">
              <w:t>Ph.D.</w:t>
            </w:r>
          </w:p>
        </w:tc>
      </w:tr>
      <w:tr w:rsidR="00164CA5" w:rsidTr="00355A1E">
        <w:tc>
          <w:tcPr>
            <w:tcW w:w="2518" w:type="dxa"/>
            <w:shd w:val="clear" w:color="auto" w:fill="F7CAAC"/>
          </w:tcPr>
          <w:p w:rsidR="00164CA5" w:rsidRDefault="00164CA5" w:rsidP="00355A1E">
            <w:pPr>
              <w:jc w:val="both"/>
              <w:rPr>
                <w:b/>
              </w:rPr>
            </w:pPr>
            <w:r>
              <w:rPr>
                <w:b/>
              </w:rPr>
              <w:t>Rok narození</w:t>
            </w:r>
          </w:p>
        </w:tc>
        <w:tc>
          <w:tcPr>
            <w:tcW w:w="829" w:type="dxa"/>
          </w:tcPr>
          <w:p w:rsidR="00164CA5" w:rsidRDefault="00164CA5" w:rsidP="00355A1E">
            <w:pPr>
              <w:jc w:val="both"/>
            </w:pPr>
            <w:r>
              <w:t>1977</w:t>
            </w:r>
          </w:p>
        </w:tc>
        <w:tc>
          <w:tcPr>
            <w:tcW w:w="1721" w:type="dxa"/>
            <w:shd w:val="clear" w:color="auto" w:fill="F7CAAC"/>
          </w:tcPr>
          <w:p w:rsidR="00164CA5" w:rsidRDefault="00164CA5" w:rsidP="00355A1E">
            <w:pPr>
              <w:jc w:val="both"/>
              <w:rPr>
                <w:b/>
              </w:rPr>
            </w:pPr>
            <w:r>
              <w:rPr>
                <w:b/>
              </w:rPr>
              <w:t>typ vztahu k VŠ</w:t>
            </w:r>
          </w:p>
        </w:tc>
        <w:tc>
          <w:tcPr>
            <w:tcW w:w="992" w:type="dxa"/>
            <w:gridSpan w:val="2"/>
          </w:tcPr>
          <w:p w:rsidR="00164CA5" w:rsidRDefault="00164CA5" w:rsidP="00355A1E">
            <w:pPr>
              <w:jc w:val="both"/>
            </w:pPr>
            <w:r>
              <w:t xml:space="preserve">pp  </w:t>
            </w: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r>
              <w:t xml:space="preserve">40 </w:t>
            </w: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r>
              <w:t xml:space="preserve">N  </w:t>
            </w:r>
          </w:p>
        </w:tc>
      </w:tr>
      <w:tr w:rsidR="00164CA5" w:rsidTr="00355A1E">
        <w:tc>
          <w:tcPr>
            <w:tcW w:w="5068" w:type="dxa"/>
            <w:gridSpan w:val="3"/>
            <w:shd w:val="clear" w:color="auto" w:fill="F7CAAC"/>
          </w:tcPr>
          <w:p w:rsidR="00164CA5" w:rsidRDefault="00164CA5" w:rsidP="00355A1E">
            <w:pPr>
              <w:jc w:val="both"/>
              <w:rPr>
                <w:b/>
              </w:rPr>
            </w:pPr>
            <w:r>
              <w:rPr>
                <w:b/>
              </w:rPr>
              <w:t>Typ vztahu na součásti VŠ, která uskutečňuje st. program</w:t>
            </w:r>
          </w:p>
        </w:tc>
        <w:tc>
          <w:tcPr>
            <w:tcW w:w="992" w:type="dxa"/>
            <w:gridSpan w:val="2"/>
          </w:tcPr>
          <w:p w:rsidR="00164CA5" w:rsidRDefault="00164CA5" w:rsidP="00355A1E">
            <w:pPr>
              <w:jc w:val="both"/>
            </w:pPr>
          </w:p>
        </w:tc>
        <w:tc>
          <w:tcPr>
            <w:tcW w:w="994" w:type="dxa"/>
            <w:shd w:val="clear" w:color="auto" w:fill="F7CAAC"/>
          </w:tcPr>
          <w:p w:rsidR="00164CA5" w:rsidRDefault="00164CA5" w:rsidP="00355A1E">
            <w:pPr>
              <w:jc w:val="both"/>
              <w:rPr>
                <w:b/>
              </w:rPr>
            </w:pPr>
            <w:r>
              <w:rPr>
                <w:b/>
              </w:rPr>
              <w:t>rozsah</w:t>
            </w:r>
          </w:p>
        </w:tc>
        <w:tc>
          <w:tcPr>
            <w:tcW w:w="709" w:type="dxa"/>
          </w:tcPr>
          <w:p w:rsidR="00164CA5" w:rsidRDefault="00164CA5" w:rsidP="00355A1E">
            <w:pPr>
              <w:jc w:val="both"/>
            </w:pPr>
          </w:p>
        </w:tc>
        <w:tc>
          <w:tcPr>
            <w:tcW w:w="709" w:type="dxa"/>
            <w:gridSpan w:val="2"/>
            <w:shd w:val="clear" w:color="auto" w:fill="F7CAAC"/>
          </w:tcPr>
          <w:p w:rsidR="00164CA5" w:rsidRDefault="00164CA5" w:rsidP="00355A1E">
            <w:pPr>
              <w:jc w:val="both"/>
              <w:rPr>
                <w:b/>
              </w:rPr>
            </w:pPr>
            <w:r>
              <w:rPr>
                <w:b/>
              </w:rPr>
              <w:t>do kdy</w:t>
            </w:r>
          </w:p>
        </w:tc>
        <w:tc>
          <w:tcPr>
            <w:tcW w:w="1387" w:type="dxa"/>
            <w:gridSpan w:val="2"/>
          </w:tcPr>
          <w:p w:rsidR="00164CA5" w:rsidRDefault="00164CA5" w:rsidP="00355A1E">
            <w:pPr>
              <w:jc w:val="both"/>
            </w:pPr>
          </w:p>
        </w:tc>
      </w:tr>
      <w:tr w:rsidR="00164CA5" w:rsidTr="00355A1E">
        <w:tc>
          <w:tcPr>
            <w:tcW w:w="6060" w:type="dxa"/>
            <w:gridSpan w:val="5"/>
            <w:shd w:val="clear" w:color="auto" w:fill="F7CAAC"/>
          </w:tcPr>
          <w:p w:rsidR="00164CA5" w:rsidRDefault="00164CA5" w:rsidP="00355A1E">
            <w:pPr>
              <w:jc w:val="both"/>
            </w:pPr>
            <w:r>
              <w:rPr>
                <w:b/>
              </w:rPr>
              <w:t>Další současná působení jako akademický pracovník na jiných VŠ</w:t>
            </w:r>
          </w:p>
        </w:tc>
        <w:tc>
          <w:tcPr>
            <w:tcW w:w="1703" w:type="dxa"/>
            <w:gridSpan w:val="2"/>
            <w:shd w:val="clear" w:color="auto" w:fill="F7CAAC"/>
          </w:tcPr>
          <w:p w:rsidR="00164CA5" w:rsidRDefault="00164CA5" w:rsidP="00355A1E">
            <w:pPr>
              <w:jc w:val="both"/>
              <w:rPr>
                <w:b/>
              </w:rPr>
            </w:pPr>
            <w:r>
              <w:rPr>
                <w:b/>
              </w:rPr>
              <w:t>typ prac. vztahu</w:t>
            </w:r>
          </w:p>
        </w:tc>
        <w:tc>
          <w:tcPr>
            <w:tcW w:w="2096" w:type="dxa"/>
            <w:gridSpan w:val="4"/>
            <w:shd w:val="clear" w:color="auto" w:fill="F7CAAC"/>
          </w:tcPr>
          <w:p w:rsidR="00164CA5" w:rsidRDefault="00164CA5" w:rsidP="00355A1E">
            <w:pPr>
              <w:jc w:val="both"/>
              <w:rPr>
                <w:b/>
              </w:rPr>
            </w:pPr>
            <w:r>
              <w:rPr>
                <w:b/>
              </w:rPr>
              <w:t>rozsah</w:t>
            </w: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6060" w:type="dxa"/>
            <w:gridSpan w:val="5"/>
          </w:tcPr>
          <w:p w:rsidR="00164CA5" w:rsidRDefault="00164CA5" w:rsidP="00355A1E">
            <w:pPr>
              <w:jc w:val="both"/>
            </w:pPr>
          </w:p>
        </w:tc>
        <w:tc>
          <w:tcPr>
            <w:tcW w:w="1703" w:type="dxa"/>
            <w:gridSpan w:val="2"/>
          </w:tcPr>
          <w:p w:rsidR="00164CA5" w:rsidRDefault="00164CA5" w:rsidP="00355A1E">
            <w:pPr>
              <w:jc w:val="both"/>
            </w:pPr>
          </w:p>
        </w:tc>
        <w:tc>
          <w:tcPr>
            <w:tcW w:w="2096" w:type="dxa"/>
            <w:gridSpan w:val="4"/>
          </w:tcPr>
          <w:p w:rsidR="00164CA5" w:rsidRDefault="00164CA5" w:rsidP="00355A1E">
            <w:pPr>
              <w:jc w:val="both"/>
            </w:pPr>
          </w:p>
        </w:tc>
      </w:tr>
      <w:tr w:rsidR="00164CA5" w:rsidTr="00355A1E">
        <w:tc>
          <w:tcPr>
            <w:tcW w:w="9859" w:type="dxa"/>
            <w:gridSpan w:val="11"/>
            <w:shd w:val="clear" w:color="auto" w:fill="F7CAAC"/>
          </w:tcPr>
          <w:p w:rsidR="00164CA5" w:rsidRDefault="00164CA5" w:rsidP="00355A1E">
            <w:pPr>
              <w:jc w:val="both"/>
            </w:pPr>
            <w:r>
              <w:rPr>
                <w:b/>
              </w:rPr>
              <w:t>Předměty příslušného studijního programu a způsob zapojení do jejich výuky, příp. další zapojení do uskutečňování studijního programu</w:t>
            </w:r>
          </w:p>
        </w:tc>
      </w:tr>
      <w:tr w:rsidR="00164CA5" w:rsidTr="00355A1E">
        <w:trPr>
          <w:trHeight w:val="320"/>
        </w:trPr>
        <w:tc>
          <w:tcPr>
            <w:tcW w:w="9859" w:type="dxa"/>
            <w:gridSpan w:val="11"/>
            <w:tcBorders>
              <w:top w:val="nil"/>
            </w:tcBorders>
          </w:tcPr>
          <w:p w:rsidR="00164CA5" w:rsidRDefault="00164CA5" w:rsidP="00355A1E">
            <w:pPr>
              <w:jc w:val="both"/>
            </w:pPr>
            <w:r>
              <w:t>Základy práva (garant, přednášející).</w:t>
            </w:r>
          </w:p>
        </w:tc>
      </w:tr>
      <w:tr w:rsidR="00164CA5" w:rsidTr="00355A1E">
        <w:tc>
          <w:tcPr>
            <w:tcW w:w="9859" w:type="dxa"/>
            <w:gridSpan w:val="11"/>
            <w:shd w:val="clear" w:color="auto" w:fill="F7CAAC"/>
          </w:tcPr>
          <w:p w:rsidR="00164CA5" w:rsidRDefault="00164CA5" w:rsidP="00355A1E">
            <w:pPr>
              <w:jc w:val="both"/>
            </w:pPr>
            <w:r>
              <w:rPr>
                <w:b/>
              </w:rPr>
              <w:t xml:space="preserve">Údaje o vzdělání na VŠ </w:t>
            </w:r>
          </w:p>
        </w:tc>
      </w:tr>
      <w:tr w:rsidR="00164CA5" w:rsidTr="00355A1E">
        <w:trPr>
          <w:trHeight w:val="307"/>
        </w:trPr>
        <w:tc>
          <w:tcPr>
            <w:tcW w:w="9859" w:type="dxa"/>
            <w:gridSpan w:val="11"/>
          </w:tcPr>
          <w:p w:rsidR="00164CA5" w:rsidRPr="007D2C66" w:rsidRDefault="00164CA5" w:rsidP="00355A1E">
            <w:pPr>
              <w:jc w:val="both"/>
            </w:pPr>
            <w:r>
              <w:t xml:space="preserve">Právo, 2003, UK v Praze, PrF. </w:t>
            </w:r>
          </w:p>
        </w:tc>
      </w:tr>
      <w:tr w:rsidR="00164CA5" w:rsidTr="00355A1E">
        <w:tc>
          <w:tcPr>
            <w:tcW w:w="9859" w:type="dxa"/>
            <w:gridSpan w:val="11"/>
            <w:shd w:val="clear" w:color="auto" w:fill="F7CAAC"/>
          </w:tcPr>
          <w:p w:rsidR="00164CA5" w:rsidRDefault="00164CA5" w:rsidP="00355A1E">
            <w:pPr>
              <w:jc w:val="both"/>
              <w:rPr>
                <w:b/>
              </w:rPr>
            </w:pPr>
            <w:r>
              <w:rPr>
                <w:b/>
              </w:rPr>
              <w:t>Údaje o odborném působení od absolvování VŠ</w:t>
            </w:r>
          </w:p>
        </w:tc>
      </w:tr>
      <w:tr w:rsidR="00164CA5" w:rsidTr="00355A1E">
        <w:trPr>
          <w:trHeight w:val="284"/>
        </w:trPr>
        <w:tc>
          <w:tcPr>
            <w:tcW w:w="9859" w:type="dxa"/>
            <w:gridSpan w:val="11"/>
          </w:tcPr>
          <w:p w:rsidR="00164CA5" w:rsidRDefault="00164CA5" w:rsidP="00355A1E">
            <w:pPr>
              <w:jc w:val="both"/>
            </w:pPr>
            <w:r>
              <w:t xml:space="preserve">UTB ve Zlíně, FAME, 6 let. </w:t>
            </w:r>
          </w:p>
        </w:tc>
      </w:tr>
      <w:tr w:rsidR="00164CA5" w:rsidTr="00355A1E">
        <w:trPr>
          <w:trHeight w:val="250"/>
        </w:trPr>
        <w:tc>
          <w:tcPr>
            <w:tcW w:w="9859" w:type="dxa"/>
            <w:gridSpan w:val="11"/>
            <w:shd w:val="clear" w:color="auto" w:fill="F7CAAC"/>
          </w:tcPr>
          <w:p w:rsidR="00164CA5" w:rsidRDefault="00164CA5" w:rsidP="00355A1E">
            <w:pPr>
              <w:jc w:val="both"/>
            </w:pPr>
            <w:r>
              <w:rPr>
                <w:b/>
              </w:rPr>
              <w:t>Zkušenosti s vedením kvalifikačních a rigorózních prací</w:t>
            </w:r>
          </w:p>
        </w:tc>
      </w:tr>
      <w:tr w:rsidR="00164CA5" w:rsidTr="00355A1E">
        <w:trPr>
          <w:trHeight w:val="337"/>
        </w:trPr>
        <w:tc>
          <w:tcPr>
            <w:tcW w:w="9859" w:type="dxa"/>
            <w:gridSpan w:val="11"/>
          </w:tcPr>
          <w:p w:rsidR="00164CA5" w:rsidRDefault="00164CA5" w:rsidP="00355A1E">
            <w:pPr>
              <w:jc w:val="both"/>
            </w:pPr>
            <w:r>
              <w:t>Počet vedených a obhájených bakalářských prací = 11. Počet vedených a obhájených diplomových prací = 36.</w:t>
            </w:r>
          </w:p>
        </w:tc>
      </w:tr>
      <w:tr w:rsidR="00164CA5" w:rsidTr="00355A1E">
        <w:trPr>
          <w:cantSplit/>
        </w:trPr>
        <w:tc>
          <w:tcPr>
            <w:tcW w:w="3347" w:type="dxa"/>
            <w:gridSpan w:val="2"/>
            <w:tcBorders>
              <w:top w:val="single" w:sz="12" w:space="0" w:color="auto"/>
            </w:tcBorders>
            <w:shd w:val="clear" w:color="auto" w:fill="F7CAAC"/>
          </w:tcPr>
          <w:p w:rsidR="00164CA5" w:rsidRDefault="00164CA5" w:rsidP="00355A1E">
            <w:pPr>
              <w:jc w:val="both"/>
            </w:pPr>
            <w:r>
              <w:rPr>
                <w:b/>
              </w:rPr>
              <w:t xml:space="preserve">Obor habilitačního řízení </w:t>
            </w:r>
          </w:p>
        </w:tc>
        <w:tc>
          <w:tcPr>
            <w:tcW w:w="2245" w:type="dxa"/>
            <w:gridSpan w:val="2"/>
            <w:tcBorders>
              <w:top w:val="single" w:sz="12" w:space="0" w:color="auto"/>
            </w:tcBorders>
            <w:shd w:val="clear" w:color="auto" w:fill="F7CAAC"/>
          </w:tcPr>
          <w:p w:rsidR="00164CA5" w:rsidRDefault="00164CA5" w:rsidP="00355A1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64CA5" w:rsidRDefault="00164CA5" w:rsidP="00355A1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64CA5" w:rsidRDefault="00164CA5" w:rsidP="00355A1E">
            <w:pPr>
              <w:jc w:val="both"/>
              <w:rPr>
                <w:b/>
              </w:rPr>
            </w:pPr>
            <w:r>
              <w:rPr>
                <w:b/>
              </w:rPr>
              <w:t>Ohlasy publikací</w:t>
            </w:r>
          </w:p>
        </w:tc>
      </w:tr>
      <w:tr w:rsidR="00164CA5" w:rsidTr="00355A1E">
        <w:trPr>
          <w:cantSplit/>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tcBorders>
              <w:left w:val="single" w:sz="12" w:space="0" w:color="auto"/>
            </w:tcBorders>
            <w:shd w:val="clear" w:color="auto" w:fill="F7CAAC"/>
          </w:tcPr>
          <w:p w:rsidR="00164CA5" w:rsidRDefault="00164CA5" w:rsidP="00355A1E">
            <w:pPr>
              <w:jc w:val="both"/>
            </w:pPr>
            <w:r>
              <w:rPr>
                <w:b/>
              </w:rPr>
              <w:t>WOS</w:t>
            </w:r>
          </w:p>
        </w:tc>
        <w:tc>
          <w:tcPr>
            <w:tcW w:w="693" w:type="dxa"/>
            <w:shd w:val="clear" w:color="auto" w:fill="F7CAAC"/>
          </w:tcPr>
          <w:p w:rsidR="00164CA5" w:rsidRDefault="00164CA5" w:rsidP="00355A1E">
            <w:pPr>
              <w:jc w:val="both"/>
              <w:rPr>
                <w:sz w:val="18"/>
              </w:rPr>
            </w:pPr>
            <w:r>
              <w:rPr>
                <w:b/>
                <w:sz w:val="18"/>
              </w:rPr>
              <w:t>Scopus</w:t>
            </w:r>
          </w:p>
        </w:tc>
        <w:tc>
          <w:tcPr>
            <w:tcW w:w="694" w:type="dxa"/>
            <w:shd w:val="clear" w:color="auto" w:fill="F7CAAC"/>
          </w:tcPr>
          <w:p w:rsidR="00164CA5" w:rsidRDefault="00164CA5" w:rsidP="00355A1E">
            <w:pPr>
              <w:jc w:val="both"/>
            </w:pPr>
            <w:r>
              <w:rPr>
                <w:b/>
                <w:sz w:val="18"/>
              </w:rPr>
              <w:t>ostatní</w:t>
            </w:r>
          </w:p>
        </w:tc>
      </w:tr>
      <w:tr w:rsidR="00164CA5" w:rsidTr="00355A1E">
        <w:trPr>
          <w:cantSplit/>
          <w:trHeight w:val="70"/>
        </w:trPr>
        <w:tc>
          <w:tcPr>
            <w:tcW w:w="3347" w:type="dxa"/>
            <w:gridSpan w:val="2"/>
            <w:shd w:val="clear" w:color="auto" w:fill="F7CAAC"/>
          </w:tcPr>
          <w:p w:rsidR="00164CA5" w:rsidRDefault="00164CA5" w:rsidP="00355A1E">
            <w:pPr>
              <w:jc w:val="both"/>
            </w:pPr>
            <w:r>
              <w:rPr>
                <w:b/>
              </w:rPr>
              <w:t>Obor jmenovacího řízení</w:t>
            </w:r>
          </w:p>
        </w:tc>
        <w:tc>
          <w:tcPr>
            <w:tcW w:w="2245" w:type="dxa"/>
            <w:gridSpan w:val="2"/>
            <w:shd w:val="clear" w:color="auto" w:fill="F7CAAC"/>
          </w:tcPr>
          <w:p w:rsidR="00164CA5" w:rsidRDefault="00164CA5" w:rsidP="00355A1E">
            <w:pPr>
              <w:jc w:val="both"/>
            </w:pPr>
            <w:r>
              <w:rPr>
                <w:b/>
              </w:rPr>
              <w:t>Rok udělení hodnosti</w:t>
            </w:r>
          </w:p>
        </w:tc>
        <w:tc>
          <w:tcPr>
            <w:tcW w:w="2248" w:type="dxa"/>
            <w:gridSpan w:val="4"/>
            <w:tcBorders>
              <w:right w:val="single" w:sz="12" w:space="0" w:color="auto"/>
            </w:tcBorders>
            <w:shd w:val="clear" w:color="auto" w:fill="F7CAAC"/>
          </w:tcPr>
          <w:p w:rsidR="00164CA5" w:rsidRDefault="00164CA5" w:rsidP="00355A1E">
            <w:pPr>
              <w:jc w:val="both"/>
            </w:pPr>
            <w:r>
              <w:rPr>
                <w:b/>
              </w:rPr>
              <w:t>Řízení konáno na VŠ</w:t>
            </w:r>
          </w:p>
        </w:tc>
        <w:tc>
          <w:tcPr>
            <w:tcW w:w="632" w:type="dxa"/>
            <w:vMerge w:val="restart"/>
            <w:tcBorders>
              <w:left w:val="single" w:sz="12" w:space="0" w:color="auto"/>
            </w:tcBorders>
          </w:tcPr>
          <w:p w:rsidR="00164CA5" w:rsidRDefault="00164CA5" w:rsidP="00355A1E">
            <w:pPr>
              <w:jc w:val="both"/>
              <w:rPr>
                <w:b/>
              </w:rPr>
            </w:pPr>
          </w:p>
        </w:tc>
        <w:tc>
          <w:tcPr>
            <w:tcW w:w="693" w:type="dxa"/>
            <w:vMerge w:val="restart"/>
          </w:tcPr>
          <w:p w:rsidR="00164CA5" w:rsidRDefault="00164CA5" w:rsidP="00355A1E">
            <w:pPr>
              <w:jc w:val="both"/>
              <w:rPr>
                <w:b/>
              </w:rPr>
            </w:pPr>
          </w:p>
        </w:tc>
        <w:tc>
          <w:tcPr>
            <w:tcW w:w="694" w:type="dxa"/>
            <w:vMerge w:val="restart"/>
          </w:tcPr>
          <w:p w:rsidR="00164CA5" w:rsidRDefault="00164CA5" w:rsidP="00355A1E">
            <w:pPr>
              <w:jc w:val="both"/>
              <w:rPr>
                <w:b/>
              </w:rPr>
            </w:pPr>
          </w:p>
        </w:tc>
      </w:tr>
      <w:tr w:rsidR="00164CA5" w:rsidTr="00355A1E">
        <w:trPr>
          <w:trHeight w:val="205"/>
        </w:trPr>
        <w:tc>
          <w:tcPr>
            <w:tcW w:w="3347" w:type="dxa"/>
            <w:gridSpan w:val="2"/>
          </w:tcPr>
          <w:p w:rsidR="00164CA5" w:rsidRDefault="00164CA5" w:rsidP="00355A1E">
            <w:pPr>
              <w:jc w:val="both"/>
            </w:pPr>
          </w:p>
        </w:tc>
        <w:tc>
          <w:tcPr>
            <w:tcW w:w="2245" w:type="dxa"/>
            <w:gridSpan w:val="2"/>
          </w:tcPr>
          <w:p w:rsidR="00164CA5" w:rsidRDefault="00164CA5" w:rsidP="00355A1E">
            <w:pPr>
              <w:jc w:val="both"/>
            </w:pPr>
          </w:p>
        </w:tc>
        <w:tc>
          <w:tcPr>
            <w:tcW w:w="2248" w:type="dxa"/>
            <w:gridSpan w:val="4"/>
            <w:tcBorders>
              <w:right w:val="single" w:sz="12" w:space="0" w:color="auto"/>
            </w:tcBorders>
          </w:tcPr>
          <w:p w:rsidR="00164CA5" w:rsidRDefault="00164CA5" w:rsidP="00355A1E">
            <w:pPr>
              <w:jc w:val="both"/>
            </w:pPr>
          </w:p>
        </w:tc>
        <w:tc>
          <w:tcPr>
            <w:tcW w:w="632" w:type="dxa"/>
            <w:vMerge/>
            <w:tcBorders>
              <w:left w:val="single" w:sz="12" w:space="0" w:color="auto"/>
            </w:tcBorders>
            <w:vAlign w:val="center"/>
          </w:tcPr>
          <w:p w:rsidR="00164CA5" w:rsidRDefault="00164CA5" w:rsidP="00355A1E">
            <w:pPr>
              <w:rPr>
                <w:b/>
              </w:rPr>
            </w:pPr>
          </w:p>
        </w:tc>
        <w:tc>
          <w:tcPr>
            <w:tcW w:w="693" w:type="dxa"/>
            <w:vMerge/>
            <w:vAlign w:val="center"/>
          </w:tcPr>
          <w:p w:rsidR="00164CA5" w:rsidRDefault="00164CA5" w:rsidP="00355A1E">
            <w:pPr>
              <w:rPr>
                <w:b/>
              </w:rPr>
            </w:pPr>
          </w:p>
        </w:tc>
        <w:tc>
          <w:tcPr>
            <w:tcW w:w="694" w:type="dxa"/>
            <w:vMerge/>
            <w:vAlign w:val="center"/>
          </w:tcPr>
          <w:p w:rsidR="00164CA5" w:rsidRDefault="00164CA5" w:rsidP="00355A1E">
            <w:pPr>
              <w:rPr>
                <w:b/>
              </w:rPr>
            </w:pPr>
          </w:p>
        </w:tc>
      </w:tr>
      <w:tr w:rsidR="00164CA5" w:rsidTr="00355A1E">
        <w:tc>
          <w:tcPr>
            <w:tcW w:w="9859" w:type="dxa"/>
            <w:gridSpan w:val="11"/>
            <w:shd w:val="clear" w:color="auto" w:fill="F7CAAC"/>
          </w:tcPr>
          <w:p w:rsidR="00164CA5" w:rsidRDefault="00164CA5" w:rsidP="00355A1E">
            <w:pPr>
              <w:jc w:val="both"/>
              <w:rPr>
                <w:b/>
              </w:rPr>
            </w:pPr>
            <w:r>
              <w:rPr>
                <w:b/>
              </w:rPr>
              <w:t xml:space="preserve">Přehled o nejvýznamnější publikační a další tvůrčí činnosti nebo další profesní činnosti u odborníků z praxe vztahující se k zabezpečovaným předmětům </w:t>
            </w:r>
          </w:p>
        </w:tc>
      </w:tr>
      <w:tr w:rsidR="00164CA5" w:rsidTr="00355A1E">
        <w:trPr>
          <w:trHeight w:val="3077"/>
        </w:trPr>
        <w:tc>
          <w:tcPr>
            <w:tcW w:w="9859" w:type="dxa"/>
            <w:gridSpan w:val="11"/>
          </w:tcPr>
          <w:p w:rsidR="00164CA5" w:rsidRPr="00E254FF" w:rsidRDefault="00164CA5" w:rsidP="00355A1E">
            <w:pPr>
              <w:tabs>
                <w:tab w:val="left" w:pos="473"/>
                <w:tab w:val="left" w:pos="8844"/>
                <w:tab w:val="left" w:pos="9066"/>
              </w:tabs>
              <w:jc w:val="both"/>
              <w:rPr>
                <w:szCs w:val="22"/>
              </w:rPr>
            </w:pPr>
            <w:r w:rsidRPr="00780916">
              <w:t>Zicha, J., &amp; Pokorná, L. (2012).</w:t>
            </w:r>
            <w:r w:rsidRPr="00780916">
              <w:rPr>
                <w:rFonts w:eastAsia="Georgia"/>
              </w:rPr>
              <w:t xml:space="preserve"> Nová úprava některých trestných činů proti životnímu prostředí. </w:t>
            </w:r>
            <w:r w:rsidRPr="00780916">
              <w:rPr>
                <w:rFonts w:eastAsia="Georgia"/>
                <w:i/>
              </w:rPr>
              <w:t>Trestněprávní revue</w:t>
            </w:r>
            <w:r>
              <w:rPr>
                <w:rFonts w:eastAsia="Georgia"/>
              </w:rPr>
              <w:t>, 4/2012, s. 79-85</w:t>
            </w:r>
            <w:r w:rsidRPr="00780916">
              <w:rPr>
                <w:rFonts w:eastAsia="Georgia"/>
              </w:rPr>
              <w:t>.</w:t>
            </w:r>
            <w:r w:rsidRPr="00465F3E">
              <w:rPr>
                <w:rFonts w:eastAsia="Georgia"/>
                <w:rPrChange w:id="238" w:author="Marek Libor" w:date="2018-05-30T14:29:00Z">
                  <w:rPr>
                    <w:rFonts w:eastAsia="Georgia"/>
                    <w:lang w:val="en-GB"/>
                  </w:rPr>
                </w:rPrChange>
              </w:rPr>
              <w:t xml:space="preserve"> (spoluautorský podíl 50%)</w:t>
            </w:r>
          </w:p>
          <w:p w:rsidR="00164CA5" w:rsidRPr="00780916" w:rsidRDefault="00164CA5" w:rsidP="00355A1E">
            <w:pPr>
              <w:jc w:val="both"/>
            </w:pPr>
            <w:r w:rsidRPr="00780916">
              <w:rPr>
                <w:rFonts w:eastAsia="Georgia"/>
              </w:rPr>
              <w:t xml:space="preserve">Zicha, J. (2015). </w:t>
            </w:r>
            <w:r w:rsidRPr="00780916">
              <w:rPr>
                <w:rFonts w:eastAsia="Georgia"/>
                <w:i/>
              </w:rPr>
              <w:t>Právní rámec vlastnictví a využívání genetických zdrojů v Evropské unii a v České republice</w:t>
            </w:r>
            <w:r w:rsidRPr="00780916">
              <w:rPr>
                <w:rFonts w:eastAsia="Georgia"/>
              </w:rPr>
              <w:t xml:space="preserve">. In JANČÁŘOVÁ, I., HANÁK, J., PRŮCHOVÁ, I. a kol. Vlastník a podnikatel při ochraně životního prostředí. Brno: Masarykova univerzita, Právnická fakulta, s. 329-355. </w:t>
            </w:r>
          </w:p>
          <w:p w:rsidR="00164CA5" w:rsidRPr="00780916" w:rsidRDefault="00164CA5" w:rsidP="00355A1E">
            <w:pPr>
              <w:jc w:val="both"/>
            </w:pPr>
            <w:r w:rsidRPr="00780916">
              <w:rPr>
                <w:rFonts w:eastAsia="Georgia"/>
              </w:rPr>
              <w:t xml:space="preserve">Zicha, J. (2015).  Nová právní úprava využívání genetických zdrojů v EU a ČR. In </w:t>
            </w:r>
            <w:r w:rsidRPr="00780916">
              <w:rPr>
                <w:rFonts w:eastAsia="Georgia"/>
                <w:i/>
              </w:rPr>
              <w:t>Acta Universitatis Carolinae</w:t>
            </w:r>
            <w:r w:rsidRPr="00780916">
              <w:rPr>
                <w:rFonts w:eastAsia="Georgia"/>
              </w:rPr>
              <w:t xml:space="preserve">, 2/2015. Praha: Univerzita Karlova, s. 117-126. </w:t>
            </w:r>
          </w:p>
          <w:p w:rsidR="00164CA5" w:rsidRPr="00780916" w:rsidRDefault="00164CA5" w:rsidP="00355A1E">
            <w:pPr>
              <w:jc w:val="both"/>
              <w:rPr>
                <w:rFonts w:eastAsia="Georgia"/>
                <w:lang w:val="en-GB"/>
              </w:rPr>
            </w:pPr>
            <w:r w:rsidRPr="00780916">
              <w:t>Křenová, Z., &amp; Zicha, J. (2016).</w:t>
            </w:r>
            <w:r w:rsidRPr="00780916">
              <w:rPr>
                <w:rFonts w:eastAsia="Georgia"/>
                <w:lang w:val="en-GB"/>
              </w:rPr>
              <w:t xml:space="preserve"> </w:t>
            </w:r>
            <w:r w:rsidRPr="00780916">
              <w:rPr>
                <w:rFonts w:eastAsia="Georgia"/>
                <w:i/>
                <w:lang w:val="en-GB"/>
              </w:rPr>
              <w:t>Wilderness Protection in the Czech Republic</w:t>
            </w:r>
            <w:r w:rsidRPr="00780916">
              <w:rPr>
                <w:rFonts w:eastAsia="Georgia"/>
                <w:lang w:val="en-GB"/>
              </w:rPr>
              <w:t xml:space="preserve">. In </w:t>
            </w:r>
            <w:r>
              <w:rPr>
                <w:rFonts w:eastAsia="Georgia"/>
                <w:lang w:val="en-GB"/>
              </w:rPr>
              <w:t>Bastmaijer</w:t>
            </w:r>
            <w:r w:rsidRPr="00780916">
              <w:rPr>
                <w:rFonts w:eastAsia="Georgia"/>
                <w:lang w:val="en-GB"/>
              </w:rPr>
              <w:t>, K. et al. Wilderness Protection in Europe: The Role of International, European and National Law. Cambridge, United Kingdom: Cambridge University Press, pp. 269-286. ISBN 978-1-107-05789-0 Hardback. (spoluautorský podíl 50%)</w:t>
            </w:r>
          </w:p>
          <w:p w:rsidR="00164CA5" w:rsidRPr="00513270" w:rsidRDefault="00164CA5" w:rsidP="00355A1E">
            <w:pPr>
              <w:jc w:val="both"/>
              <w:rPr>
                <w:rFonts w:eastAsia="Georgia"/>
              </w:rPr>
            </w:pPr>
            <w:r w:rsidRPr="00780916">
              <w:rPr>
                <w:rFonts w:eastAsia="Georgia"/>
              </w:rPr>
              <w:t xml:space="preserve">Zicha, J. (2016). </w:t>
            </w:r>
            <w:r w:rsidRPr="00780916">
              <w:rPr>
                <w:rFonts w:ascii="Arial Narrow" w:eastAsia="Georgia" w:hAnsi="Arial Narrow" w:cs="Georgia"/>
              </w:rPr>
              <w:t xml:space="preserve"> </w:t>
            </w:r>
            <w:r w:rsidRPr="007C753C">
              <w:rPr>
                <w:rFonts w:eastAsia="Georgia"/>
              </w:rPr>
              <w:t>Posuzování vlivů na životní prostředí v aktuální judikatuře Soudního dvora EU</w:t>
            </w:r>
            <w:r w:rsidRPr="00780916">
              <w:rPr>
                <w:rFonts w:eastAsia="Georgia"/>
              </w:rPr>
              <w:t xml:space="preserve">. In VOMÁČKA, V., ŽÍDEK, D. a kol. </w:t>
            </w:r>
            <w:r w:rsidRPr="007C753C">
              <w:rPr>
                <w:rFonts w:eastAsia="Georgia"/>
                <w:i/>
              </w:rPr>
              <w:t>Posuzování vlivů záměrů a koncepcí na životní prostředí.</w:t>
            </w:r>
            <w:r w:rsidRPr="00780916">
              <w:rPr>
                <w:rFonts w:eastAsia="Georgia"/>
              </w:rPr>
              <w:t xml:space="preserve"> Brno: Masarykova univerzita, Právnická fakulta, s. 1</w:t>
            </w:r>
            <w:r>
              <w:rPr>
                <w:rFonts w:eastAsia="Georgia"/>
              </w:rPr>
              <w:t xml:space="preserve">13-139. </w:t>
            </w:r>
          </w:p>
        </w:tc>
      </w:tr>
      <w:tr w:rsidR="00164CA5" w:rsidTr="00355A1E">
        <w:trPr>
          <w:trHeight w:val="218"/>
        </w:trPr>
        <w:tc>
          <w:tcPr>
            <w:tcW w:w="9859" w:type="dxa"/>
            <w:gridSpan w:val="11"/>
            <w:shd w:val="clear" w:color="auto" w:fill="F7CAAC"/>
          </w:tcPr>
          <w:p w:rsidR="00164CA5" w:rsidRDefault="00164CA5" w:rsidP="00355A1E">
            <w:pPr>
              <w:rPr>
                <w:b/>
              </w:rPr>
            </w:pPr>
            <w:r>
              <w:rPr>
                <w:b/>
              </w:rPr>
              <w:t>Působení v zahraničí</w:t>
            </w:r>
          </w:p>
        </w:tc>
      </w:tr>
      <w:tr w:rsidR="00164CA5" w:rsidTr="00355A1E">
        <w:trPr>
          <w:trHeight w:val="328"/>
        </w:trPr>
        <w:tc>
          <w:tcPr>
            <w:tcW w:w="9859" w:type="dxa"/>
            <w:gridSpan w:val="11"/>
          </w:tcPr>
          <w:p w:rsidR="00164CA5" w:rsidRPr="007C753C" w:rsidRDefault="00164CA5" w:rsidP="00355A1E">
            <w:r w:rsidRPr="007C753C">
              <w:t>Evropská komise, Generální ředitelství Životní prostředí, Brusel, 2005, 5 měsíců.</w:t>
            </w:r>
          </w:p>
          <w:p w:rsidR="00164CA5" w:rsidRPr="007C753C" w:rsidRDefault="00164CA5" w:rsidP="00355A1E">
            <w:r w:rsidRPr="007C753C">
              <w:t>Ministerstvo životního prostředí Švédska, Stockholm, Švédsko, 2008, 5 měsíců.</w:t>
            </w:r>
          </w:p>
          <w:p w:rsidR="00164CA5" w:rsidRPr="00AF28C0" w:rsidRDefault="00164CA5" w:rsidP="00355A1E">
            <w:r w:rsidRPr="007C753C">
              <w:t>Ministerstvo životního prostředí a prostorového plánování Makedonie, Skopje, 2016/2017, 13 měsíců.</w:t>
            </w:r>
          </w:p>
        </w:tc>
      </w:tr>
      <w:tr w:rsidR="00164CA5" w:rsidTr="00355A1E">
        <w:trPr>
          <w:cantSplit/>
          <w:trHeight w:val="470"/>
        </w:trPr>
        <w:tc>
          <w:tcPr>
            <w:tcW w:w="2518" w:type="dxa"/>
            <w:shd w:val="clear" w:color="auto" w:fill="F7CAAC"/>
          </w:tcPr>
          <w:p w:rsidR="00164CA5" w:rsidRDefault="00164CA5" w:rsidP="00355A1E">
            <w:pPr>
              <w:jc w:val="both"/>
              <w:rPr>
                <w:b/>
              </w:rPr>
            </w:pPr>
            <w:r>
              <w:rPr>
                <w:b/>
              </w:rPr>
              <w:t xml:space="preserve">Podpis </w:t>
            </w:r>
          </w:p>
        </w:tc>
        <w:tc>
          <w:tcPr>
            <w:tcW w:w="4536" w:type="dxa"/>
            <w:gridSpan w:val="5"/>
          </w:tcPr>
          <w:p w:rsidR="00164CA5" w:rsidRDefault="009C62B1" w:rsidP="00355A1E">
            <w:pPr>
              <w:jc w:val="both"/>
            </w:pPr>
            <w:r>
              <w:t>Jiří Zicha v. r.</w:t>
            </w:r>
          </w:p>
        </w:tc>
        <w:tc>
          <w:tcPr>
            <w:tcW w:w="786" w:type="dxa"/>
            <w:gridSpan w:val="2"/>
            <w:shd w:val="clear" w:color="auto" w:fill="F7CAAC"/>
          </w:tcPr>
          <w:p w:rsidR="00164CA5" w:rsidRDefault="00164CA5" w:rsidP="00355A1E">
            <w:pPr>
              <w:jc w:val="both"/>
            </w:pPr>
            <w:r>
              <w:rPr>
                <w:b/>
              </w:rPr>
              <w:t>datum</w:t>
            </w:r>
          </w:p>
        </w:tc>
        <w:tc>
          <w:tcPr>
            <w:tcW w:w="2019" w:type="dxa"/>
            <w:gridSpan w:val="3"/>
          </w:tcPr>
          <w:p w:rsidR="00164CA5" w:rsidRDefault="00164CA5" w:rsidP="00355A1E">
            <w:pPr>
              <w:jc w:val="both"/>
            </w:pPr>
            <w:r>
              <w:t>27. 11. 2017</w:t>
            </w:r>
          </w:p>
        </w:tc>
      </w:tr>
    </w:tbl>
    <w:p w:rsidR="00164CA5" w:rsidRDefault="00164CA5" w:rsidP="00164CA5">
      <w:pPr>
        <w:spacing w:after="240"/>
      </w:pPr>
    </w:p>
    <w:p w:rsidR="00164CA5" w:rsidRDefault="00164CA5" w:rsidP="00164CA5">
      <w:pPr>
        <w:spacing w:after="240"/>
      </w:pPr>
    </w:p>
    <w:p w:rsidR="00164CA5" w:rsidRDefault="00164CA5" w:rsidP="00164CA5">
      <w:pPr>
        <w:spacing w:after="240"/>
      </w:pPr>
    </w:p>
    <w:p w:rsidR="00164CA5" w:rsidRDefault="00164CA5" w:rsidP="00164CA5">
      <w:pPr>
        <w:spacing w:after="240"/>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164CA5" w:rsidTr="00355A1E">
        <w:tc>
          <w:tcPr>
            <w:tcW w:w="9900" w:type="dxa"/>
            <w:gridSpan w:val="4"/>
            <w:tcBorders>
              <w:bottom w:val="double" w:sz="4" w:space="0" w:color="auto"/>
            </w:tcBorders>
            <w:shd w:val="clear" w:color="auto" w:fill="BDD6EE"/>
          </w:tcPr>
          <w:p w:rsidR="00164CA5" w:rsidRDefault="00164CA5" w:rsidP="00355A1E">
            <w:pPr>
              <w:jc w:val="both"/>
              <w:rPr>
                <w:b/>
                <w:sz w:val="28"/>
              </w:rPr>
            </w:pPr>
            <w:r>
              <w:rPr>
                <w:b/>
                <w:sz w:val="28"/>
              </w:rPr>
              <w:lastRenderedPageBreak/>
              <w:t>C-II – Související tvůrčí, resp. vědecká a umělecká činnost</w:t>
            </w:r>
          </w:p>
        </w:tc>
      </w:tr>
      <w:tr w:rsidR="00164CA5" w:rsidTr="00355A1E">
        <w:trPr>
          <w:trHeight w:val="318"/>
        </w:trPr>
        <w:tc>
          <w:tcPr>
            <w:tcW w:w="9900" w:type="dxa"/>
            <w:gridSpan w:val="4"/>
            <w:shd w:val="clear" w:color="auto" w:fill="F7CAAC"/>
          </w:tcPr>
          <w:p w:rsidR="00164CA5" w:rsidRDefault="00164CA5" w:rsidP="00355A1E">
            <w:pPr>
              <w:rPr>
                <w:b/>
              </w:rPr>
            </w:pPr>
            <w:r>
              <w:rPr>
                <w:b/>
              </w:rPr>
              <w:t xml:space="preserve">Přehled řešených grantů a projektů u akademicky zaměřeného bakalářského studijního programu a u magisterského a doktorského studijního programu  </w:t>
            </w:r>
          </w:p>
        </w:tc>
      </w:tr>
      <w:tr w:rsidR="00164CA5" w:rsidTr="00355A1E">
        <w:trPr>
          <w:cantSplit/>
        </w:trPr>
        <w:tc>
          <w:tcPr>
            <w:tcW w:w="2233" w:type="dxa"/>
            <w:shd w:val="clear" w:color="auto" w:fill="F7CAAC"/>
          </w:tcPr>
          <w:p w:rsidR="00164CA5" w:rsidRDefault="00164CA5" w:rsidP="00355A1E">
            <w:pPr>
              <w:jc w:val="both"/>
              <w:rPr>
                <w:b/>
              </w:rPr>
            </w:pPr>
            <w:r>
              <w:rPr>
                <w:b/>
              </w:rPr>
              <w:t>Řešitel/spoluřešitel</w:t>
            </w:r>
          </w:p>
        </w:tc>
        <w:tc>
          <w:tcPr>
            <w:tcW w:w="5524" w:type="dxa"/>
            <w:shd w:val="clear" w:color="auto" w:fill="F7CAAC"/>
          </w:tcPr>
          <w:p w:rsidR="00164CA5" w:rsidRDefault="00164CA5" w:rsidP="00355A1E">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164CA5" w:rsidRDefault="00164CA5" w:rsidP="00355A1E">
            <w:pPr>
              <w:jc w:val="center"/>
              <w:rPr>
                <w:b/>
                <w:sz w:val="24"/>
              </w:rPr>
            </w:pPr>
            <w:r>
              <w:rPr>
                <w:b/>
              </w:rPr>
              <w:t>Zdroj</w:t>
            </w:r>
          </w:p>
        </w:tc>
        <w:tc>
          <w:tcPr>
            <w:tcW w:w="1383" w:type="dxa"/>
            <w:shd w:val="clear" w:color="auto" w:fill="F7CAAC"/>
          </w:tcPr>
          <w:p w:rsidR="00164CA5" w:rsidRDefault="00164CA5" w:rsidP="00355A1E">
            <w:pPr>
              <w:jc w:val="center"/>
              <w:rPr>
                <w:b/>
                <w:sz w:val="24"/>
              </w:rPr>
            </w:pPr>
            <w:r>
              <w:rPr>
                <w:b/>
              </w:rPr>
              <w:t>Období</w:t>
            </w:r>
          </w:p>
          <w:p w:rsidR="00164CA5" w:rsidRDefault="00164CA5" w:rsidP="00355A1E">
            <w:pPr>
              <w:jc w:val="center"/>
              <w:rPr>
                <w:b/>
                <w:sz w:val="24"/>
              </w:rPr>
            </w:pPr>
          </w:p>
        </w:tc>
      </w:tr>
      <w:tr w:rsidR="00164CA5" w:rsidTr="00355A1E">
        <w:tc>
          <w:tcPr>
            <w:tcW w:w="2233" w:type="dxa"/>
          </w:tcPr>
          <w:p w:rsidR="00164CA5" w:rsidRPr="00C05782" w:rsidRDefault="00164CA5" w:rsidP="00355A1E">
            <w:r>
              <w:t>Mgr. Karla Hrbáčková, Ph.</w:t>
            </w:r>
            <w:r w:rsidRPr="00C05782">
              <w:t>D.</w:t>
            </w:r>
          </w:p>
        </w:tc>
        <w:tc>
          <w:tcPr>
            <w:tcW w:w="5524" w:type="dxa"/>
          </w:tcPr>
          <w:p w:rsidR="00164CA5" w:rsidRPr="00C05782" w:rsidRDefault="00164CA5" w:rsidP="00355A1E">
            <w:r>
              <w:t>17-04816S/Dynamika autoregulace u sociálně vyloučených žáků.</w:t>
            </w:r>
          </w:p>
        </w:tc>
        <w:tc>
          <w:tcPr>
            <w:tcW w:w="760" w:type="dxa"/>
          </w:tcPr>
          <w:p w:rsidR="00164CA5" w:rsidRPr="00C05782" w:rsidRDefault="00164CA5" w:rsidP="00355A1E">
            <w:pPr>
              <w:jc w:val="center"/>
            </w:pPr>
            <w:r w:rsidRPr="00C05782">
              <w:t>B</w:t>
            </w:r>
          </w:p>
        </w:tc>
        <w:tc>
          <w:tcPr>
            <w:tcW w:w="1383" w:type="dxa"/>
          </w:tcPr>
          <w:p w:rsidR="00164CA5" w:rsidRPr="006D0292" w:rsidRDefault="00164CA5" w:rsidP="00355A1E">
            <w:pPr>
              <w:jc w:val="center"/>
            </w:pPr>
            <w:r w:rsidRPr="006D0292">
              <w:t>2017 - 2019</w:t>
            </w:r>
          </w:p>
        </w:tc>
      </w:tr>
      <w:tr w:rsidR="00164CA5" w:rsidTr="00355A1E">
        <w:tc>
          <w:tcPr>
            <w:tcW w:w="2233" w:type="dxa"/>
          </w:tcPr>
          <w:p w:rsidR="00164CA5" w:rsidRPr="00C05782" w:rsidRDefault="00164CA5" w:rsidP="00355A1E">
            <w:r>
              <w:t>doc. Mgr. Soňa Vávrová, Ph.D.  </w:t>
            </w:r>
          </w:p>
        </w:tc>
        <w:tc>
          <w:tcPr>
            <w:tcW w:w="5524" w:type="dxa"/>
          </w:tcPr>
          <w:p w:rsidR="00164CA5" w:rsidRPr="00C05782" w:rsidRDefault="00164CA5" w:rsidP="00355A1E">
            <w:r>
              <w:t xml:space="preserve">13-04121S/Porozumění procesu autoregulace u dětí a mládeže </w:t>
            </w:r>
            <w:r>
              <w:br/>
              <w:t>v institucionální péči.</w:t>
            </w:r>
          </w:p>
        </w:tc>
        <w:tc>
          <w:tcPr>
            <w:tcW w:w="760" w:type="dxa"/>
          </w:tcPr>
          <w:p w:rsidR="00164CA5" w:rsidRPr="00C05782" w:rsidRDefault="00164CA5" w:rsidP="00355A1E">
            <w:pPr>
              <w:jc w:val="center"/>
            </w:pPr>
            <w:r w:rsidRPr="00C05782">
              <w:t>B</w:t>
            </w:r>
          </w:p>
        </w:tc>
        <w:tc>
          <w:tcPr>
            <w:tcW w:w="1383" w:type="dxa"/>
          </w:tcPr>
          <w:p w:rsidR="00164CA5" w:rsidRPr="006D0292" w:rsidRDefault="00164CA5" w:rsidP="00355A1E">
            <w:pPr>
              <w:jc w:val="center"/>
            </w:pPr>
            <w:r>
              <w:t>2013 - 2015</w:t>
            </w:r>
          </w:p>
        </w:tc>
      </w:tr>
      <w:tr w:rsidR="00164CA5" w:rsidTr="00355A1E">
        <w:trPr>
          <w:trHeight w:val="318"/>
        </w:trPr>
        <w:tc>
          <w:tcPr>
            <w:tcW w:w="9900" w:type="dxa"/>
            <w:gridSpan w:val="4"/>
            <w:shd w:val="clear" w:color="auto" w:fill="F7CAAC"/>
          </w:tcPr>
          <w:p w:rsidR="00164CA5" w:rsidRDefault="00164CA5" w:rsidP="00355A1E">
            <w:pPr>
              <w:rPr>
                <w:b/>
              </w:rPr>
            </w:pPr>
            <w:r>
              <w:rPr>
                <w:b/>
              </w:rPr>
              <w:t>Přehled řešených projektů a dalších aktivit v rámci spolupráce s praxí u profesně zaměřeného bakalářského a magisterského studijního programu</w:t>
            </w:r>
          </w:p>
        </w:tc>
      </w:tr>
      <w:tr w:rsidR="00164CA5" w:rsidTr="00355A1E">
        <w:trPr>
          <w:cantSplit/>
          <w:trHeight w:val="283"/>
        </w:trPr>
        <w:tc>
          <w:tcPr>
            <w:tcW w:w="2233" w:type="dxa"/>
            <w:shd w:val="clear" w:color="auto" w:fill="F7CAAC"/>
          </w:tcPr>
          <w:p w:rsidR="00164CA5" w:rsidRDefault="00164CA5" w:rsidP="00355A1E">
            <w:pPr>
              <w:jc w:val="both"/>
              <w:rPr>
                <w:b/>
              </w:rPr>
            </w:pPr>
            <w:r>
              <w:rPr>
                <w:b/>
              </w:rPr>
              <w:t>Pracoviště praxe</w:t>
            </w:r>
          </w:p>
        </w:tc>
        <w:tc>
          <w:tcPr>
            <w:tcW w:w="5524" w:type="dxa"/>
            <w:shd w:val="clear" w:color="auto" w:fill="F7CAAC"/>
          </w:tcPr>
          <w:p w:rsidR="00164CA5" w:rsidRDefault="00164CA5" w:rsidP="00355A1E">
            <w:pPr>
              <w:jc w:val="both"/>
              <w:rPr>
                <w:b/>
              </w:rPr>
            </w:pPr>
            <w:r>
              <w:rPr>
                <w:b/>
              </w:rPr>
              <w:t xml:space="preserve">Název či popis projektu uskutečňovaného ve spolupráci s praxí </w:t>
            </w:r>
          </w:p>
        </w:tc>
        <w:tc>
          <w:tcPr>
            <w:tcW w:w="2143" w:type="dxa"/>
            <w:gridSpan w:val="2"/>
            <w:shd w:val="clear" w:color="auto" w:fill="F7CAAC"/>
          </w:tcPr>
          <w:p w:rsidR="00164CA5" w:rsidRDefault="00164CA5" w:rsidP="00355A1E">
            <w:pPr>
              <w:jc w:val="center"/>
              <w:rPr>
                <w:b/>
                <w:sz w:val="24"/>
              </w:rPr>
            </w:pPr>
            <w:r>
              <w:rPr>
                <w:b/>
              </w:rPr>
              <w:t>Období</w:t>
            </w:r>
          </w:p>
        </w:tc>
      </w:tr>
      <w:tr w:rsidR="00164CA5" w:rsidTr="00355A1E">
        <w:tc>
          <w:tcPr>
            <w:tcW w:w="2233" w:type="dxa"/>
          </w:tcPr>
          <w:p w:rsidR="00164CA5" w:rsidRPr="00C05782" w:rsidRDefault="00164CA5" w:rsidP="00355A1E">
            <w:pPr>
              <w:jc w:val="both"/>
            </w:pPr>
          </w:p>
        </w:tc>
        <w:tc>
          <w:tcPr>
            <w:tcW w:w="5524" w:type="dxa"/>
          </w:tcPr>
          <w:p w:rsidR="00164CA5" w:rsidRPr="00C05782" w:rsidRDefault="00164CA5" w:rsidP="00355A1E">
            <w:pPr>
              <w:jc w:val="center"/>
            </w:pPr>
          </w:p>
        </w:tc>
        <w:tc>
          <w:tcPr>
            <w:tcW w:w="2143" w:type="dxa"/>
            <w:gridSpan w:val="2"/>
          </w:tcPr>
          <w:p w:rsidR="00164CA5" w:rsidRPr="00C05782" w:rsidRDefault="00164CA5" w:rsidP="00355A1E">
            <w:pPr>
              <w:jc w:val="center"/>
            </w:pPr>
          </w:p>
        </w:tc>
      </w:tr>
      <w:tr w:rsidR="00164CA5" w:rsidTr="00355A1E">
        <w:tc>
          <w:tcPr>
            <w:tcW w:w="9900" w:type="dxa"/>
            <w:gridSpan w:val="4"/>
            <w:shd w:val="clear" w:color="auto" w:fill="F7CAAC"/>
          </w:tcPr>
          <w:p w:rsidR="00164CA5" w:rsidRDefault="00164CA5" w:rsidP="00355A1E">
            <w:pPr>
              <w:rPr>
                <w:sz w:val="24"/>
              </w:rPr>
            </w:pPr>
            <w:r>
              <w:rPr>
                <w:b/>
              </w:rPr>
              <w:t>Odborné aktivity vztahující se k tvůrčí, resp. vědecké a umělecké činnosti vysoké školy, která souvisí se studijním programem</w:t>
            </w:r>
          </w:p>
        </w:tc>
      </w:tr>
      <w:tr w:rsidR="00164CA5" w:rsidTr="00355A1E">
        <w:trPr>
          <w:trHeight w:val="2422"/>
        </w:trPr>
        <w:tc>
          <w:tcPr>
            <w:tcW w:w="9900" w:type="dxa"/>
            <w:gridSpan w:val="4"/>
            <w:shd w:val="clear" w:color="auto" w:fill="FFFFFF"/>
          </w:tcPr>
          <w:p w:rsidR="00164CA5" w:rsidRDefault="00164CA5" w:rsidP="00355A1E">
            <w:pPr>
              <w:jc w:val="both"/>
            </w:pPr>
            <w:r>
              <w:t>- Vydávání odborného časopisu Sociální pedagogika (časopis zařazen mj. do databáze ERIH Plus a na Seznam odborných recenzovaných periodik vydávaných v ČR).</w:t>
            </w:r>
          </w:p>
          <w:p w:rsidR="00164CA5" w:rsidRDefault="00164CA5" w:rsidP="00355A1E">
            <w:pPr>
              <w:jc w:val="both"/>
            </w:pPr>
            <w:r>
              <w:t>- Pracovníci jsou zakládajícími členy Asociace vzdělavatelů v sociální pedagogice (předseda Mgr. Jakub Hladík, Ph.D.), která sdružuje zástupce všech vysokoškolských pracovišť, která realizují výuku v oboru sociální pedagogika.</w:t>
            </w:r>
          </w:p>
          <w:p w:rsidR="00164CA5" w:rsidRDefault="00164CA5" w:rsidP="00355A1E">
            <w:pPr>
              <w:jc w:val="both"/>
            </w:pPr>
            <w:r>
              <w:t>- Projektová činnost v rámci Interní grantové agentury UTB (např. projekty: Sociální a intrapersonální kontext multikulturního učení studentů středních škol (Mgr. Jakub Hladík, Ph.D.); Kulturní identita jako součást občanské kompetence v edukaci žáků SŠ (PhDr. Helena Skarupská, Ph.D.); Determinanty ovlivňující činnost učitelů v rámci edukace sociálně znevýhodněných žáků na vzdělávací úrovni ISCED 1 a 2 (Mgr. Anna Petr Šafránková, Ph.D.); Nadváha a obezita žáků mladšího školního věku v kontextu vybraných výkonových a psychosociálních charakteristik: možnost využití poznatků v práci sociálního pedagoga (PhDr. Hana Včelařová).</w:t>
            </w:r>
          </w:p>
          <w:p w:rsidR="00164CA5" w:rsidRDefault="00164CA5" w:rsidP="00355A1E">
            <w:pPr>
              <w:jc w:val="both"/>
            </w:pPr>
            <w:r>
              <w:t>- Vedení doktorandů (doc. PhDr. Mgr. Jaroslav Balvín, CSc.) mj. v rámci projek</w:t>
            </w:r>
            <w:r w:rsidR="005E16F8">
              <w:t>tu Interní grantové agentury UTB</w:t>
            </w:r>
            <w:r>
              <w:t xml:space="preserve">: Pojetí hodnoty vzdělání prizmatem žáků z odlišného kulturního prostředí. </w:t>
            </w:r>
          </w:p>
          <w:p w:rsidR="00164CA5" w:rsidRDefault="00164CA5" w:rsidP="00355A1E">
            <w:pPr>
              <w:jc w:val="both"/>
            </w:pPr>
            <w:r>
              <w:t>- Vedení studentů v oblasti vědecké a výzkumné činnosti v rámci SVOČ a studentský vědeckých sil.</w:t>
            </w:r>
          </w:p>
          <w:p w:rsidR="00164CA5" w:rsidRDefault="00164CA5" w:rsidP="00355A1E">
            <w:pPr>
              <w:jc w:val="both"/>
            </w:pPr>
            <w:r>
              <w:t xml:space="preserve">- Organizace a spoluorganizace konferencí a odborných seminářů: každoroční organizace studentské konference; </w:t>
            </w:r>
            <w:r w:rsidRPr="00DC5B43">
              <w:t>Social services - a pillar of European society</w:t>
            </w:r>
            <w:r>
              <w:t xml:space="preserve"> (Lodz, Polsko, 2014); Víme jak na to? Aktuální otázky ve vzdělávání, psychologickém, sociálním a právním poradenství a v interkulturních vztazích s Romy a příslušníky dalších minorit (PdF JČ</w:t>
            </w:r>
            <w:r w:rsidR="00713702">
              <w:t>U</w:t>
            </w:r>
            <w:r>
              <w:t>, 2014).</w:t>
            </w:r>
          </w:p>
          <w:p w:rsidR="00164CA5" w:rsidRPr="006D0292" w:rsidRDefault="00164CA5" w:rsidP="00355A1E">
            <w:pPr>
              <w:jc w:val="both"/>
            </w:pPr>
            <w:r>
              <w:t>- Pracovníci prezentují výsledky své vědecko-výzkumné činnosti na významných mezinárodních konferencích (např. Sel</w:t>
            </w:r>
            <w:r w:rsidR="00AB2209">
              <w:t>f</w:t>
            </w:r>
            <w:r>
              <w:t>-driving postitive psychology and well-being, Melbourne, Austrálie, 2017; I</w:t>
            </w:r>
            <w:r w:rsidRPr="00181DC8">
              <w:t>nternational Conference on Educational Measurement, Evaluation and Assessment (ICEMEA)</w:t>
            </w:r>
            <w:r w:rsidR="008D128E">
              <w:t>, Abu Dh</w:t>
            </w:r>
            <w:r>
              <w:t>abi, SAE, 2017).</w:t>
            </w:r>
          </w:p>
        </w:tc>
      </w:tr>
      <w:tr w:rsidR="00164CA5" w:rsidTr="00355A1E">
        <w:trPr>
          <w:trHeight w:val="306"/>
        </w:trPr>
        <w:tc>
          <w:tcPr>
            <w:tcW w:w="9900" w:type="dxa"/>
            <w:gridSpan w:val="4"/>
            <w:shd w:val="clear" w:color="auto" w:fill="F7CAAC"/>
            <w:vAlign w:val="center"/>
          </w:tcPr>
          <w:p w:rsidR="00164CA5" w:rsidRDefault="00164CA5" w:rsidP="00355A1E">
            <w:pPr>
              <w:rPr>
                <w:b/>
              </w:rPr>
            </w:pPr>
            <w:r>
              <w:rPr>
                <w:b/>
              </w:rPr>
              <w:t>Informace o spolupráci s praxí vztahující se ke studijnímu programu</w:t>
            </w:r>
          </w:p>
        </w:tc>
      </w:tr>
      <w:tr w:rsidR="00164CA5" w:rsidTr="00355A1E">
        <w:trPr>
          <w:trHeight w:val="1246"/>
        </w:trPr>
        <w:tc>
          <w:tcPr>
            <w:tcW w:w="9900" w:type="dxa"/>
            <w:gridSpan w:val="4"/>
            <w:shd w:val="clear" w:color="auto" w:fill="FFFFFF"/>
          </w:tcPr>
          <w:p w:rsidR="00164CA5" w:rsidRPr="00181DC8" w:rsidRDefault="00164CA5" w:rsidP="00355A1E">
            <w:pPr>
              <w:jc w:val="both"/>
            </w:pPr>
            <w:r w:rsidRPr="00181DC8">
              <w:t>Spolupráce s</w:t>
            </w:r>
            <w:r>
              <w:t> </w:t>
            </w:r>
            <w:r w:rsidRPr="00181DC8">
              <w:t>praxí</w:t>
            </w:r>
            <w:r>
              <w:t xml:space="preserve"> probíhá prostřednictvím každoročního workshopu Sociální pedagogika v praxi. Odborníci z praxe jsou pravidelně zváni k realizaci  přednášek studentům (např. Věcně o migraci, Dětská práva v sociální pedagogice). Odborníci z praxe vedenou některé bakalářské práce, studenti v rámci svých výzkumů k závěrečným pracím intenzivně spolupracují s řadou organizací a institucí z praxe. Na univerzitě je každoročně pořádán Veletrh pracovních příležitostí, na kterém prezentují svou činnost potenciální zaměstnavatelé.</w:t>
            </w:r>
          </w:p>
        </w:tc>
      </w:tr>
    </w:tbl>
    <w:p w:rsidR="00164CA5" w:rsidRDefault="00164CA5" w:rsidP="00164CA5"/>
    <w:p w:rsidR="00164CA5" w:rsidRDefault="00164CA5" w:rsidP="00164CA5">
      <w:pPr>
        <w:spacing w:after="240"/>
      </w:pPr>
    </w:p>
    <w:p w:rsidR="00164CA5" w:rsidRDefault="00164CA5" w:rsidP="00164CA5">
      <w:pPr>
        <w:spacing w:after="240"/>
      </w:pPr>
    </w:p>
    <w:p w:rsidR="00164CA5" w:rsidRDefault="00164CA5" w:rsidP="00164CA5">
      <w:pPr>
        <w:spacing w:after="240"/>
      </w:pPr>
    </w:p>
    <w:p w:rsidR="00164CA5" w:rsidRDefault="00164CA5" w:rsidP="00164CA5">
      <w:pPr>
        <w:spacing w:after="240"/>
      </w:pPr>
    </w:p>
    <w:p w:rsidR="00164CA5" w:rsidRDefault="00164CA5" w:rsidP="00164CA5">
      <w:pPr>
        <w:spacing w:after="240"/>
      </w:pPr>
    </w:p>
    <w:p w:rsidR="00164CA5" w:rsidRDefault="00164CA5" w:rsidP="00164CA5">
      <w:pPr>
        <w:spacing w:after="240"/>
      </w:pPr>
    </w:p>
    <w:p w:rsidR="00164CA5" w:rsidRDefault="00164CA5" w:rsidP="00164CA5"/>
    <w:p w:rsidR="00164CA5" w:rsidRDefault="00164CA5" w:rsidP="00164CA5"/>
    <w:p w:rsidR="00164CA5" w:rsidRDefault="00164CA5" w:rsidP="00164CA5"/>
    <w:p w:rsidR="00164CA5" w:rsidRDefault="00164CA5" w:rsidP="00164CA5"/>
    <w:p w:rsidR="00164CA5" w:rsidRDefault="00164CA5" w:rsidP="00164CA5"/>
    <w:p w:rsidR="00164CA5" w:rsidRDefault="00164CA5" w:rsidP="00164CA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164CA5" w:rsidTr="00355A1E">
        <w:tc>
          <w:tcPr>
            <w:tcW w:w="9859" w:type="dxa"/>
            <w:tcBorders>
              <w:bottom w:val="double" w:sz="4" w:space="0" w:color="auto"/>
            </w:tcBorders>
            <w:shd w:val="clear" w:color="auto" w:fill="BDD6EE"/>
          </w:tcPr>
          <w:p w:rsidR="00164CA5" w:rsidRDefault="00164CA5" w:rsidP="00355A1E">
            <w:pPr>
              <w:jc w:val="both"/>
              <w:rPr>
                <w:b/>
                <w:sz w:val="28"/>
              </w:rPr>
            </w:pPr>
            <w:r>
              <w:rPr>
                <w:b/>
                <w:sz w:val="28"/>
              </w:rPr>
              <w:t>C-III – Informační zabezpečení studijního programu</w:t>
            </w:r>
          </w:p>
        </w:tc>
      </w:tr>
      <w:tr w:rsidR="00164CA5" w:rsidTr="00355A1E">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164CA5" w:rsidRDefault="00164CA5" w:rsidP="00355A1E">
            <w:r>
              <w:rPr>
                <w:b/>
              </w:rPr>
              <w:t xml:space="preserve">Název a stručný popis studijního informačního systému </w:t>
            </w:r>
          </w:p>
        </w:tc>
      </w:tr>
      <w:tr w:rsidR="00164CA5" w:rsidTr="00355A1E">
        <w:trPr>
          <w:trHeight w:val="2268"/>
        </w:trPr>
        <w:tc>
          <w:tcPr>
            <w:tcW w:w="9859" w:type="dxa"/>
            <w:tcBorders>
              <w:top w:val="single" w:sz="2" w:space="0" w:color="auto"/>
              <w:left w:val="single" w:sz="2" w:space="0" w:color="auto"/>
              <w:bottom w:val="single" w:sz="2" w:space="0" w:color="auto"/>
              <w:right w:val="single" w:sz="2" w:space="0" w:color="auto"/>
            </w:tcBorders>
          </w:tcPr>
          <w:p w:rsidR="00164CA5" w:rsidRDefault="00164CA5" w:rsidP="00355A1E">
            <w:pPr>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18"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164CA5" w:rsidTr="00355A1E">
        <w:trPr>
          <w:trHeight w:val="283"/>
        </w:trPr>
        <w:tc>
          <w:tcPr>
            <w:tcW w:w="9859" w:type="dxa"/>
            <w:shd w:val="clear" w:color="auto" w:fill="F7CAAC"/>
            <w:vAlign w:val="center"/>
          </w:tcPr>
          <w:p w:rsidR="00164CA5" w:rsidRDefault="00164CA5" w:rsidP="00355A1E">
            <w:pPr>
              <w:rPr>
                <w:b/>
              </w:rPr>
            </w:pPr>
            <w:r>
              <w:rPr>
                <w:b/>
              </w:rPr>
              <w:t>Přístup ke studijní literatuře</w:t>
            </w:r>
          </w:p>
        </w:tc>
      </w:tr>
      <w:tr w:rsidR="00164CA5" w:rsidTr="00355A1E">
        <w:trPr>
          <w:trHeight w:val="2268"/>
        </w:trPr>
        <w:tc>
          <w:tcPr>
            <w:tcW w:w="9859" w:type="dxa"/>
          </w:tcPr>
          <w:p w:rsidR="00164CA5" w:rsidRPr="00175671" w:rsidRDefault="00164CA5" w:rsidP="00355A1E">
            <w:pPr>
              <w:jc w:val="both"/>
              <w:rPr>
                <w:rStyle w:val="Hypertextovodkaz"/>
              </w:rPr>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9"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20" w:history="1">
              <w:r>
                <w:rPr>
                  <w:rStyle w:val="Hypertextovodkaz"/>
                </w:rPr>
                <w:t>http://publikace.k.utb.cz</w:t>
              </w:r>
            </w:hyperlink>
            <w:r>
              <w:t>.</w:t>
            </w:r>
          </w:p>
          <w:p w:rsidR="00164CA5" w:rsidRDefault="00164CA5" w:rsidP="00355A1E">
            <w:pPr>
              <w:rPr>
                <w:b/>
              </w:rPr>
            </w:pPr>
          </w:p>
        </w:tc>
      </w:tr>
      <w:tr w:rsidR="00164CA5" w:rsidTr="00355A1E">
        <w:trPr>
          <w:trHeight w:val="283"/>
        </w:trPr>
        <w:tc>
          <w:tcPr>
            <w:tcW w:w="9859" w:type="dxa"/>
            <w:shd w:val="clear" w:color="auto" w:fill="F7CAAC"/>
            <w:vAlign w:val="center"/>
          </w:tcPr>
          <w:p w:rsidR="00164CA5" w:rsidRDefault="00164CA5" w:rsidP="00355A1E">
            <w:r>
              <w:rPr>
                <w:b/>
              </w:rPr>
              <w:t>Přehled zpřístupněných databází</w:t>
            </w:r>
          </w:p>
        </w:tc>
      </w:tr>
      <w:tr w:rsidR="00164CA5" w:rsidTr="00355A1E">
        <w:trPr>
          <w:trHeight w:val="2268"/>
        </w:trPr>
        <w:tc>
          <w:tcPr>
            <w:tcW w:w="9859" w:type="dxa"/>
          </w:tcPr>
          <w:p w:rsidR="00164CA5" w:rsidRPr="00C05782" w:rsidRDefault="00164CA5" w:rsidP="00355A1E">
            <w:pPr>
              <w:jc w:val="both"/>
            </w:pPr>
            <w:r w:rsidRPr="00C05782">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C05782">
              <w:t xml:space="preserve">Veškeré informační zdroje jsou dostupné skrze moderní centrální portál Xerxes </w:t>
            </w:r>
            <w:hyperlink r:id="rId21" w:history="1">
              <w:r w:rsidRPr="00C05782">
                <w:rPr>
                  <w:rStyle w:val="Hypertextovodkaz"/>
                </w:rPr>
                <w:t>http://portal.k.utb.cz</w:t>
              </w:r>
            </w:hyperlink>
            <w:r w:rsidRPr="00C05782">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164CA5" w:rsidRPr="00C05782" w:rsidRDefault="00164CA5" w:rsidP="00355A1E">
            <w:r w:rsidRPr="00C05782">
              <w:t>Konkrétní dostupné databáze:</w:t>
            </w:r>
          </w:p>
          <w:p w:rsidR="00164CA5" w:rsidRPr="00C05782" w:rsidRDefault="00164CA5" w:rsidP="00164CA5">
            <w:pPr>
              <w:pStyle w:val="Odstavecseseznamem"/>
              <w:numPr>
                <w:ilvl w:val="0"/>
                <w:numId w:val="7"/>
              </w:numPr>
              <w:spacing w:after="160" w:line="256" w:lineRule="auto"/>
              <w:rPr>
                <w:iCs/>
              </w:rPr>
            </w:pPr>
            <w:r w:rsidRPr="00C05782">
              <w:rPr>
                <w:iCs/>
              </w:rPr>
              <w:t>Citační databáze Web of Science a Scopus</w:t>
            </w:r>
          </w:p>
          <w:p w:rsidR="00164CA5" w:rsidRPr="00C05782" w:rsidRDefault="00164CA5" w:rsidP="00164CA5">
            <w:pPr>
              <w:pStyle w:val="Odstavecseseznamem"/>
              <w:numPr>
                <w:ilvl w:val="0"/>
                <w:numId w:val="7"/>
              </w:numPr>
              <w:spacing w:after="160" w:line="256" w:lineRule="auto"/>
              <w:rPr>
                <w:iCs/>
              </w:rPr>
            </w:pPr>
            <w:r w:rsidRPr="00C05782">
              <w:rPr>
                <w:iCs/>
              </w:rPr>
              <w:t>Multioborové kolekce elektronických časopisů Elsevier ScienceDirect, Wiley Online Library, SpringerLink a další.</w:t>
            </w:r>
          </w:p>
          <w:p w:rsidR="00164CA5" w:rsidRPr="00C05782" w:rsidRDefault="00164CA5" w:rsidP="00164CA5">
            <w:pPr>
              <w:pStyle w:val="Odstavecseseznamem"/>
              <w:numPr>
                <w:ilvl w:val="0"/>
                <w:numId w:val="7"/>
              </w:numPr>
              <w:spacing w:after="160" w:line="256" w:lineRule="auto"/>
              <w:rPr>
                <w:iCs/>
              </w:rPr>
            </w:pPr>
            <w:r w:rsidRPr="00C05782">
              <w:rPr>
                <w:iCs/>
              </w:rPr>
              <w:t>Multioborové plnotextové databáze Ebsco a ProQuest</w:t>
            </w:r>
          </w:p>
          <w:p w:rsidR="00164CA5" w:rsidRPr="00C05782" w:rsidRDefault="00164CA5" w:rsidP="00164CA5">
            <w:pPr>
              <w:pStyle w:val="Odstavecseseznamem"/>
              <w:numPr>
                <w:ilvl w:val="0"/>
                <w:numId w:val="7"/>
              </w:numPr>
              <w:rPr>
                <w:iCs/>
              </w:rPr>
            </w:pPr>
            <w:r w:rsidRPr="00C05782">
              <w:rPr>
                <w:iCs/>
              </w:rPr>
              <w:t xml:space="preserve">Seznam všech databází: </w:t>
            </w:r>
            <w:hyperlink r:id="rId22" w:history="1">
              <w:r w:rsidRPr="00C05782">
                <w:rPr>
                  <w:rStyle w:val="Hypertextovodkaz"/>
                </w:rPr>
                <w:t>http://portal.k.utb.cz/databases/alphabetical/</w:t>
              </w:r>
            </w:hyperlink>
          </w:p>
          <w:p w:rsidR="00164CA5" w:rsidRDefault="00164CA5" w:rsidP="00355A1E"/>
        </w:tc>
      </w:tr>
      <w:tr w:rsidR="00164CA5" w:rsidTr="00355A1E">
        <w:trPr>
          <w:trHeight w:val="284"/>
        </w:trPr>
        <w:tc>
          <w:tcPr>
            <w:tcW w:w="9859" w:type="dxa"/>
            <w:shd w:val="clear" w:color="auto" w:fill="F7CAAC"/>
            <w:vAlign w:val="center"/>
          </w:tcPr>
          <w:p w:rsidR="00164CA5" w:rsidRDefault="00164CA5" w:rsidP="00355A1E">
            <w:pPr>
              <w:rPr>
                <w:b/>
              </w:rPr>
            </w:pPr>
            <w:r>
              <w:rPr>
                <w:b/>
              </w:rPr>
              <w:lastRenderedPageBreak/>
              <w:t>Název a stručný popis používaného antiplagiátorského systému</w:t>
            </w:r>
          </w:p>
        </w:tc>
      </w:tr>
      <w:tr w:rsidR="00164CA5" w:rsidTr="00355A1E">
        <w:trPr>
          <w:trHeight w:val="2268"/>
        </w:trPr>
        <w:tc>
          <w:tcPr>
            <w:tcW w:w="9859" w:type="dxa"/>
            <w:shd w:val="clear" w:color="auto" w:fill="FFFFFF"/>
          </w:tcPr>
          <w:p w:rsidR="00164CA5" w:rsidRDefault="00164CA5" w:rsidP="00355A1E">
            <w:pPr>
              <w:jc w:val="both"/>
            </w:pPr>
            <w:r>
              <w:t xml:space="preserve">V rámci předcházení a zamezování plagiátorství UTB ve Zlíně efektivně využívá po několik let antiplagiátoský systém </w:t>
            </w:r>
            <w:r w:rsidRPr="00462131">
              <w:rPr>
                <w:i/>
              </w:rPr>
              <w:t>Theses.cz</w:t>
            </w:r>
            <w: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164CA5" w:rsidRDefault="00164CA5" w:rsidP="00164CA5">
      <w:pPr>
        <w:rPr>
          <w:sz w:val="22"/>
          <w:szCs w:val="22"/>
        </w:rPr>
      </w:pPr>
    </w:p>
    <w:p w:rsidR="00164CA5" w:rsidRDefault="00164CA5" w:rsidP="00164CA5">
      <w:pPr>
        <w:rPr>
          <w:sz w:val="22"/>
          <w:szCs w:val="22"/>
        </w:rPr>
      </w:pPr>
    </w:p>
    <w:p w:rsidR="00164CA5" w:rsidRDefault="00164CA5" w:rsidP="00164CA5">
      <w:pPr>
        <w:rPr>
          <w:sz w:val="22"/>
          <w:szCs w:val="22"/>
        </w:rPr>
      </w:pPr>
    </w:p>
    <w:p w:rsidR="00164CA5" w:rsidRDefault="00164CA5" w:rsidP="00164CA5">
      <w:pPr>
        <w:rPr>
          <w:sz w:val="22"/>
          <w:szCs w:val="22"/>
        </w:rPr>
      </w:pPr>
    </w:p>
    <w:p w:rsidR="00164CA5" w:rsidRDefault="00164CA5" w:rsidP="00164CA5">
      <w:pPr>
        <w:rPr>
          <w:sz w:val="22"/>
          <w:szCs w:val="22"/>
        </w:rPr>
      </w:pPr>
    </w:p>
    <w:p w:rsidR="00164CA5" w:rsidRDefault="00164CA5" w:rsidP="00164CA5">
      <w:pPr>
        <w:rPr>
          <w:sz w:val="22"/>
          <w:szCs w:val="22"/>
        </w:rPr>
      </w:pPr>
    </w:p>
    <w:p w:rsidR="00164CA5" w:rsidRDefault="00164CA5" w:rsidP="00164CA5">
      <w:pPr>
        <w:rPr>
          <w:sz w:val="22"/>
          <w:szCs w:val="22"/>
        </w:rPr>
      </w:pPr>
    </w:p>
    <w:p w:rsidR="00164CA5" w:rsidRDefault="00164CA5" w:rsidP="00164CA5">
      <w:pPr>
        <w:rPr>
          <w:sz w:val="22"/>
          <w:szCs w:val="22"/>
        </w:rPr>
      </w:pPr>
    </w:p>
    <w:p w:rsidR="00164CA5" w:rsidRDefault="00164CA5" w:rsidP="00164CA5">
      <w:pPr>
        <w:rPr>
          <w:sz w:val="22"/>
          <w:szCs w:val="22"/>
        </w:rPr>
      </w:pPr>
    </w:p>
    <w:p w:rsidR="00164CA5" w:rsidRDefault="00164CA5" w:rsidP="00164CA5">
      <w:pPr>
        <w:rPr>
          <w:sz w:val="22"/>
          <w:szCs w:val="22"/>
        </w:rPr>
      </w:pPr>
    </w:p>
    <w:p w:rsidR="00164CA5" w:rsidRDefault="00164CA5" w:rsidP="00164CA5">
      <w:pPr>
        <w:rPr>
          <w:sz w:val="22"/>
          <w:szCs w:val="22"/>
        </w:rPr>
      </w:pPr>
    </w:p>
    <w:p w:rsidR="00200225" w:rsidRDefault="00200225" w:rsidP="00164CA5">
      <w:pPr>
        <w:rPr>
          <w:sz w:val="22"/>
          <w:szCs w:val="22"/>
        </w:rPr>
      </w:pPr>
    </w:p>
    <w:p w:rsidR="00FA681F" w:rsidRPr="002B635B" w:rsidRDefault="00200225" w:rsidP="002B635B">
      <w:pPr>
        <w:spacing w:after="200" w:line="276" w:lineRule="auto"/>
        <w:rPr>
          <w:sz w:val="22"/>
          <w:szCs w:val="22"/>
        </w:rPr>
      </w:pPr>
      <w:r>
        <w:rPr>
          <w:sz w:val="22"/>
          <w:szCs w:val="22"/>
        </w:rPr>
        <w:br w:type="page"/>
      </w:r>
    </w:p>
    <w:tbl>
      <w:tblPr>
        <w:tblW w:w="93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27"/>
        <w:gridCol w:w="74"/>
        <w:gridCol w:w="1274"/>
        <w:gridCol w:w="52"/>
        <w:gridCol w:w="2269"/>
        <w:gridCol w:w="78"/>
        <w:gridCol w:w="2348"/>
      </w:tblGrid>
      <w:tr w:rsidR="00FA681F" w:rsidTr="00FA681F">
        <w:tc>
          <w:tcPr>
            <w:tcW w:w="9389" w:type="dxa"/>
            <w:gridSpan w:val="8"/>
            <w:tcBorders>
              <w:top w:val="single" w:sz="4" w:space="0" w:color="auto"/>
              <w:left w:val="single" w:sz="4" w:space="0" w:color="auto"/>
              <w:bottom w:val="double" w:sz="4" w:space="0" w:color="auto"/>
              <w:right w:val="single" w:sz="4" w:space="0" w:color="auto"/>
            </w:tcBorders>
            <w:shd w:val="clear" w:color="auto" w:fill="BDD6EE"/>
            <w:hideMark/>
          </w:tcPr>
          <w:p w:rsidR="00FA681F" w:rsidRDefault="00FA681F">
            <w:pPr>
              <w:jc w:val="both"/>
              <w:rPr>
                <w:b/>
                <w:sz w:val="28"/>
              </w:rPr>
            </w:pPr>
            <w:r>
              <w:rPr>
                <w:b/>
                <w:sz w:val="28"/>
              </w:rPr>
              <w:lastRenderedPageBreak/>
              <w:t xml:space="preserve">C-IV – </w:t>
            </w:r>
            <w:r>
              <w:rPr>
                <w:b/>
                <w:sz w:val="26"/>
                <w:szCs w:val="26"/>
              </w:rPr>
              <w:t>Materiální zabezpečení studijního programu</w:t>
            </w:r>
          </w:p>
        </w:tc>
      </w:tr>
      <w:tr w:rsidR="00FA681F" w:rsidTr="00FA681F">
        <w:tc>
          <w:tcPr>
            <w:tcW w:w="3167" w:type="dxa"/>
            <w:tcBorders>
              <w:top w:val="single" w:sz="2" w:space="0" w:color="auto"/>
              <w:left w:val="single" w:sz="2" w:space="0" w:color="auto"/>
              <w:bottom w:val="single" w:sz="2" w:space="0" w:color="auto"/>
              <w:right w:val="single" w:sz="2" w:space="0" w:color="auto"/>
            </w:tcBorders>
            <w:shd w:val="clear" w:color="auto" w:fill="F7CAAC"/>
            <w:hideMark/>
          </w:tcPr>
          <w:p w:rsidR="00FA681F" w:rsidRDefault="00FA681F">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hideMark/>
          </w:tcPr>
          <w:p w:rsidR="00FA681F" w:rsidRDefault="00FA681F">
            <w:r>
              <w:t>Fakulta humanitních studií Univerzity Tomáše Bati ve Zlíně, Štefánikova 5670, 760 01 Zlín</w:t>
            </w:r>
          </w:p>
        </w:tc>
      </w:tr>
      <w:tr w:rsidR="00FA681F" w:rsidTr="00FA681F">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FA681F" w:rsidRDefault="00FA681F">
            <w:pPr>
              <w:jc w:val="both"/>
              <w:rPr>
                <w:b/>
              </w:rPr>
            </w:pPr>
            <w:r>
              <w:rPr>
                <w:b/>
              </w:rPr>
              <w:t>Kapacita výukových místností pro teoretickou výuku</w:t>
            </w:r>
          </w:p>
        </w:tc>
      </w:tr>
      <w:tr w:rsidR="00FA681F" w:rsidTr="00FA681F">
        <w:trPr>
          <w:trHeight w:val="1002"/>
        </w:trPr>
        <w:tc>
          <w:tcPr>
            <w:tcW w:w="9389" w:type="dxa"/>
            <w:gridSpan w:val="8"/>
            <w:tcBorders>
              <w:top w:val="single" w:sz="4" w:space="0" w:color="auto"/>
              <w:left w:val="single" w:sz="4" w:space="0" w:color="auto"/>
              <w:bottom w:val="single" w:sz="4" w:space="0" w:color="auto"/>
              <w:right w:val="single" w:sz="4" w:space="0" w:color="auto"/>
            </w:tcBorders>
            <w:hideMark/>
          </w:tcPr>
          <w:p w:rsidR="00FA681F" w:rsidRDefault="00FA681F">
            <w:pPr>
              <w:jc w:val="both"/>
            </w:pPr>
            <w:r>
              <w:t xml:space="preserve">Výuka probíhá ve Vzdělávacím komplexu Univerzity Tomáše Bati ve Zlíně, ve kterém sídlí Fakulta humanitních studií. Vzdělávací komplex je zcela nový moderně vybavený objekt dokončený v roce 2017. Výuka probíhá </w:t>
            </w:r>
            <w:r>
              <w:br/>
              <w:t>od letního semestru 2018. Prostory jsou určeny pro 2080 studentů (okamžitá obsazenost). Výukové prostory obsahují posluchárny pro 240, 98, 70 a 72 osob, 13 seminárních učeben a 1 počítačovou učebnu.</w:t>
            </w:r>
          </w:p>
        </w:tc>
      </w:tr>
      <w:tr w:rsidR="00FA681F" w:rsidTr="00FA681F">
        <w:trPr>
          <w:trHeight w:val="202"/>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FA681F" w:rsidRDefault="00FA681F">
            <w:pPr>
              <w:rPr>
                <w:b/>
              </w:rPr>
            </w:pPr>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FA681F" w:rsidRDefault="00FA681F"/>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A681F" w:rsidRDefault="00FA681F">
            <w:pPr>
              <w:rPr>
                <w:b/>
                <w:shd w:val="clear" w:color="auto" w:fill="F7CAAC"/>
              </w:rPr>
            </w:pPr>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FA681F" w:rsidRDefault="00FA681F"/>
        </w:tc>
      </w:tr>
      <w:tr w:rsidR="00FA681F" w:rsidTr="00FA681F">
        <w:trPr>
          <w:trHeight w:val="139"/>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FA681F" w:rsidRDefault="00FA681F">
            <w:r>
              <w:rPr>
                <w:b/>
              </w:rPr>
              <w:t>Kapacita a popis odborné učebny</w:t>
            </w:r>
          </w:p>
        </w:tc>
      </w:tr>
      <w:tr w:rsidR="00FA681F" w:rsidTr="00FA681F">
        <w:trPr>
          <w:trHeight w:val="559"/>
        </w:trPr>
        <w:tc>
          <w:tcPr>
            <w:tcW w:w="9389" w:type="dxa"/>
            <w:gridSpan w:val="8"/>
            <w:tcBorders>
              <w:top w:val="single" w:sz="4" w:space="0" w:color="auto"/>
              <w:left w:val="single" w:sz="4" w:space="0" w:color="auto"/>
              <w:bottom w:val="single" w:sz="4" w:space="0" w:color="auto"/>
              <w:right w:val="single" w:sz="4" w:space="0" w:color="auto"/>
            </w:tcBorders>
            <w:hideMark/>
          </w:tcPr>
          <w:p w:rsidR="00FA681F" w:rsidRDefault="00FA681F">
            <w:r>
              <w:t>Výuka většiny předmětů nevyžaduje odbornou učebnu. Pro výuku cizích jazyků je k dispizici 5 multimediálních jazykových učeben a pro výuku Informačních technologií a Metodologie je k dispozici počítačová učebna.</w:t>
            </w:r>
          </w:p>
        </w:tc>
      </w:tr>
      <w:tr w:rsidR="00FA681F" w:rsidTr="00FA681F">
        <w:trPr>
          <w:trHeight w:val="166"/>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FA681F" w:rsidRDefault="00FA681F">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FA681F" w:rsidRDefault="00FA681F"/>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A681F" w:rsidRDefault="00FA681F">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FA681F" w:rsidRDefault="00FA681F"/>
        </w:tc>
      </w:tr>
      <w:tr w:rsidR="00FA681F" w:rsidTr="00FA681F">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FA681F" w:rsidRDefault="00FA681F">
            <w:r>
              <w:rPr>
                <w:b/>
              </w:rPr>
              <w:t>Kapacita a popis odborné učebny</w:t>
            </w:r>
          </w:p>
        </w:tc>
      </w:tr>
      <w:tr w:rsidR="00FA681F" w:rsidTr="00FA681F">
        <w:trPr>
          <w:trHeight w:val="563"/>
        </w:trPr>
        <w:tc>
          <w:tcPr>
            <w:tcW w:w="9389" w:type="dxa"/>
            <w:gridSpan w:val="8"/>
            <w:tcBorders>
              <w:top w:val="single" w:sz="4" w:space="0" w:color="auto"/>
              <w:left w:val="single" w:sz="4" w:space="0" w:color="auto"/>
              <w:bottom w:val="single" w:sz="4" w:space="0" w:color="auto"/>
              <w:right w:val="single" w:sz="4" w:space="0" w:color="auto"/>
            </w:tcBorders>
          </w:tcPr>
          <w:p w:rsidR="00FA681F" w:rsidRDefault="00FA681F">
            <w:pPr>
              <w:rPr>
                <w:b/>
              </w:rPr>
            </w:pPr>
          </w:p>
        </w:tc>
      </w:tr>
      <w:tr w:rsidR="00FA681F" w:rsidTr="00FA681F">
        <w:trPr>
          <w:trHeight w:val="135"/>
        </w:trPr>
        <w:tc>
          <w:tcPr>
            <w:tcW w:w="32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A681F" w:rsidRDefault="00FA681F">
            <w:pPr>
              <w:rPr>
                <w:b/>
              </w:rPr>
            </w:pPr>
            <w:r>
              <w:rPr>
                <w:b/>
              </w:rPr>
              <w:t>Z toho kapacita v prostorách v nájmu</w:t>
            </w:r>
          </w:p>
        </w:tc>
        <w:tc>
          <w:tcPr>
            <w:tcW w:w="1400" w:type="dxa"/>
            <w:gridSpan w:val="3"/>
            <w:tcBorders>
              <w:top w:val="single" w:sz="4" w:space="0" w:color="auto"/>
              <w:left w:val="single" w:sz="4" w:space="0" w:color="auto"/>
              <w:bottom w:val="single" w:sz="4" w:space="0" w:color="auto"/>
              <w:right w:val="single" w:sz="4" w:space="0" w:color="auto"/>
            </w:tcBorders>
          </w:tcPr>
          <w:p w:rsidR="00FA681F" w:rsidRDefault="00FA681F">
            <w:pPr>
              <w:rPr>
                <w:b/>
              </w:rPr>
            </w:pP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A681F" w:rsidRDefault="00FA681F">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tcPr>
          <w:p w:rsidR="00FA681F" w:rsidRDefault="00FA681F">
            <w:pPr>
              <w:rPr>
                <w:b/>
              </w:rPr>
            </w:pPr>
          </w:p>
        </w:tc>
      </w:tr>
      <w:tr w:rsidR="00FA681F" w:rsidTr="00FA681F">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FA681F" w:rsidRDefault="00FA681F">
            <w:pPr>
              <w:rPr>
                <w:b/>
              </w:rPr>
            </w:pPr>
            <w:r>
              <w:rPr>
                <w:b/>
              </w:rPr>
              <w:t xml:space="preserve">Vyjádření orgánu </w:t>
            </w:r>
            <w:r>
              <w:rPr>
                <w:b/>
                <w:shd w:val="clear" w:color="auto" w:fill="F7CAAC"/>
              </w:rPr>
              <w:t>hygienické služby ze dne</w:t>
            </w:r>
          </w:p>
        </w:tc>
      </w:tr>
      <w:tr w:rsidR="00FA681F" w:rsidTr="00FA681F">
        <w:trPr>
          <w:trHeight w:val="680"/>
        </w:trPr>
        <w:tc>
          <w:tcPr>
            <w:tcW w:w="9389" w:type="dxa"/>
            <w:gridSpan w:val="8"/>
            <w:tcBorders>
              <w:top w:val="single" w:sz="4" w:space="0" w:color="auto"/>
              <w:left w:val="single" w:sz="4" w:space="0" w:color="auto"/>
              <w:bottom w:val="single" w:sz="4" w:space="0" w:color="auto"/>
              <w:right w:val="single" w:sz="4" w:space="0" w:color="auto"/>
            </w:tcBorders>
          </w:tcPr>
          <w:p w:rsidR="00FA681F" w:rsidRDefault="00FA681F"/>
        </w:tc>
      </w:tr>
      <w:tr w:rsidR="00FA681F" w:rsidTr="00FA681F">
        <w:trPr>
          <w:trHeight w:val="20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FA681F" w:rsidRDefault="00FA681F">
            <w:pPr>
              <w:rPr>
                <w:b/>
              </w:rPr>
            </w:pPr>
            <w:r>
              <w:rPr>
                <w:b/>
              </w:rPr>
              <w:t>Opatření a podmínky k zajištění rovného přístupu</w:t>
            </w:r>
          </w:p>
        </w:tc>
      </w:tr>
      <w:tr w:rsidR="00FA681F" w:rsidTr="00FA681F">
        <w:trPr>
          <w:trHeight w:val="1475"/>
        </w:trPr>
        <w:tc>
          <w:tcPr>
            <w:tcW w:w="9389" w:type="dxa"/>
            <w:gridSpan w:val="8"/>
            <w:tcBorders>
              <w:top w:val="single" w:sz="4" w:space="0" w:color="auto"/>
              <w:left w:val="single" w:sz="4" w:space="0" w:color="auto"/>
              <w:bottom w:val="single" w:sz="4" w:space="0" w:color="auto"/>
              <w:right w:val="single" w:sz="4" w:space="0" w:color="auto"/>
            </w:tcBorders>
            <w:hideMark/>
          </w:tcPr>
          <w:p w:rsidR="00FA681F" w:rsidRDefault="00FA681F">
            <w:pPr>
              <w:jc w:val="both"/>
            </w:pPr>
            <w:r>
              <w:t xml:space="preserve">Přístup do budovy a učeben Vzdělávacího komplexu je bezbariérový. Problematika rovného přístupu ke vzdělávání na UTB je upravena Směrnicí rektora č. 12/2015 Podpora uchazečů a studentů se specifickými potřebami </w:t>
            </w:r>
            <w:r>
              <w:br/>
              <w:t xml:space="preserve">na Univerzitě Tomáše Bati ve Zlíně. 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w:t>
            </w:r>
            <w:r>
              <w:rPr>
                <w:rStyle w:val="Zdraznn"/>
                <w:i w:val="0"/>
              </w:rPr>
              <w:t xml:space="preserve">studenty </w:t>
            </w:r>
            <w:r>
              <w:rPr>
                <w:iCs/>
              </w:rPr>
              <w:br/>
            </w:r>
            <w:r>
              <w:rPr>
                <w:rStyle w:val="Zdraznn"/>
                <w:i w:val="0"/>
              </w:rPr>
              <w:t>se specifickými potřebami.</w:t>
            </w:r>
          </w:p>
        </w:tc>
      </w:tr>
    </w:tbl>
    <w:p w:rsidR="00FA681F" w:rsidRDefault="00FA681F" w:rsidP="00200225">
      <w:pPr>
        <w:spacing w:after="160" w:line="259" w:lineRule="auto"/>
      </w:pPr>
    </w:p>
    <w:p w:rsidR="00200225" w:rsidRDefault="00200225" w:rsidP="00200225">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200225" w:rsidTr="00FA681F">
        <w:tc>
          <w:tcPr>
            <w:tcW w:w="9778" w:type="dxa"/>
            <w:gridSpan w:val="2"/>
            <w:tcBorders>
              <w:bottom w:val="double" w:sz="4" w:space="0" w:color="auto"/>
            </w:tcBorders>
            <w:shd w:val="clear" w:color="auto" w:fill="BDD6EE"/>
          </w:tcPr>
          <w:p w:rsidR="00200225" w:rsidRDefault="00200225" w:rsidP="00FA681F">
            <w:pPr>
              <w:jc w:val="both"/>
              <w:rPr>
                <w:b/>
                <w:sz w:val="28"/>
              </w:rPr>
            </w:pPr>
            <w:r>
              <w:rPr>
                <w:b/>
                <w:sz w:val="28"/>
              </w:rPr>
              <w:lastRenderedPageBreak/>
              <w:t>C-V – Finanční zabezpečení studijního programu</w:t>
            </w:r>
          </w:p>
        </w:tc>
      </w:tr>
      <w:tr w:rsidR="00200225" w:rsidTr="00FA681F">
        <w:tc>
          <w:tcPr>
            <w:tcW w:w="4219" w:type="dxa"/>
            <w:tcBorders>
              <w:top w:val="single" w:sz="12" w:space="0" w:color="auto"/>
            </w:tcBorders>
            <w:shd w:val="clear" w:color="auto" w:fill="F7CAAC"/>
          </w:tcPr>
          <w:p w:rsidR="00200225" w:rsidRDefault="00200225" w:rsidP="00FA681F">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200225" w:rsidRDefault="00FA681F" w:rsidP="00FA681F">
            <w:pPr>
              <w:jc w:val="both"/>
              <w:rPr>
                <w:bCs/>
              </w:rPr>
            </w:pPr>
            <w:r>
              <w:rPr>
                <w:bCs/>
              </w:rPr>
              <w:t xml:space="preserve">ano </w:t>
            </w:r>
          </w:p>
        </w:tc>
      </w:tr>
      <w:tr w:rsidR="00200225" w:rsidTr="00FA681F">
        <w:tc>
          <w:tcPr>
            <w:tcW w:w="9778" w:type="dxa"/>
            <w:gridSpan w:val="2"/>
            <w:shd w:val="clear" w:color="auto" w:fill="F7CAAC"/>
          </w:tcPr>
          <w:p w:rsidR="00200225" w:rsidRDefault="00200225" w:rsidP="00FA681F">
            <w:pPr>
              <w:jc w:val="both"/>
              <w:rPr>
                <w:b/>
              </w:rPr>
            </w:pPr>
            <w:r>
              <w:rPr>
                <w:b/>
              </w:rPr>
              <w:t>Zhodnocení předpokládaných nákladů a zdrojů na uskutečňování studijního programu</w:t>
            </w:r>
          </w:p>
        </w:tc>
      </w:tr>
      <w:tr w:rsidR="00200225" w:rsidTr="00BA0C52">
        <w:trPr>
          <w:trHeight w:val="3190"/>
        </w:trPr>
        <w:tc>
          <w:tcPr>
            <w:tcW w:w="9778" w:type="dxa"/>
            <w:gridSpan w:val="2"/>
          </w:tcPr>
          <w:p w:rsidR="00200225" w:rsidRDefault="008D128E" w:rsidP="00FA681F">
            <w:pPr>
              <w:spacing w:after="240"/>
            </w:pPr>
            <w:r>
              <w:t>Realizace studijního programu je financována převážně ze státního rozpočtu.</w:t>
            </w:r>
          </w:p>
        </w:tc>
      </w:tr>
    </w:tbl>
    <w:p w:rsidR="00200225" w:rsidRDefault="00200225" w:rsidP="00200225"/>
    <w:p w:rsidR="00200225" w:rsidRDefault="00200225" w:rsidP="00200225"/>
    <w:p w:rsidR="00200225" w:rsidRDefault="00200225" w:rsidP="00200225">
      <w:pPr>
        <w:spacing w:after="240"/>
      </w:pPr>
    </w:p>
    <w:p w:rsidR="00200225" w:rsidRDefault="00200225" w:rsidP="00200225">
      <w:pPr>
        <w:spacing w:after="240"/>
      </w:pPr>
    </w:p>
    <w:p w:rsidR="00200225" w:rsidRDefault="00200225" w:rsidP="00200225">
      <w:pPr>
        <w:spacing w:after="240"/>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200225" w:rsidTr="00FA681F">
        <w:tc>
          <w:tcPr>
            <w:tcW w:w="9285" w:type="dxa"/>
            <w:tcBorders>
              <w:bottom w:val="double" w:sz="4" w:space="0" w:color="auto"/>
            </w:tcBorders>
            <w:shd w:val="clear" w:color="auto" w:fill="BDD6EE"/>
          </w:tcPr>
          <w:p w:rsidR="00200225" w:rsidRDefault="00200225" w:rsidP="00FA681F">
            <w:pPr>
              <w:jc w:val="both"/>
              <w:rPr>
                <w:b/>
                <w:sz w:val="28"/>
              </w:rPr>
            </w:pPr>
            <w:r>
              <w:rPr>
                <w:b/>
                <w:sz w:val="28"/>
              </w:rPr>
              <w:lastRenderedPageBreak/>
              <w:t xml:space="preserve">D-I – </w:t>
            </w:r>
            <w:r>
              <w:rPr>
                <w:b/>
                <w:sz w:val="26"/>
                <w:szCs w:val="26"/>
              </w:rPr>
              <w:t>Záměr rozvoje a další údaje ke studijnímu programu</w:t>
            </w:r>
          </w:p>
        </w:tc>
      </w:tr>
      <w:tr w:rsidR="00200225" w:rsidTr="00FA681F">
        <w:trPr>
          <w:trHeight w:val="185"/>
        </w:trPr>
        <w:tc>
          <w:tcPr>
            <w:tcW w:w="9285" w:type="dxa"/>
            <w:shd w:val="clear" w:color="auto" w:fill="F7CAAC"/>
          </w:tcPr>
          <w:p w:rsidR="00200225" w:rsidRDefault="00200225" w:rsidP="00FA681F">
            <w:pPr>
              <w:rPr>
                <w:b/>
              </w:rPr>
            </w:pPr>
            <w:r>
              <w:rPr>
                <w:b/>
              </w:rPr>
              <w:t>Záměr rozvoje studijního programu a jeho odůvodnění</w:t>
            </w:r>
          </w:p>
        </w:tc>
      </w:tr>
      <w:tr w:rsidR="00200225" w:rsidTr="00FA681F">
        <w:trPr>
          <w:trHeight w:val="2187"/>
        </w:trPr>
        <w:tc>
          <w:tcPr>
            <w:tcW w:w="9285" w:type="dxa"/>
            <w:shd w:val="clear" w:color="auto" w:fill="FFFFFF"/>
          </w:tcPr>
          <w:p w:rsidR="00200225" w:rsidRDefault="00200225" w:rsidP="00FA681F">
            <w:pPr>
              <w:jc w:val="both"/>
            </w:pPr>
            <w:r>
              <w:t xml:space="preserve">Možnosti rozvoje studijního programu jsou do značné míry vázány na legislativní ukotvení profese sociálního pedagoga. V případě, že dojde k novelizaci zákona č. 108/2006 Sb. o sociálních službách a zákona č. 563/2004 Sb. o pedagogických pracovnících tak, že zde bude jasněji vymezena pozice sociálního pedagoga, než je tomu dosud, lze rozvoj studijního programu Sociální pedagogika směřovat k rozdělení na dva studijní plány. Jeden studijní plán by byl zaměřen na výkon sociální pedagogiky v sociálních službách a sociální oblasti obecně, druhý studijní plán by byl zaměřen na činnosti sociálního pedagoga ve školství a mimoškolních zařízeních. </w:t>
            </w:r>
          </w:p>
          <w:p w:rsidR="00200225" w:rsidRDefault="00200225" w:rsidP="00FA681F">
            <w:pPr>
              <w:jc w:val="both"/>
            </w:pPr>
            <w:r>
              <w:t>Fakulta uskutečňuje studijní obor Andragogika v profilaci na řízení lidských zdrojů v neziskové sféře. Některé předměty jsou svým zaměřením podobné s předměty studijního programu Sociální pedagogika, jsou však vyučovány zvlášť s ohledem na specifika obou disciplín.</w:t>
            </w:r>
          </w:p>
        </w:tc>
      </w:tr>
      <w:tr w:rsidR="00200225" w:rsidTr="00FA681F">
        <w:trPr>
          <w:trHeight w:val="188"/>
        </w:trPr>
        <w:tc>
          <w:tcPr>
            <w:tcW w:w="9285" w:type="dxa"/>
            <w:shd w:val="clear" w:color="auto" w:fill="F7CAAC"/>
          </w:tcPr>
          <w:p w:rsidR="00200225" w:rsidRDefault="00200225" w:rsidP="00FA681F">
            <w:pPr>
              <w:rPr>
                <w:b/>
              </w:rPr>
            </w:pPr>
            <w:r>
              <w:rPr>
                <w:b/>
              </w:rPr>
              <w:t xml:space="preserve">Počet přijímaných uchazečů ke studiu </w:t>
            </w:r>
            <w:r w:rsidRPr="00622F16">
              <w:rPr>
                <w:b/>
              </w:rPr>
              <w:t>ve studijním programu</w:t>
            </w:r>
          </w:p>
        </w:tc>
      </w:tr>
      <w:tr w:rsidR="00200225" w:rsidTr="00FA681F">
        <w:trPr>
          <w:trHeight w:val="322"/>
        </w:trPr>
        <w:tc>
          <w:tcPr>
            <w:tcW w:w="9285" w:type="dxa"/>
            <w:shd w:val="clear" w:color="auto" w:fill="FFFFFF"/>
          </w:tcPr>
          <w:p w:rsidR="00200225" w:rsidRDefault="00200225" w:rsidP="00FA681F">
            <w:r>
              <w:t>Maximální</w:t>
            </w:r>
            <w:r w:rsidR="00726950">
              <w:t xml:space="preserve"> počet přijímaných uchazečů je 8</w:t>
            </w:r>
            <w:r>
              <w:t>0.</w:t>
            </w:r>
          </w:p>
        </w:tc>
      </w:tr>
      <w:tr w:rsidR="00200225" w:rsidTr="00FA681F">
        <w:trPr>
          <w:trHeight w:val="200"/>
        </w:trPr>
        <w:tc>
          <w:tcPr>
            <w:tcW w:w="9285" w:type="dxa"/>
            <w:shd w:val="clear" w:color="auto" w:fill="F7CAAC"/>
          </w:tcPr>
          <w:p w:rsidR="00200225" w:rsidRDefault="00200225" w:rsidP="00FA681F">
            <w:pPr>
              <w:rPr>
                <w:b/>
              </w:rPr>
            </w:pPr>
            <w:r>
              <w:rPr>
                <w:b/>
              </w:rPr>
              <w:t>Předpokládaná uplatnitelnost absolventů na trhu práce</w:t>
            </w:r>
          </w:p>
        </w:tc>
      </w:tr>
      <w:tr w:rsidR="00200225" w:rsidTr="00FA681F">
        <w:trPr>
          <w:trHeight w:val="1733"/>
        </w:trPr>
        <w:tc>
          <w:tcPr>
            <w:tcW w:w="9285" w:type="dxa"/>
            <w:shd w:val="clear" w:color="auto" w:fill="FFFFFF"/>
          </w:tcPr>
          <w:p w:rsidR="00200225" w:rsidRDefault="00200225" w:rsidP="00FA681F">
            <w:pPr>
              <w:jc w:val="both"/>
            </w:pPr>
            <w:r>
              <w:t xml:space="preserve">Typickými zaměstnavateli jsou školy a školská zařízení, ve kterých se absolventi uplatňují na pozicích vychovatele, asistenta pedagoga a pedagoga volného času. V oblasti výchovy a vzdělávání absolventi naleznou uplatnění ještě v mimoškolských organizacích, např. střediska volného času, na školských odborech obecních </w:t>
            </w:r>
            <w:r>
              <w:br/>
              <w:t xml:space="preserve">a krajských úřadů. V oblasti sociální jsou typickými zaměstnavateli nízkoprahová zařízení pro děti a mládež </w:t>
            </w:r>
            <w:r>
              <w:br/>
              <w:t xml:space="preserve">či nízkoprahová zařízení pro drogové uživatele; domovy pro seniory; poradenská centra; neziskové organizace zaměřené na resocializaci jedinců; azylové domy; odbory sociálních věcí na obecních a krajských úřadech </w:t>
            </w:r>
            <w:r>
              <w:br/>
              <w:t>a oblast sociálně-právní ochrany dětí.</w:t>
            </w:r>
          </w:p>
        </w:tc>
      </w:tr>
    </w:tbl>
    <w:p w:rsidR="00200225" w:rsidRDefault="00200225" w:rsidP="00200225">
      <w:pPr>
        <w:spacing w:after="240"/>
      </w:pPr>
    </w:p>
    <w:p w:rsidR="00200225" w:rsidRDefault="00200225" w:rsidP="00164CA5">
      <w:pPr>
        <w:rPr>
          <w:sz w:val="22"/>
          <w:szCs w:val="22"/>
        </w:rPr>
      </w:pPr>
    </w:p>
    <w:p w:rsidR="00200225" w:rsidRDefault="00200225" w:rsidP="00164CA5">
      <w:pPr>
        <w:rPr>
          <w:sz w:val="22"/>
          <w:szCs w:val="22"/>
        </w:rPr>
      </w:pPr>
    </w:p>
    <w:p w:rsidR="00200225" w:rsidRDefault="00200225" w:rsidP="00164CA5">
      <w:pPr>
        <w:rPr>
          <w:sz w:val="22"/>
          <w:szCs w:val="22"/>
        </w:rPr>
      </w:pPr>
    </w:p>
    <w:p w:rsidR="00200225" w:rsidRDefault="00200225" w:rsidP="00164CA5">
      <w:pPr>
        <w:rPr>
          <w:sz w:val="22"/>
          <w:szCs w:val="22"/>
        </w:rPr>
        <w:sectPr w:rsidR="00200225" w:rsidSect="0001625B">
          <w:pgSz w:w="11906" w:h="16838"/>
          <w:pgMar w:top="1417" w:right="1417" w:bottom="1417" w:left="1417" w:header="708" w:footer="708" w:gutter="0"/>
          <w:cols w:space="708"/>
          <w:docGrid w:linePitch="360"/>
        </w:sectPr>
      </w:pPr>
    </w:p>
    <w:p w:rsidR="00360B5F" w:rsidRPr="00402557" w:rsidRDefault="00360B5F" w:rsidP="00360B5F">
      <w:pPr>
        <w:spacing w:line="259" w:lineRule="auto"/>
        <w:jc w:val="center"/>
        <w:rPr>
          <w:rFonts w:ascii="Calibri Light" w:eastAsia="Calibri" w:hAnsi="Calibri Light"/>
          <w:b/>
          <w:sz w:val="32"/>
          <w:szCs w:val="32"/>
          <w:lang w:eastAsia="en-US"/>
        </w:rPr>
      </w:pPr>
      <w:r w:rsidRPr="00402557">
        <w:rPr>
          <w:rFonts w:ascii="Calibri Light" w:eastAsia="Calibri" w:hAnsi="Calibri Light"/>
          <w:b/>
          <w:sz w:val="32"/>
          <w:szCs w:val="32"/>
          <w:lang w:eastAsia="en-US"/>
        </w:rPr>
        <w:lastRenderedPageBreak/>
        <w:t>Sebehodnotící zpráva pro akreditaci studijních programů</w:t>
      </w:r>
    </w:p>
    <w:p w:rsidR="00360B5F" w:rsidRPr="00402557" w:rsidRDefault="00360B5F" w:rsidP="00360B5F">
      <w:pPr>
        <w:jc w:val="center"/>
        <w:rPr>
          <w:rFonts w:ascii="Calibri Light" w:eastAsia="Calibri" w:hAnsi="Calibri Light"/>
          <w:bCs/>
          <w:sz w:val="28"/>
          <w:szCs w:val="28"/>
          <w:lang w:eastAsia="en-US"/>
        </w:rPr>
      </w:pPr>
      <w:r w:rsidRPr="00402557">
        <w:rPr>
          <w:rFonts w:ascii="Calibri Light" w:eastAsia="Calibri" w:hAnsi="Calibri Light"/>
          <w:bCs/>
          <w:sz w:val="28"/>
          <w:szCs w:val="28"/>
          <w:lang w:eastAsia="en-US"/>
        </w:rPr>
        <w:t>Příloha E</w:t>
      </w:r>
    </w:p>
    <w:p w:rsidR="00360B5F" w:rsidRPr="00402557" w:rsidRDefault="00360B5F" w:rsidP="00360B5F">
      <w:pPr>
        <w:spacing w:after="160" w:line="259" w:lineRule="auto"/>
        <w:jc w:val="center"/>
        <w:rPr>
          <w:rFonts w:ascii="Calibri Light" w:eastAsia="Calibri" w:hAnsi="Calibri Light"/>
          <w:b/>
          <w:sz w:val="28"/>
          <w:szCs w:val="28"/>
          <w:lang w:eastAsia="en-US"/>
        </w:rPr>
      </w:pPr>
    </w:p>
    <w:p w:rsidR="00360B5F" w:rsidRPr="00402557" w:rsidRDefault="00360B5F" w:rsidP="00360B5F">
      <w:pPr>
        <w:spacing w:line="259" w:lineRule="auto"/>
        <w:ind w:left="426"/>
        <w:jc w:val="both"/>
        <w:rPr>
          <w:rFonts w:ascii="Calibri Light" w:eastAsia="Calibri" w:hAnsi="Calibri Light" w:cs="Arial"/>
          <w:sz w:val="22"/>
          <w:szCs w:val="22"/>
          <w:lang w:eastAsia="en-US"/>
        </w:rPr>
      </w:pPr>
    </w:p>
    <w:p w:rsidR="00360B5F" w:rsidRPr="00402557" w:rsidRDefault="00360B5F" w:rsidP="00360B5F">
      <w:pPr>
        <w:keepNext/>
        <w:keepLines/>
        <w:spacing w:before="240" w:line="259" w:lineRule="auto"/>
        <w:ind w:left="360" w:hanging="360"/>
        <w:outlineLvl w:val="0"/>
        <w:rPr>
          <w:rFonts w:ascii="Calibri Light" w:hAnsi="Calibri Light"/>
          <w:b/>
          <w:color w:val="000000"/>
          <w:sz w:val="32"/>
          <w:szCs w:val="32"/>
          <w:lang w:eastAsia="en-US"/>
        </w:rPr>
      </w:pPr>
      <w:r w:rsidRPr="00402557">
        <w:rPr>
          <w:rFonts w:ascii="Calibri Light" w:hAnsi="Calibri Light"/>
          <w:b/>
          <w:color w:val="000000"/>
          <w:sz w:val="32"/>
          <w:szCs w:val="32"/>
          <w:lang w:eastAsia="en-US"/>
        </w:rPr>
        <w:t>Instituce</w:t>
      </w:r>
    </w:p>
    <w:p w:rsidR="00360B5F" w:rsidRPr="00402557" w:rsidRDefault="00360B5F" w:rsidP="00360B5F">
      <w:pPr>
        <w:spacing w:line="259" w:lineRule="auto"/>
        <w:ind w:left="426"/>
        <w:rPr>
          <w:rFonts w:ascii="Calibri Light" w:eastAsia="Calibri" w:hAnsi="Calibri Light"/>
          <w:bCs/>
          <w:sz w:val="24"/>
          <w:szCs w:val="24"/>
          <w:u w:val="single"/>
          <w:lang w:eastAsia="en-US"/>
        </w:rPr>
      </w:pPr>
    </w:p>
    <w:p w:rsidR="00360B5F" w:rsidRPr="00402557" w:rsidRDefault="00360B5F" w:rsidP="00360B5F">
      <w:pPr>
        <w:keepNext/>
        <w:keepLines/>
        <w:spacing w:before="40" w:line="259" w:lineRule="auto"/>
        <w:ind w:left="360"/>
        <w:outlineLvl w:val="1"/>
        <w:rPr>
          <w:rFonts w:ascii="Calibri Light" w:hAnsi="Calibri Light"/>
          <w:b/>
          <w:color w:val="000000"/>
          <w:sz w:val="26"/>
          <w:szCs w:val="26"/>
          <w:lang w:eastAsia="en-US"/>
        </w:rPr>
      </w:pPr>
      <w:r w:rsidRPr="00402557">
        <w:rPr>
          <w:rFonts w:ascii="Calibri Light" w:hAnsi="Calibri Light"/>
          <w:b/>
          <w:color w:val="000000"/>
          <w:sz w:val="26"/>
          <w:szCs w:val="26"/>
          <w:lang w:eastAsia="en-US"/>
        </w:rPr>
        <w:t>Působnost orgánů vysoké školy</w:t>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Standardy 1.1-1.2</w:t>
      </w:r>
    </w:p>
    <w:p w:rsidR="00360B5F" w:rsidRPr="00402557" w:rsidRDefault="00360B5F" w:rsidP="00360B5F">
      <w:pPr>
        <w:keepNext/>
        <w:keepLines/>
        <w:spacing w:before="40" w:line="259" w:lineRule="auto"/>
        <w:jc w:val="both"/>
        <w:outlineLvl w:val="1"/>
        <w:rPr>
          <w:rFonts w:ascii="Calibri Light" w:hAnsi="Calibri Light"/>
          <w:color w:val="000000"/>
          <w:sz w:val="22"/>
          <w:szCs w:val="22"/>
          <w:lang w:eastAsia="en-US"/>
        </w:rPr>
      </w:pPr>
      <w:r w:rsidRPr="00402557">
        <w:rPr>
          <w:rFonts w:ascii="Calibri Light" w:hAnsi="Calibri Light"/>
          <w:color w:val="000000"/>
          <w:sz w:val="22"/>
          <w:szCs w:val="22"/>
          <w:lang w:eastAsia="en-US"/>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402557">
        <w:rPr>
          <w:rFonts w:ascii="Calibri Light" w:hAnsi="Calibri Light"/>
          <w:color w:val="000000"/>
          <w:sz w:val="22"/>
          <w:szCs w:val="22"/>
          <w:vertAlign w:val="superscript"/>
          <w:lang w:eastAsia="en-US"/>
        </w:rPr>
        <w:footnoteReference w:id="1"/>
      </w:r>
    </w:p>
    <w:p w:rsidR="00360B5F" w:rsidRPr="00402557" w:rsidRDefault="00360B5F" w:rsidP="00360B5F">
      <w:pPr>
        <w:rPr>
          <w:rFonts w:ascii="Calibri Light" w:hAnsi="Calibri Light"/>
          <w:color w:val="000000"/>
          <w:sz w:val="26"/>
          <w:szCs w:val="26"/>
          <w:lang w:eastAsia="en-US"/>
        </w:rPr>
      </w:pPr>
    </w:p>
    <w:p w:rsidR="00360B5F" w:rsidRPr="00402557" w:rsidRDefault="00360B5F" w:rsidP="00360B5F">
      <w:pPr>
        <w:keepNext/>
        <w:keepLines/>
        <w:spacing w:before="40" w:line="259" w:lineRule="auto"/>
        <w:ind w:left="360"/>
        <w:outlineLvl w:val="1"/>
        <w:rPr>
          <w:rFonts w:ascii="Calibri Light" w:hAnsi="Calibri Light"/>
          <w:b/>
          <w:color w:val="000000"/>
          <w:sz w:val="26"/>
          <w:szCs w:val="26"/>
          <w:lang w:eastAsia="en-US"/>
        </w:rPr>
      </w:pPr>
      <w:r w:rsidRPr="00402557">
        <w:rPr>
          <w:rFonts w:ascii="Calibri Light" w:hAnsi="Calibri Light"/>
          <w:b/>
          <w:color w:val="000000"/>
          <w:sz w:val="26"/>
          <w:szCs w:val="26"/>
          <w:lang w:eastAsia="en-US"/>
        </w:rPr>
        <w:t xml:space="preserve">Vnitřní systém zajišťování kvality </w:t>
      </w:r>
    </w:p>
    <w:p w:rsidR="00360B5F" w:rsidRPr="00402557" w:rsidRDefault="00360B5F" w:rsidP="00360B5F">
      <w:pPr>
        <w:keepNext/>
        <w:keepLines/>
        <w:spacing w:before="40" w:line="259" w:lineRule="auto"/>
        <w:ind w:left="1080" w:hanging="360"/>
        <w:outlineLvl w:val="2"/>
        <w:rPr>
          <w:rFonts w:ascii="Calibri Light" w:hAnsi="Calibri Light"/>
          <w:color w:val="000000"/>
          <w:sz w:val="24"/>
          <w:szCs w:val="24"/>
          <w:lang w:eastAsia="en-US"/>
        </w:rPr>
      </w:pPr>
      <w:r w:rsidRPr="00402557">
        <w:rPr>
          <w:rFonts w:ascii="Calibri Light" w:hAnsi="Calibri Light"/>
          <w:color w:val="000000"/>
          <w:sz w:val="24"/>
          <w:szCs w:val="24"/>
          <w:lang w:eastAsia="en-US"/>
        </w:rPr>
        <w:t>Vymezení pravomoci a odpovědnost za kvalitu</w:t>
      </w:r>
    </w:p>
    <w:p w:rsidR="00360B5F" w:rsidRPr="00402557" w:rsidRDefault="00360B5F" w:rsidP="00360B5F">
      <w:pPr>
        <w:tabs>
          <w:tab w:val="left" w:pos="2835"/>
        </w:tabs>
        <w:spacing w:before="120" w:after="120" w:line="259" w:lineRule="auto"/>
        <w:rPr>
          <w:rFonts w:ascii="Calibri Light" w:eastAsia="Calibri" w:hAnsi="Calibri Light" w:cs="Arial"/>
          <w:color w:val="000000"/>
          <w:sz w:val="22"/>
          <w:szCs w:val="22"/>
          <w:lang w:eastAsia="en-US"/>
        </w:rPr>
      </w:pPr>
      <w:r w:rsidRPr="00402557">
        <w:rPr>
          <w:rFonts w:ascii="Calibri Light" w:eastAsia="Calibri" w:hAnsi="Calibri Light" w:cs="Arial"/>
          <w:color w:val="000000"/>
          <w:sz w:val="22"/>
          <w:szCs w:val="22"/>
          <w:lang w:eastAsia="en-US"/>
        </w:rPr>
        <w:tab/>
      </w:r>
      <w:r w:rsidRPr="00402557">
        <w:rPr>
          <w:rFonts w:ascii="Calibri Light" w:eastAsia="Calibri" w:hAnsi="Calibri Light" w:cs="Arial"/>
          <w:color w:val="000000"/>
          <w:sz w:val="22"/>
          <w:szCs w:val="22"/>
          <w:lang w:eastAsia="en-US"/>
        </w:rPr>
        <w:tab/>
        <w:t xml:space="preserve">Standard 1.3 </w:t>
      </w:r>
    </w:p>
    <w:p w:rsidR="00360B5F" w:rsidRPr="00402557" w:rsidRDefault="00360B5F" w:rsidP="00360B5F">
      <w:pPr>
        <w:tabs>
          <w:tab w:val="left" w:pos="2835"/>
        </w:tabs>
        <w:spacing w:before="120" w:after="120" w:line="259" w:lineRule="auto"/>
        <w:jc w:val="both"/>
        <w:rPr>
          <w:rFonts w:ascii="Calibri Light" w:eastAsia="Calibri" w:hAnsi="Calibri Light" w:cs="Arial"/>
          <w:color w:val="000000"/>
          <w:sz w:val="22"/>
          <w:szCs w:val="22"/>
          <w:lang w:eastAsia="en-US"/>
        </w:rPr>
      </w:pPr>
      <w:r w:rsidRPr="00402557">
        <w:rPr>
          <w:rFonts w:ascii="Calibri Light" w:eastAsia="Calibri" w:hAnsi="Calibri Light" w:cs="Arial"/>
          <w:color w:val="000000"/>
          <w:sz w:val="22"/>
          <w:szCs w:val="22"/>
          <w:lang w:eastAsia="en-US"/>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402557">
        <w:rPr>
          <w:rFonts w:ascii="Calibri Light" w:eastAsia="Calibri" w:hAnsi="Calibri Light" w:cs="Arial"/>
          <w:color w:val="000000"/>
          <w:sz w:val="22"/>
          <w:szCs w:val="22"/>
          <w:vertAlign w:val="superscript"/>
          <w:lang w:eastAsia="en-US"/>
        </w:rPr>
        <w:footnoteReference w:id="2"/>
      </w:r>
    </w:p>
    <w:p w:rsidR="00360B5F" w:rsidRPr="00402557" w:rsidRDefault="00360B5F" w:rsidP="00360B5F">
      <w:pPr>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Pro účely zajišťování kvality má pak jmenovánu čtrnáctičlennou Radu pro vnitřní hodnocení UTB ve Zlíně, která se řídí Jednacím řádem Rady pro vnitřní hodnocení UTB (Směrnice rektora č. 18/2017) ze dne 15. května 2017.</w:t>
      </w:r>
      <w:r w:rsidRPr="00402557">
        <w:rPr>
          <w:rFonts w:ascii="Calibri Light" w:eastAsia="Calibri" w:hAnsi="Calibri Light" w:cs="Arial"/>
          <w:sz w:val="22"/>
          <w:szCs w:val="22"/>
          <w:vertAlign w:val="superscript"/>
          <w:lang w:eastAsia="en-US"/>
        </w:rPr>
        <w:footnoteReference w:id="3"/>
      </w:r>
    </w:p>
    <w:p w:rsidR="00360B5F" w:rsidRPr="00402557" w:rsidRDefault="00360B5F" w:rsidP="00360B5F">
      <w:pPr>
        <w:keepNext/>
        <w:keepLines/>
        <w:spacing w:before="40" w:line="259" w:lineRule="auto"/>
        <w:ind w:left="1080"/>
        <w:outlineLvl w:val="2"/>
        <w:rPr>
          <w:rFonts w:ascii="Calibri Light" w:hAnsi="Calibri Light"/>
          <w:sz w:val="24"/>
          <w:szCs w:val="24"/>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Procesy vzniku a úprav studijních programů </w:t>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1.4</w:t>
      </w:r>
    </w:p>
    <w:p w:rsidR="00360B5F" w:rsidRPr="00402557"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402557">
        <w:rPr>
          <w:rFonts w:ascii="Calibri Light" w:eastAsia="Calibri" w:hAnsi="Calibri Light" w:cs="Arial"/>
          <w:sz w:val="22"/>
          <w:szCs w:val="22"/>
          <w:vertAlign w:val="superscript"/>
          <w:lang w:eastAsia="en-US"/>
        </w:rPr>
        <w:footnoteReference w:id="4"/>
      </w:r>
    </w:p>
    <w:p w:rsidR="00360B5F" w:rsidRPr="00402557" w:rsidRDefault="00360B5F" w:rsidP="00360B5F">
      <w:pPr>
        <w:tabs>
          <w:tab w:val="left" w:pos="2835"/>
        </w:tabs>
        <w:spacing w:before="120" w:after="120" w:line="259" w:lineRule="auto"/>
        <w:jc w:val="both"/>
        <w:rPr>
          <w:rFonts w:ascii="Calibri Light" w:eastAsia="Calibri" w:hAnsi="Calibri Light" w:cs="Arial"/>
          <w:sz w:val="22"/>
          <w:szCs w:val="22"/>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Principy a systém uznávání zahraničního vzdělávání pro přijetí ke studiu </w:t>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1.5</w:t>
      </w:r>
    </w:p>
    <w:p w:rsidR="00360B5F" w:rsidRPr="00402557"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lastRenderedPageBreak/>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402557">
        <w:rPr>
          <w:rFonts w:ascii="Calibri Light" w:eastAsia="Calibri" w:hAnsi="Calibri Light" w:cs="Arial"/>
          <w:sz w:val="22"/>
          <w:szCs w:val="22"/>
          <w:vertAlign w:val="superscript"/>
          <w:lang w:eastAsia="en-US"/>
        </w:rPr>
        <w:footnoteReference w:id="5"/>
      </w:r>
    </w:p>
    <w:p w:rsidR="00360B5F" w:rsidRPr="00402557" w:rsidRDefault="00360B5F" w:rsidP="00360B5F">
      <w:pPr>
        <w:tabs>
          <w:tab w:val="left" w:pos="2835"/>
        </w:tabs>
        <w:spacing w:before="120" w:after="120" w:line="259" w:lineRule="auto"/>
        <w:jc w:val="both"/>
        <w:rPr>
          <w:rFonts w:ascii="Calibri Light" w:eastAsia="Calibri" w:hAnsi="Calibri Light" w:cs="Arial"/>
          <w:sz w:val="22"/>
          <w:szCs w:val="22"/>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Vedení kvalifikačních a rigorózních prací </w:t>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1.6</w:t>
      </w:r>
    </w:p>
    <w:p w:rsidR="00360B5F" w:rsidRPr="00402557"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360B5F" w:rsidRPr="00402557"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Danou problematiku upravuje čl. 16 a 17 „Řádu pro tvorbu, schvalování, uskutečňování a změny studijních programů Univerzity Tomáše Bati ve Zlíně“ a čl. 28 „Studijního a zkušebního řádu Univerzity Tomáše Bati ve Zlíně“.</w:t>
      </w:r>
      <w:r w:rsidRPr="00402557">
        <w:rPr>
          <w:rFonts w:ascii="Calibri Light" w:eastAsia="Calibri" w:hAnsi="Calibri Light" w:cs="Arial"/>
          <w:sz w:val="22"/>
          <w:szCs w:val="22"/>
          <w:vertAlign w:val="superscript"/>
          <w:lang w:eastAsia="en-US"/>
        </w:rPr>
        <w:footnoteReference w:id="6"/>
      </w:r>
    </w:p>
    <w:p w:rsidR="002F19D3" w:rsidRPr="002F19D3" w:rsidRDefault="002F19D3" w:rsidP="00360B5F">
      <w:pPr>
        <w:tabs>
          <w:tab w:val="left" w:pos="2835"/>
        </w:tabs>
        <w:spacing w:before="120" w:after="120" w:line="259" w:lineRule="auto"/>
        <w:jc w:val="both"/>
        <w:rPr>
          <w:rFonts w:ascii="Calibri Light" w:eastAsia="Calibri" w:hAnsi="Calibri Light" w:cs="Arial"/>
          <w:sz w:val="22"/>
          <w:szCs w:val="22"/>
          <w:lang w:eastAsia="en-US"/>
        </w:rPr>
      </w:pPr>
      <w:ins w:id="239" w:author="*" w:date="2018-05-17T08:56:00Z">
        <w:r w:rsidRPr="002F19D3">
          <w:rPr>
            <w:rFonts w:ascii="Calibri Light" w:eastAsia="Calibri" w:hAnsi="Calibri Light" w:cs="Arial"/>
            <w:sz w:val="22"/>
            <w:szCs w:val="22"/>
            <w:lang w:eastAsia="en-US"/>
          </w:rPr>
          <w:t>Na</w:t>
        </w:r>
      </w:ins>
      <w:ins w:id="240" w:author="*" w:date="2018-05-17T08:57:00Z">
        <w:r>
          <w:rPr>
            <w:rFonts w:ascii="Calibri Light" w:eastAsia="Calibri" w:hAnsi="Calibri Light" w:cs="Arial"/>
            <w:sz w:val="22"/>
            <w:szCs w:val="22"/>
            <w:lang w:eastAsia="en-US"/>
          </w:rPr>
          <w:t xml:space="preserve"> Fakultě humanitních studií UTB ve Zlíně (dále jen FHS UTB ve Zlíně) upravuje nejvyšší počet kv</w:t>
        </w:r>
      </w:ins>
      <w:ins w:id="241" w:author="*" w:date="2018-05-17T08:58:00Z">
        <w:r>
          <w:rPr>
            <w:rFonts w:ascii="Calibri Light" w:eastAsia="Calibri" w:hAnsi="Calibri Light" w:cs="Arial"/>
            <w:sz w:val="22"/>
            <w:szCs w:val="22"/>
            <w:lang w:eastAsia="en-US"/>
          </w:rPr>
          <w:t>alifikačních prací, které může vést jedna osoba</w:t>
        </w:r>
      </w:ins>
      <w:ins w:id="242" w:author="*" w:date="2018-05-17T09:00:00Z">
        <w:r w:rsidR="00736FE8">
          <w:rPr>
            <w:rFonts w:ascii="Calibri Light" w:eastAsia="Calibri" w:hAnsi="Calibri Light" w:cs="Arial"/>
            <w:sz w:val="22"/>
            <w:szCs w:val="22"/>
            <w:lang w:eastAsia="en-US"/>
          </w:rPr>
          <w:t>,</w:t>
        </w:r>
      </w:ins>
      <w:ins w:id="243" w:author="*" w:date="2018-05-17T08:58:00Z">
        <w:r w:rsidR="00736FE8">
          <w:rPr>
            <w:rFonts w:ascii="Calibri Light" w:eastAsia="Calibri" w:hAnsi="Calibri Light" w:cs="Arial"/>
            <w:sz w:val="22"/>
            <w:szCs w:val="22"/>
            <w:lang w:eastAsia="en-US"/>
          </w:rPr>
          <w:t xml:space="preserve"> </w:t>
        </w:r>
      </w:ins>
      <w:ins w:id="244" w:author="*" w:date="2018-05-17T08:59:00Z">
        <w:r w:rsidR="00736FE8" w:rsidRPr="00736FE8">
          <w:rPr>
            <w:rFonts w:ascii="Calibri Light" w:eastAsia="Calibri" w:hAnsi="Calibri Light" w:cs="Arial"/>
            <w:sz w:val="22"/>
            <w:szCs w:val="22"/>
            <w:lang w:eastAsia="en-US"/>
          </w:rPr>
          <w:t>Rozhodnutí děkanky RD/02/2018</w:t>
        </w:r>
      </w:ins>
      <w:ins w:id="245" w:author="*" w:date="2018-05-17T09:01:00Z">
        <w:r w:rsidR="00736FE8">
          <w:rPr>
            <w:rFonts w:ascii="Calibri Light" w:eastAsia="Calibri" w:hAnsi="Calibri Light" w:cs="Arial"/>
            <w:sz w:val="22"/>
            <w:szCs w:val="22"/>
            <w:lang w:eastAsia="en-US"/>
          </w:rPr>
          <w:t>.</w:t>
        </w:r>
      </w:ins>
      <w:ins w:id="246" w:author="*" w:date="2018-05-17T09:03:00Z">
        <w:r w:rsidR="00736FE8">
          <w:rPr>
            <w:rStyle w:val="Znakapoznpodarou"/>
            <w:rFonts w:ascii="Calibri Light" w:eastAsia="Calibri" w:hAnsi="Calibri Light" w:cs="Arial"/>
            <w:sz w:val="22"/>
            <w:szCs w:val="22"/>
            <w:lang w:eastAsia="en-US"/>
          </w:rPr>
          <w:footnoteReference w:id="7"/>
        </w:r>
      </w:ins>
      <w:ins w:id="248" w:author="*" w:date="2018-05-17T09:04:00Z">
        <w:r w:rsidR="00736FE8">
          <w:rPr>
            <w:rFonts w:ascii="Calibri Light" w:eastAsia="Calibri" w:hAnsi="Calibri Light" w:cs="Arial"/>
            <w:sz w:val="22"/>
            <w:szCs w:val="22"/>
            <w:lang w:eastAsia="en-US"/>
          </w:rPr>
          <w:t xml:space="preserve"> Jeden vedeoucí může vést v jednom akademickém roce maximálně 15 bakalářských prací. Bakalášké práce může vést osoba s</w:t>
        </w:r>
      </w:ins>
      <w:ins w:id="249" w:author="*" w:date="2018-05-17T09:06:00Z">
        <w:r w:rsidR="00736FE8">
          <w:rPr>
            <w:rFonts w:ascii="Calibri Light" w:eastAsia="Calibri" w:hAnsi="Calibri Light" w:cs="Arial"/>
            <w:sz w:val="22"/>
            <w:szCs w:val="22"/>
            <w:lang w:eastAsia="en-US"/>
          </w:rPr>
          <w:t> </w:t>
        </w:r>
      </w:ins>
      <w:ins w:id="250" w:author="*" w:date="2018-05-17T09:04:00Z">
        <w:r w:rsidR="00736FE8">
          <w:rPr>
            <w:rFonts w:ascii="Calibri Light" w:eastAsia="Calibri" w:hAnsi="Calibri Light" w:cs="Arial"/>
            <w:sz w:val="22"/>
            <w:szCs w:val="22"/>
            <w:lang w:eastAsia="en-US"/>
          </w:rPr>
          <w:t xml:space="preserve">titulem </w:t>
        </w:r>
      </w:ins>
      <w:ins w:id="251" w:author="*" w:date="2018-05-17T09:06:00Z">
        <w:r w:rsidR="00736FE8">
          <w:rPr>
            <w:rFonts w:ascii="Calibri Light" w:eastAsia="Calibri" w:hAnsi="Calibri Light" w:cs="Arial"/>
            <w:sz w:val="22"/>
            <w:szCs w:val="22"/>
            <w:lang w:eastAsia="en-US"/>
          </w:rPr>
          <w:t xml:space="preserve">Mgr. a vyšším. Bakalářské práce vedou zpravidla akademičtí pracovníci FHS UTB ve Zlíně. Externího vedoucího bakalářské práce schvaluje ředitel </w:t>
        </w:r>
      </w:ins>
      <w:ins w:id="252" w:author="*" w:date="2018-05-17T09:08:00Z">
        <w:r w:rsidR="00736FE8">
          <w:rPr>
            <w:rFonts w:ascii="Calibri Light" w:eastAsia="Calibri" w:hAnsi="Calibri Light" w:cs="Arial"/>
            <w:sz w:val="22"/>
            <w:szCs w:val="22"/>
            <w:lang w:eastAsia="en-US"/>
          </w:rPr>
          <w:t xml:space="preserve">Ústavu pedagogických věd (ústav, který odpovídá za realizaci stud. programu) na základě písemné žádosti </w:t>
        </w:r>
        <w:r w:rsidR="00336EB9">
          <w:rPr>
            <w:rFonts w:ascii="Calibri Light" w:eastAsia="Calibri" w:hAnsi="Calibri Light" w:cs="Arial"/>
            <w:sz w:val="22"/>
            <w:szCs w:val="22"/>
            <w:lang w:eastAsia="en-US"/>
          </w:rPr>
          <w:t>studenta, ve které uvede jméno,</w:t>
        </w:r>
        <w:r w:rsidR="00736FE8">
          <w:rPr>
            <w:rFonts w:ascii="Calibri Light" w:eastAsia="Calibri" w:hAnsi="Calibri Light" w:cs="Arial"/>
            <w:sz w:val="22"/>
            <w:szCs w:val="22"/>
            <w:lang w:eastAsia="en-US"/>
          </w:rPr>
          <w:t xml:space="preserve"> tituly externího vedoucího a jeho krátké profesní C</w:t>
        </w:r>
      </w:ins>
      <w:ins w:id="253" w:author="*" w:date="2018-05-17T09:09:00Z">
        <w:r w:rsidR="00736FE8">
          <w:rPr>
            <w:rFonts w:ascii="Calibri Light" w:eastAsia="Calibri" w:hAnsi="Calibri Light" w:cs="Arial"/>
            <w:sz w:val="22"/>
            <w:szCs w:val="22"/>
            <w:lang w:eastAsia="en-US"/>
          </w:rPr>
          <w:t>V.</w:t>
        </w:r>
      </w:ins>
    </w:p>
    <w:p w:rsidR="00360B5F" w:rsidRPr="00402557" w:rsidDel="00736FE8" w:rsidRDefault="00360B5F" w:rsidP="00360B5F">
      <w:pPr>
        <w:tabs>
          <w:tab w:val="left" w:pos="2835"/>
        </w:tabs>
        <w:spacing w:before="120" w:after="120" w:line="259" w:lineRule="auto"/>
        <w:jc w:val="both"/>
        <w:rPr>
          <w:del w:id="254" w:author="*" w:date="2018-05-17T09:00:00Z"/>
          <w:rFonts w:ascii="Calibri Light" w:eastAsia="Calibri" w:hAnsi="Calibri Light" w:cs="Arial"/>
          <w:color w:val="E36C0A"/>
          <w:sz w:val="22"/>
          <w:szCs w:val="22"/>
          <w:lang w:eastAsia="en-US"/>
        </w:rPr>
      </w:pPr>
      <w:del w:id="255" w:author="*" w:date="2018-05-17T09:00:00Z">
        <w:r w:rsidRPr="00402557" w:rsidDel="00736FE8">
          <w:rPr>
            <w:rFonts w:ascii="Calibri Light" w:eastAsia="Calibri" w:hAnsi="Calibri Light" w:cs="Arial"/>
            <w:color w:val="E36C0A"/>
            <w:sz w:val="22"/>
            <w:szCs w:val="22"/>
            <w:lang w:eastAsia="en-US"/>
          </w:rPr>
          <w:delText>Na úrovni jednotlivých součástí UTB je pak upravuje….. (součást doplní svou vnitřní  normu, včetně odkazu na článek a popíše standardy na vedení kvalifikačních prací).</w:delText>
        </w:r>
      </w:del>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Procesy zpětné vazby při hodnocení kvality </w:t>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1.7</w:t>
      </w:r>
    </w:p>
    <w:p w:rsidR="00360B5F" w:rsidRDefault="00360B5F" w:rsidP="00360B5F">
      <w:pPr>
        <w:tabs>
          <w:tab w:val="left" w:pos="2835"/>
        </w:tabs>
        <w:spacing w:before="120" w:after="120" w:line="259" w:lineRule="auto"/>
        <w:jc w:val="both"/>
        <w:rPr>
          <w:ins w:id="256" w:author="Marek Libor" w:date="2018-05-31T02:48:00Z"/>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D40AB8" w:rsidRPr="00402557" w:rsidRDefault="00D40AB8" w:rsidP="00360B5F">
      <w:pPr>
        <w:tabs>
          <w:tab w:val="left" w:pos="2835"/>
        </w:tabs>
        <w:spacing w:before="120" w:after="120" w:line="259" w:lineRule="auto"/>
        <w:jc w:val="both"/>
        <w:rPr>
          <w:rFonts w:ascii="Calibri Light" w:eastAsia="Calibri" w:hAnsi="Calibri Light" w:cs="Arial"/>
          <w:sz w:val="22"/>
          <w:szCs w:val="22"/>
          <w:lang w:eastAsia="en-US"/>
        </w:rPr>
      </w:pPr>
      <w:ins w:id="257" w:author="Marek Libor" w:date="2018-05-31T02:48:00Z">
        <w:r w:rsidRPr="00CC1124">
          <w:rPr>
            <w:rFonts w:ascii="Calibri Light" w:hAnsi="Calibri Light"/>
            <w:sz w:val="22"/>
            <w:szCs w:val="22"/>
          </w:rPr>
          <w:t>Fakulta humanitních studií realizuje hodnocení studijních oborů z pohledu absolventa, kolegy z jiné univerzity a zaměstnavatele absolventů. Reflexe těchto hodnocení se promítá do realizace výuky studijních programů. Pravidelně na konci každého semestru probíhá hodnocení kvality výuky (předmětů, ale i obecně průběhu semestru) v informačním systému STAG. Studenti mají možnost vyjádřit svůj pohled na výuku prostřednictvím bodové škály a komentářů. Výsledky hodnocení se zabývají příslušní ředitelé ústavů, ale i děkanka a proděkan.</w:t>
        </w:r>
      </w:ins>
    </w:p>
    <w:p w:rsidR="00360B5F" w:rsidRPr="00402557" w:rsidDel="00D40AB8" w:rsidRDefault="00360B5F" w:rsidP="00360B5F">
      <w:pPr>
        <w:numPr>
          <w:ilvl w:val="0"/>
          <w:numId w:val="10"/>
        </w:numPr>
        <w:tabs>
          <w:tab w:val="left" w:pos="2835"/>
        </w:tabs>
        <w:spacing w:before="120" w:after="120" w:line="259" w:lineRule="auto"/>
        <w:contextualSpacing/>
        <w:jc w:val="both"/>
        <w:rPr>
          <w:del w:id="258" w:author="Marek Libor" w:date="2018-05-31T02:48:00Z"/>
          <w:rFonts w:ascii="Calibri Light" w:eastAsia="Calibri" w:hAnsi="Calibri Light" w:cs="Arial"/>
          <w:color w:val="E36C0A"/>
          <w:sz w:val="22"/>
          <w:szCs w:val="22"/>
          <w:lang w:eastAsia="en-US"/>
        </w:rPr>
      </w:pPr>
      <w:del w:id="259" w:author="Marek Libor" w:date="2018-05-31T02:48:00Z">
        <w:r w:rsidRPr="00402557" w:rsidDel="00D40AB8">
          <w:rPr>
            <w:rFonts w:ascii="Calibri Light" w:eastAsia="Calibri" w:hAnsi="Calibri Light" w:cs="Arial"/>
            <w:color w:val="E36C0A"/>
            <w:sz w:val="22"/>
            <w:szCs w:val="22"/>
            <w:lang w:eastAsia="en-US"/>
          </w:rPr>
          <w:lastRenderedPageBreak/>
          <w:delText>Viz Zpráva o vnitřním hodnocení</w:delText>
        </w:r>
        <w:r w:rsidRPr="00402557" w:rsidDel="00D40AB8">
          <w:rPr>
            <w:rFonts w:ascii="Calibri Light" w:eastAsia="Calibri" w:hAnsi="Calibri Light" w:cs="Arial"/>
            <w:color w:val="E36C0A"/>
            <w:sz w:val="22"/>
            <w:szCs w:val="22"/>
            <w:vertAlign w:val="superscript"/>
            <w:lang w:eastAsia="en-US"/>
          </w:rPr>
          <w:footnoteReference w:id="8"/>
        </w:r>
      </w:del>
    </w:p>
    <w:p w:rsidR="00360B5F" w:rsidRPr="00402557" w:rsidRDefault="00360B5F" w:rsidP="00360B5F">
      <w:pPr>
        <w:numPr>
          <w:ilvl w:val="0"/>
          <w:numId w:val="10"/>
        </w:numPr>
        <w:tabs>
          <w:tab w:val="left" w:pos="2835"/>
        </w:tabs>
        <w:spacing w:before="120" w:after="120" w:line="259" w:lineRule="auto"/>
        <w:contextualSpacing/>
        <w:jc w:val="both"/>
        <w:rPr>
          <w:rFonts w:ascii="Calibri Light" w:eastAsia="Calibri" w:hAnsi="Calibri Light" w:cs="Arial"/>
          <w:color w:val="E36C0A"/>
          <w:sz w:val="22"/>
          <w:szCs w:val="22"/>
          <w:lang w:eastAsia="en-US"/>
        </w:rPr>
      </w:pPr>
      <w:del w:id="262" w:author="Marek Libor" w:date="2018-05-31T02:48:00Z">
        <w:r w:rsidRPr="00402557" w:rsidDel="00D40AB8">
          <w:rPr>
            <w:rFonts w:ascii="Calibri Light" w:eastAsia="Calibri" w:hAnsi="Calibri Light" w:cs="Arial"/>
            <w:color w:val="E36C0A"/>
            <w:sz w:val="22"/>
            <w:szCs w:val="22"/>
            <w:lang w:eastAsia="en-US"/>
          </w:rPr>
          <w:delText xml:space="preserve">Dospecifikovat pak podle potřeb fakulty </w:delText>
        </w:r>
      </w:del>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Sledování úspěšnosti uchazečů o studium, studentů a uplatnitelnosti absolventů </w:t>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1.8</w:t>
      </w:r>
    </w:p>
    <w:p w:rsidR="00D40AB8" w:rsidRPr="00CC1124" w:rsidRDefault="00D40AB8" w:rsidP="00D40AB8">
      <w:pPr>
        <w:tabs>
          <w:tab w:val="left" w:pos="2835"/>
        </w:tabs>
        <w:spacing w:before="120" w:after="120" w:line="259" w:lineRule="auto"/>
        <w:jc w:val="both"/>
        <w:rPr>
          <w:ins w:id="263" w:author="Marek Libor" w:date="2018-05-31T02:48:00Z"/>
          <w:rFonts w:ascii="Calibri Light" w:eastAsia="Calibri" w:hAnsi="Calibri Light" w:cs="Arial"/>
          <w:color w:val="000000" w:themeColor="text1"/>
          <w:sz w:val="22"/>
          <w:szCs w:val="22"/>
          <w:lang w:eastAsia="en-US"/>
        </w:rPr>
      </w:pPr>
      <w:ins w:id="264" w:author="Marek Libor" w:date="2018-05-31T02:48:00Z">
        <w:r w:rsidRPr="00CC1124">
          <w:rPr>
            <w:rFonts w:ascii="Calibri Light" w:eastAsia="Calibri" w:hAnsi="Calibri Light" w:cs="Arial"/>
            <w:color w:val="000000" w:themeColor="text1"/>
            <w:sz w:val="22"/>
            <w:szCs w:val="22"/>
            <w:lang w:eastAsia="en-US"/>
          </w:rPr>
          <w:t>UTB ve Zlíně má stanoveny ukazatele, jejichž prostřednictvím sleduje míru úspěšnosti v přijímacím řízení, studijní neúspěšnost ve studijním programu, míru řádného ukončení studia studijního programu a uplatnitelnost absolventů.</w:t>
        </w:r>
      </w:ins>
    </w:p>
    <w:p w:rsidR="00D40AB8" w:rsidRPr="00CC1124" w:rsidRDefault="00D40AB8" w:rsidP="00D40AB8">
      <w:pPr>
        <w:tabs>
          <w:tab w:val="left" w:pos="2835"/>
        </w:tabs>
        <w:spacing w:before="120" w:after="120" w:line="259" w:lineRule="auto"/>
        <w:jc w:val="both"/>
        <w:rPr>
          <w:ins w:id="265" w:author="Marek Libor" w:date="2018-05-31T02:48:00Z"/>
          <w:rFonts w:ascii="Calibri Light" w:eastAsia="Calibri" w:hAnsi="Calibri Light" w:cs="Arial"/>
          <w:color w:val="000000" w:themeColor="text1"/>
          <w:sz w:val="22"/>
          <w:szCs w:val="22"/>
          <w:lang w:eastAsia="en-US"/>
        </w:rPr>
      </w:pPr>
      <w:ins w:id="266" w:author="Marek Libor" w:date="2018-05-31T02:48:00Z">
        <w:r w:rsidRPr="00CC1124">
          <w:rPr>
            <w:rFonts w:ascii="Calibri Light" w:eastAsia="Calibri" w:hAnsi="Calibri Light" w:cs="Arial"/>
            <w:color w:val="000000" w:themeColor="text1"/>
            <w:sz w:val="22"/>
            <w:szCs w:val="22"/>
            <w:lang w:eastAsia="en-US"/>
          </w:rPr>
          <w:t>Fakulta humanitních studií sleduje a analyzuje úspěšnost uchazečů o studium, snaží se také o průzkum názorů uchazečů. Studijní (ne)úspěšnost v jednotlivých oborech/předmětech je každoročně vyhodnocována, přičemž garanti studijních oborů navrhují řešení v případě vysoké studijní neúspěšnosti v konkrétním předmětu. Fakulta se dlouhodobě snaží o udržování kontaktů s absolventy, sleduje jejich uplatnění a využívá zpětné vazby pro zkvalitnění studijních programů.</w:t>
        </w:r>
      </w:ins>
    </w:p>
    <w:p w:rsidR="00360B5F" w:rsidRPr="00402557" w:rsidDel="00D40AB8" w:rsidRDefault="00360B5F" w:rsidP="00360B5F">
      <w:pPr>
        <w:tabs>
          <w:tab w:val="left" w:pos="2835"/>
        </w:tabs>
        <w:spacing w:before="120" w:after="120" w:line="259" w:lineRule="auto"/>
        <w:jc w:val="both"/>
        <w:rPr>
          <w:del w:id="267" w:author="Marek Libor" w:date="2018-05-31T02:48:00Z"/>
          <w:rFonts w:ascii="Calibri Light" w:eastAsia="Calibri" w:hAnsi="Calibri Light" w:cs="Arial"/>
          <w:color w:val="E36C0A"/>
          <w:sz w:val="22"/>
          <w:szCs w:val="22"/>
          <w:lang w:eastAsia="en-US"/>
        </w:rPr>
      </w:pPr>
      <w:bookmarkStart w:id="268" w:name="_GoBack"/>
      <w:bookmarkEnd w:id="268"/>
      <w:del w:id="269" w:author="Marek Libor" w:date="2018-05-31T02:48:00Z">
        <w:r w:rsidRPr="00402557" w:rsidDel="00D40AB8">
          <w:rPr>
            <w:rFonts w:ascii="Calibri Light" w:eastAsia="Calibri" w:hAnsi="Calibri Light" w:cs="Arial"/>
            <w:color w:val="E36C0A"/>
            <w:sz w:val="22"/>
            <w:szCs w:val="22"/>
            <w:lang w:eastAsia="en-US"/>
          </w:rPr>
          <w:delText>UTB ve Zlíně má   stanoveny ukazatele, jejichž prostřednictvím sleduje míru úspěšnosti v přijímacím řízení, studijní neúspěšnost ve studijním programu, míru řádného ukončení studia studijního programu a uplatnitelnost absolventů.</w:delText>
        </w:r>
      </w:del>
    </w:p>
    <w:p w:rsidR="00360B5F" w:rsidRPr="00402557" w:rsidDel="00D40AB8" w:rsidRDefault="00360B5F" w:rsidP="00360B5F">
      <w:pPr>
        <w:numPr>
          <w:ilvl w:val="0"/>
          <w:numId w:val="10"/>
        </w:numPr>
        <w:tabs>
          <w:tab w:val="left" w:pos="2835"/>
        </w:tabs>
        <w:spacing w:before="120" w:after="120" w:line="259" w:lineRule="auto"/>
        <w:contextualSpacing/>
        <w:jc w:val="both"/>
        <w:rPr>
          <w:del w:id="270" w:author="Marek Libor" w:date="2018-05-31T02:48:00Z"/>
          <w:rFonts w:ascii="Calibri Light" w:eastAsia="Calibri" w:hAnsi="Calibri Light" w:cs="Arial"/>
          <w:color w:val="E36C0A"/>
          <w:sz w:val="22"/>
          <w:szCs w:val="22"/>
          <w:lang w:eastAsia="en-US"/>
        </w:rPr>
      </w:pPr>
      <w:del w:id="271" w:author="Marek Libor" w:date="2018-05-31T02:48:00Z">
        <w:r w:rsidRPr="00402557" w:rsidDel="00D40AB8">
          <w:rPr>
            <w:rFonts w:ascii="Calibri Light" w:eastAsia="Calibri" w:hAnsi="Calibri Light" w:cs="Arial"/>
            <w:color w:val="E36C0A"/>
            <w:sz w:val="22"/>
            <w:szCs w:val="22"/>
            <w:lang w:eastAsia="en-US"/>
          </w:rPr>
          <w:delText>Viz Zpráva o vnitřním hodnocení</w:delText>
        </w:r>
        <w:r w:rsidRPr="00402557" w:rsidDel="00D40AB8">
          <w:rPr>
            <w:rFonts w:ascii="Calibri Light" w:eastAsia="Calibri" w:hAnsi="Calibri Light" w:cs="Arial"/>
            <w:color w:val="E36C0A"/>
            <w:sz w:val="22"/>
            <w:szCs w:val="22"/>
            <w:vertAlign w:val="superscript"/>
            <w:lang w:eastAsia="en-US"/>
          </w:rPr>
          <w:footnoteReference w:id="9"/>
        </w:r>
      </w:del>
    </w:p>
    <w:p w:rsidR="00360B5F" w:rsidRPr="00402557" w:rsidRDefault="00360B5F" w:rsidP="00360B5F">
      <w:pPr>
        <w:numPr>
          <w:ilvl w:val="0"/>
          <w:numId w:val="10"/>
        </w:numPr>
        <w:tabs>
          <w:tab w:val="left" w:pos="2835"/>
        </w:tabs>
        <w:spacing w:before="120" w:after="120" w:line="259" w:lineRule="auto"/>
        <w:contextualSpacing/>
        <w:jc w:val="both"/>
        <w:rPr>
          <w:rFonts w:ascii="Calibri Light" w:eastAsia="Calibri" w:hAnsi="Calibri Light" w:cs="Arial"/>
          <w:color w:val="E36C0A"/>
          <w:sz w:val="22"/>
          <w:szCs w:val="22"/>
          <w:lang w:eastAsia="en-US"/>
        </w:rPr>
      </w:pPr>
      <w:del w:id="274" w:author="Marek Libor" w:date="2018-05-31T02:48:00Z">
        <w:r w:rsidRPr="00402557" w:rsidDel="00D40AB8">
          <w:rPr>
            <w:rFonts w:ascii="Calibri Light" w:eastAsia="Calibri" w:hAnsi="Calibri Light" w:cs="Arial"/>
            <w:color w:val="E36C0A"/>
            <w:sz w:val="22"/>
            <w:szCs w:val="22"/>
            <w:lang w:eastAsia="en-US"/>
          </w:rPr>
          <w:delText xml:space="preserve">Dospecifikovat pak podle potřeb fakulty </w:delText>
        </w:r>
      </w:del>
    </w:p>
    <w:p w:rsidR="00360B5F" w:rsidRPr="00402557" w:rsidRDefault="00360B5F" w:rsidP="00360B5F">
      <w:pPr>
        <w:rPr>
          <w:rFonts w:ascii="Calibri Light" w:eastAsia="Calibri" w:hAnsi="Calibri Light" w:cs="Arial"/>
          <w:sz w:val="22"/>
          <w:szCs w:val="22"/>
          <w:lang w:eastAsia="en-US"/>
        </w:rPr>
      </w:pPr>
    </w:p>
    <w:p w:rsidR="00360B5F" w:rsidRPr="00402557" w:rsidRDefault="00360B5F" w:rsidP="00360B5F">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b/>
          <w:bCs/>
          <w:sz w:val="26"/>
          <w:szCs w:val="26"/>
          <w:lang w:eastAsia="en-US"/>
        </w:rPr>
        <w:t>Vzdělávací a tvůrčí činnost</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Mezinárodní rozměr a aplikace soudobého stavu poznání </w:t>
      </w:r>
    </w:p>
    <w:p w:rsidR="00360B5F" w:rsidRPr="00402557" w:rsidRDefault="00360B5F" w:rsidP="00360B5F">
      <w:pPr>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1.9</w:t>
      </w:r>
    </w:p>
    <w:p w:rsidR="00360B5F" w:rsidRPr="00402557" w:rsidRDefault="00360B5F" w:rsidP="00360B5F">
      <w:pPr>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360B5F" w:rsidRPr="00402557" w:rsidRDefault="00360B5F" w:rsidP="00360B5F">
      <w:pPr>
        <w:spacing w:before="120" w:after="120" w:line="276" w:lineRule="auto"/>
        <w:jc w:val="both"/>
        <w:rPr>
          <w:rFonts w:ascii="Calibri Light" w:eastAsia="Calibri" w:hAnsi="Calibri Light" w:cs="FrutigerCE-Light"/>
          <w:sz w:val="22"/>
          <w:szCs w:val="22"/>
        </w:rPr>
      </w:pPr>
      <w:r w:rsidRPr="00402557">
        <w:rPr>
          <w:rFonts w:ascii="Calibri Light" w:eastAsia="Calibri" w:hAnsi="Calibri Light" w:cs="FrutigerCE-Light"/>
          <w:sz w:val="22"/>
          <w:szCs w:val="22"/>
        </w:rPr>
        <w:t>UTB ve Zlíně podporuje rozvoj mobilitních příležitostí pro studenty UTB ve Zlíně se zájmem o výjezd</w:t>
      </w:r>
      <w:r w:rsidRPr="00402557">
        <w:rPr>
          <w:rFonts w:ascii="Calibri Light" w:eastAsia="Calibri" w:hAnsi="Calibri Light" w:cs="Arial"/>
          <w:sz w:val="22"/>
          <w:szCs w:val="22"/>
          <w:lang w:eastAsia="en-US"/>
        </w:rPr>
        <w:t xml:space="preserve"> </w:t>
      </w:r>
      <w:r w:rsidRPr="00402557">
        <w:rPr>
          <w:rFonts w:ascii="Calibri Light" w:eastAsia="Calibri" w:hAnsi="Calibri Light" w:cs="FrutigerCE-Light"/>
          <w:sz w:val="22"/>
          <w:szCs w:val="22"/>
        </w:rPr>
        <w:t>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402557">
        <w:rPr>
          <w:rFonts w:ascii="Calibri Light" w:eastAsia="Calibri" w:hAnsi="Calibri Light" w:cs="FrutigerCE-Light"/>
          <w:sz w:val="22"/>
          <w:szCs w:val="22"/>
          <w:vertAlign w:val="superscript"/>
        </w:rPr>
        <w:footnoteReference w:id="10"/>
      </w:r>
      <w:r w:rsidRPr="00402557">
        <w:rPr>
          <w:rFonts w:ascii="Calibri Light" w:eastAsia="Calibri" w:hAnsi="Calibri Light" w:cs="FrutigerCE-Light"/>
          <w:sz w:val="22"/>
          <w:szCs w:val="22"/>
        </w:rPr>
        <w:t xml:space="preserve"> </w:t>
      </w:r>
    </w:p>
    <w:p w:rsidR="00360B5F" w:rsidRPr="00402557" w:rsidRDefault="00360B5F" w:rsidP="00360B5F">
      <w:pPr>
        <w:spacing w:before="120" w:after="120" w:line="276" w:lineRule="auto"/>
        <w:jc w:val="both"/>
        <w:rPr>
          <w:rFonts w:ascii="Calibri Light" w:eastAsia="Calibri" w:hAnsi="Calibri Light" w:cs="FrutigerCE-Light"/>
          <w:sz w:val="22"/>
          <w:szCs w:val="22"/>
        </w:rPr>
      </w:pPr>
      <w:r w:rsidRPr="00402557">
        <w:rPr>
          <w:rFonts w:ascii="Calibri Light" w:eastAsia="Calibri" w:hAnsi="Calibri Light" w:cs="FrutigerCE-Light"/>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360B5F" w:rsidRPr="00402557" w:rsidRDefault="00360B5F" w:rsidP="00360B5F">
      <w:pPr>
        <w:autoSpaceDE w:val="0"/>
        <w:autoSpaceDN w:val="0"/>
        <w:adjustRightInd w:val="0"/>
        <w:spacing w:line="276" w:lineRule="auto"/>
        <w:jc w:val="both"/>
        <w:rPr>
          <w:rFonts w:ascii="Calibri Light" w:eastAsia="Calibri" w:hAnsi="Calibri Light" w:cs="Arial"/>
          <w:sz w:val="22"/>
          <w:szCs w:val="22"/>
          <w:lang w:eastAsia="en-US"/>
        </w:rPr>
      </w:pPr>
      <w:r w:rsidRPr="00402557">
        <w:rPr>
          <w:rFonts w:ascii="Calibri Light" w:eastAsia="Calibri" w:hAnsi="Calibri Light" w:cs="FrutigerCE-Light"/>
          <w:sz w:val="22"/>
          <w:szCs w:val="22"/>
        </w:rPr>
        <w:t xml:space="preserve">UTB ve Zlíně má rovněž transparentní a jasný proces administrace mobilit. Univerzita přitom pečlivě vybírá partnerské instituce na základě kurikul zahraničních studijních programů. Uznávání studia nebo </w:t>
      </w:r>
      <w:r w:rsidRPr="00402557">
        <w:rPr>
          <w:rFonts w:ascii="Calibri Light" w:eastAsia="Calibri" w:hAnsi="Calibri Light" w:cs="FrutigerCE-Light"/>
          <w:sz w:val="22"/>
          <w:szCs w:val="22"/>
        </w:rPr>
        <w:lastRenderedPageBreak/>
        <w:t>praxe absolvované na zahraniční instituci probíhá v souladu se směrnicí rektora č. 16/2017 Mobility studentů UTB do zahraničí a zahraničních studentů na UTB.</w:t>
      </w:r>
      <w:r w:rsidRPr="00402557">
        <w:rPr>
          <w:rFonts w:ascii="Calibri Light" w:eastAsia="Calibri" w:hAnsi="Calibri Light" w:cs="FrutigerCE-Light"/>
          <w:sz w:val="22"/>
          <w:szCs w:val="22"/>
          <w:vertAlign w:val="superscript"/>
        </w:rPr>
        <w:footnoteReference w:id="11"/>
      </w:r>
    </w:p>
    <w:p w:rsidR="00360B5F" w:rsidRDefault="00360B5F" w:rsidP="00360B5F">
      <w:pPr>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V daném studijním pro</w:t>
      </w:r>
      <w:r>
        <w:rPr>
          <w:rFonts w:ascii="Calibri Light" w:eastAsia="Calibri" w:hAnsi="Calibri Light" w:cs="Arial"/>
          <w:sz w:val="22"/>
          <w:szCs w:val="22"/>
          <w:lang w:eastAsia="en-US"/>
        </w:rPr>
        <w:t xml:space="preserve">gramu se např. jedná o mobility na </w:t>
      </w:r>
      <w:r w:rsidRPr="00402557">
        <w:rPr>
          <w:rFonts w:ascii="Calibri Light" w:eastAsia="Calibri" w:hAnsi="Calibri Light" w:cs="Arial"/>
          <w:sz w:val="22"/>
          <w:szCs w:val="22"/>
          <w:lang w:eastAsia="en-US"/>
        </w:rPr>
        <w:t>University College of Northern Denmark (Dánsko), University of Tampere (Finsko), Uniwersytet Jagiellonski, Krakow (Polsko), Universidade do Porto (Portugalsko), University of Ljubljana (Slovinsko), Universidad Rey Juan Carlos, Madrid (Španělsko)</w:t>
      </w:r>
      <w:r w:rsidRPr="00402557">
        <w:rPr>
          <w:rFonts w:ascii="Calibri Light" w:eastAsia="Calibri" w:hAnsi="Calibri Light" w:cs="Arial"/>
          <w:color w:val="E36C0A"/>
          <w:sz w:val="22"/>
          <w:szCs w:val="22"/>
          <w:lang w:eastAsia="en-US"/>
        </w:rPr>
        <w:t xml:space="preserve"> </w:t>
      </w:r>
      <w:r w:rsidRPr="00402557">
        <w:rPr>
          <w:rFonts w:ascii="Calibri Light" w:eastAsia="Calibri" w:hAnsi="Calibri Light" w:cs="Arial"/>
          <w:sz w:val="22"/>
          <w:szCs w:val="22"/>
          <w:lang w:eastAsia="en-US"/>
        </w:rPr>
        <w:t>Dále jsou na UTB ve Zlíně standardně nabízeny studijní předměty vyučované v cizích jazycích a realizované studijní programy uskutečňované v cizích jazycích. V případě daného studijního programu se např. jedná</w:t>
      </w:r>
      <w:r>
        <w:rPr>
          <w:rFonts w:ascii="Calibri Light" w:eastAsia="Calibri" w:hAnsi="Calibri Light" w:cs="Arial"/>
          <w:sz w:val="22"/>
          <w:szCs w:val="22"/>
          <w:lang w:eastAsia="en-US"/>
        </w:rPr>
        <w:t xml:space="preserve"> o předměty</w:t>
      </w:r>
      <w:r>
        <w:rPr>
          <w:rFonts w:ascii="Calibri Light" w:eastAsia="Calibri" w:hAnsi="Calibri Light" w:cs="Arial"/>
          <w:color w:val="E36C0A"/>
          <w:sz w:val="22"/>
          <w:szCs w:val="22"/>
          <w:lang w:eastAsia="en-US"/>
        </w:rPr>
        <w:t xml:space="preserve"> </w:t>
      </w:r>
      <w:r w:rsidRPr="00A82273">
        <w:rPr>
          <w:rFonts w:ascii="Calibri Light" w:eastAsia="Calibri" w:hAnsi="Calibri Light" w:cs="Arial"/>
          <w:sz w:val="22"/>
          <w:szCs w:val="22"/>
          <w:lang w:eastAsia="en-US"/>
        </w:rPr>
        <w:t xml:space="preserve">Introduction to Social Work, Innovative approaches to education, Philosophy and Ethics, Methodology, Social Pedagogy, Social Policy, Multicultural Mediation, Multicultural Education </w:t>
      </w:r>
      <w:r w:rsidRPr="00A82273">
        <w:rPr>
          <w:rFonts w:ascii="Calibri Light" w:eastAsia="Calibri" w:hAnsi="Calibri Light" w:cs="Arial"/>
          <w:sz w:val="22"/>
          <w:szCs w:val="22"/>
          <w:lang w:eastAsia="en-US"/>
        </w:rPr>
        <w:tab/>
      </w:r>
    </w:p>
    <w:p w:rsidR="00360B5F" w:rsidRPr="00402557" w:rsidRDefault="00360B5F" w:rsidP="00360B5F">
      <w:pPr>
        <w:spacing w:before="120" w:after="120" w:line="259" w:lineRule="auto"/>
        <w:jc w:val="both"/>
        <w:rPr>
          <w:rFonts w:ascii="Calibri Light" w:eastAsia="Calibri" w:hAnsi="Calibri Light" w:cs="Arial"/>
          <w:sz w:val="22"/>
          <w:szCs w:val="22"/>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Spolupráce s praxí při uskutečňování studijních programů</w:t>
      </w:r>
    </w:p>
    <w:p w:rsidR="00360B5F" w:rsidRPr="00402557" w:rsidRDefault="00360B5F" w:rsidP="00360B5F">
      <w:pPr>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1.10</w:t>
      </w:r>
    </w:p>
    <w:p w:rsidR="00360B5F" w:rsidRPr="00A82273" w:rsidRDefault="00360B5F" w:rsidP="00360B5F">
      <w:pPr>
        <w:spacing w:before="120" w:after="120" w:line="259" w:lineRule="auto"/>
        <w:jc w:val="both"/>
        <w:rPr>
          <w:rFonts w:ascii="Calibri Light" w:eastAsia="Calibri" w:hAnsi="Calibri Light" w:cs="Arial"/>
          <w:sz w:val="22"/>
          <w:szCs w:val="22"/>
          <w:lang w:eastAsia="en-US"/>
        </w:rPr>
      </w:pPr>
      <w:r w:rsidRPr="00A82273">
        <w:rPr>
          <w:rFonts w:ascii="Calibri Light" w:eastAsia="Calibri" w:hAnsi="Calibri Light" w:cs="Arial"/>
          <w:sz w:val="22"/>
          <w:szCs w:val="22"/>
          <w:lang w:eastAsia="en-US"/>
        </w:rPr>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rsidR="00360B5F" w:rsidRPr="00402557" w:rsidRDefault="00360B5F" w:rsidP="00360B5F">
      <w:pPr>
        <w:spacing w:before="120" w:after="120" w:line="259" w:lineRule="auto"/>
        <w:rPr>
          <w:rFonts w:ascii="Calibri Light" w:eastAsia="Calibri" w:hAnsi="Calibri Light" w:cs="Arial"/>
          <w:sz w:val="22"/>
          <w:szCs w:val="22"/>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Spolupráce s praxí při tvorbě studijních programů </w:t>
      </w:r>
    </w:p>
    <w:p w:rsidR="00360B5F" w:rsidRPr="00402557" w:rsidRDefault="00360B5F" w:rsidP="00360B5F">
      <w:pPr>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1.11</w:t>
      </w:r>
    </w:p>
    <w:p w:rsidR="00360B5F" w:rsidRPr="00A82273" w:rsidRDefault="00360B5F" w:rsidP="00360B5F">
      <w:pPr>
        <w:spacing w:before="120" w:after="120" w:line="259" w:lineRule="auto"/>
        <w:jc w:val="both"/>
        <w:rPr>
          <w:rFonts w:ascii="Calibri Light" w:eastAsia="Calibri" w:hAnsi="Calibri Light" w:cs="Arial"/>
          <w:sz w:val="22"/>
          <w:szCs w:val="22"/>
          <w:lang w:eastAsia="en-US"/>
        </w:rPr>
      </w:pPr>
      <w:r w:rsidRPr="00A82273">
        <w:rPr>
          <w:rFonts w:ascii="Calibri Light" w:eastAsia="Calibri" w:hAnsi="Calibri Light" w:cs="Arial"/>
          <w:sz w:val="22"/>
          <w:szCs w:val="22"/>
          <w:lang w:eastAsia="en-US"/>
        </w:rPr>
        <w:t>UTB ve Zlíně komunikuje s profesními komorami, oborovými sdruženími, organizacemi zaměstnavatelů nebo dalšími odborníky z praxe a zjišťuje jejich očekávání a požadavky na absolventy studijních programů.</w:t>
      </w:r>
    </w:p>
    <w:p w:rsidR="00360B5F" w:rsidRPr="00402557" w:rsidRDefault="00360B5F" w:rsidP="00360B5F">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b/>
          <w:bCs/>
          <w:sz w:val="26"/>
          <w:szCs w:val="26"/>
          <w:lang w:eastAsia="en-US"/>
        </w:rPr>
        <w:t xml:space="preserve">Podpůrné zdroje a administrativa </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Informační systém </w:t>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1.12</w:t>
      </w:r>
    </w:p>
    <w:p w:rsidR="00360B5F" w:rsidRPr="00402557"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ve Zlíně má vybudován funkční informační systém a komunikační prostředky, které zajišťují přístup k přesným a srozumitelným informacím o studijních programech, pravidlech studia a požadavcích spojených se studiem.</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ve Zlíně má s ohledem na to funkční informační systém studijní agendy IS/STAG, který používá od roku 2003. Tvůrcem IS/STAG je ZČU v Plzni a v současné době systém využívá 11 VVŠ v ČR.</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Informační systém IS/STAG pokrývá funkce od přijímacího řízení až po vydání diplomů, eviduje studenty prezenční a kombinované formy studia, studenty celoživotního vzdělávání a účastníky U3V.</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w:t>
      </w:r>
      <w:r w:rsidRPr="00402557">
        <w:rPr>
          <w:rFonts w:ascii="Calibri Light" w:eastAsia="Calibri" w:hAnsi="Calibri Light" w:cs="Arial"/>
          <w:sz w:val="22"/>
          <w:szCs w:val="22"/>
          <w:lang w:eastAsia="en-US"/>
        </w:rPr>
        <w:lastRenderedPageBreak/>
        <w:t>na sylabus pak studenti získají detailní popisy jednotlivých předmětů včetně cílů (anotace), požadavků na studenta, obsahu předmětu, vyučovacích a hodnotících metod, získaných způsobilostí.</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Všichni studenti mají umožněn dálkový, časově neomezený přístup k informacím studijní agendy IS/STAG prostřednictvím portálového rozhraní.</w:t>
      </w:r>
      <w:r w:rsidRPr="00402557">
        <w:rPr>
          <w:rFonts w:ascii="Calibri Light" w:eastAsia="Calibri" w:hAnsi="Calibri Light" w:cs="Arial"/>
          <w:sz w:val="22"/>
          <w:szCs w:val="22"/>
          <w:vertAlign w:val="superscript"/>
          <w:lang w:eastAsia="en-US"/>
        </w:rPr>
        <w:footnoteReference w:id="12"/>
      </w:r>
      <w:r w:rsidRPr="00402557">
        <w:rPr>
          <w:rFonts w:ascii="Calibri Light" w:eastAsia="Calibri" w:hAnsi="Calibri Light" w:cs="Arial"/>
          <w:sz w:val="22"/>
          <w:szCs w:val="22"/>
          <w:lang w:eastAsia="en-US"/>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360B5F" w:rsidRPr="00402557" w:rsidRDefault="00360B5F" w:rsidP="00360B5F">
      <w:pPr>
        <w:spacing w:after="160" w:line="259" w:lineRule="auto"/>
        <w:jc w:val="both"/>
        <w:rPr>
          <w:rFonts w:ascii="Calibri Light" w:hAnsi="Calibri Light" w:cs="Arial"/>
          <w:sz w:val="22"/>
          <w:szCs w:val="22"/>
          <w:lang w:eastAsia="en-US"/>
        </w:rPr>
      </w:pPr>
      <w:r w:rsidRPr="00402557">
        <w:rPr>
          <w:rFonts w:ascii="Calibri Light" w:eastAsia="Calibri" w:hAnsi="Calibri Light" w:cs="Arial"/>
          <w:sz w:val="22"/>
          <w:szCs w:val="22"/>
          <w:lang w:eastAsia="en-US"/>
        </w:rPr>
        <w:t xml:space="preserve">Prostřednictvím webových stránek UTB ve Zlíně mají studenti a uchazeči o studium přístup k přesným a </w:t>
      </w:r>
      <w:r w:rsidRPr="00402557">
        <w:rPr>
          <w:rFonts w:ascii="Calibri Light" w:hAnsi="Calibri Light" w:cs="Arial"/>
          <w:sz w:val="22"/>
          <w:szCs w:val="22"/>
          <w:lang w:eastAsia="en-US"/>
        </w:rPr>
        <w:t>přesným a srozumitelným informacím o pravidlech studia a požadavcích spojených se studiem, které jsou součástí norem UTB ve Zlíně</w:t>
      </w:r>
      <w:r w:rsidRPr="00402557">
        <w:rPr>
          <w:rFonts w:ascii="Calibri Light" w:hAnsi="Calibri Light" w:cs="Arial"/>
          <w:sz w:val="22"/>
          <w:szCs w:val="22"/>
          <w:vertAlign w:val="superscript"/>
          <w:lang w:eastAsia="en-US"/>
        </w:rPr>
        <w:footnoteReference w:id="13"/>
      </w:r>
      <w:r w:rsidRPr="00402557">
        <w:rPr>
          <w:rFonts w:ascii="Calibri Light" w:hAnsi="Calibri Light" w:cs="Arial"/>
          <w:sz w:val="22"/>
          <w:szCs w:val="22"/>
          <w:lang w:eastAsia="en-US"/>
        </w:rPr>
        <w:t>, případně které jsou součástí norem některé z fakult UTB ve Zlíně.</w:t>
      </w:r>
      <w:r w:rsidRPr="00402557">
        <w:rPr>
          <w:rFonts w:ascii="Calibri Light" w:hAnsi="Calibri Light" w:cs="Arial"/>
          <w:sz w:val="22"/>
          <w:szCs w:val="22"/>
          <w:vertAlign w:val="superscript"/>
          <w:lang w:eastAsia="en-US"/>
        </w:rPr>
        <w:footnoteReference w:id="14"/>
      </w:r>
    </w:p>
    <w:p w:rsidR="00360B5F" w:rsidRPr="00402557" w:rsidRDefault="00360B5F" w:rsidP="00360B5F">
      <w:pPr>
        <w:spacing w:after="160" w:line="259" w:lineRule="auto"/>
        <w:jc w:val="both"/>
        <w:rPr>
          <w:rFonts w:ascii="Calibri Light" w:hAnsi="Calibri Light" w:cs="Arial"/>
          <w:sz w:val="22"/>
          <w:szCs w:val="22"/>
          <w:lang w:eastAsia="en-US"/>
        </w:rPr>
      </w:pPr>
      <w:r w:rsidRPr="00402557">
        <w:rPr>
          <w:rFonts w:ascii="Calibri Light" w:hAnsi="Calibri Light" w:cs="Arial"/>
          <w:sz w:val="22"/>
          <w:szCs w:val="22"/>
          <w:lang w:eastAsia="en-US"/>
        </w:rP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402557">
        <w:rPr>
          <w:rFonts w:ascii="Calibri Light" w:hAnsi="Calibri Light" w:cs="Arial"/>
          <w:sz w:val="22"/>
          <w:szCs w:val="22"/>
          <w:vertAlign w:val="superscript"/>
          <w:lang w:eastAsia="en-US"/>
        </w:rPr>
        <w:footnoteReference w:id="15"/>
      </w:r>
      <w:r w:rsidRPr="00402557">
        <w:rPr>
          <w:rFonts w:ascii="Calibri Light" w:hAnsi="Calibri Light" w:cs="Arial"/>
          <w:sz w:val="22"/>
          <w:szCs w:val="22"/>
          <w:lang w:eastAsia="en-US"/>
        </w:rPr>
        <w:t>, které bylo pro tuto činnost specializovaně zřízeno, tak jeho portálem s nabídkami pracovních příležitostí, stáží a brigád.</w:t>
      </w:r>
      <w:r w:rsidRPr="00402557">
        <w:rPr>
          <w:rFonts w:ascii="Calibri Light" w:hAnsi="Calibri Light" w:cs="Arial"/>
          <w:sz w:val="22"/>
          <w:szCs w:val="22"/>
          <w:vertAlign w:val="superscript"/>
          <w:lang w:eastAsia="en-US"/>
        </w:rPr>
        <w:footnoteReference w:id="16"/>
      </w:r>
      <w:r w:rsidRPr="00402557">
        <w:rPr>
          <w:rFonts w:ascii="Calibri Light" w:hAnsi="Calibri Light" w:cs="Arial"/>
          <w:sz w:val="22"/>
          <w:szCs w:val="22"/>
          <w:lang w:eastAsia="en-US"/>
        </w:rPr>
        <w:t xml:space="preserve"> V rámci Job centra UTB také působí Akademická poradna UTB, která má svůj vlastní informační modul.</w:t>
      </w:r>
      <w:r w:rsidRPr="00402557">
        <w:rPr>
          <w:rFonts w:ascii="Calibri Light" w:hAnsi="Calibri Light" w:cs="Arial"/>
          <w:sz w:val="22"/>
          <w:szCs w:val="22"/>
          <w:vertAlign w:val="superscript"/>
          <w:lang w:eastAsia="en-US"/>
        </w:rPr>
        <w:footnoteReference w:id="17"/>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Knihovny a elektronické zdroje </w:t>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1.13</w:t>
      </w:r>
    </w:p>
    <w:p w:rsidR="00360B5F" w:rsidRPr="00402557" w:rsidRDefault="00360B5F" w:rsidP="00360B5F">
      <w:pPr>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360B5F" w:rsidRPr="00402557" w:rsidRDefault="00360B5F" w:rsidP="00360B5F">
      <w:pPr>
        <w:spacing w:after="160" w:line="259" w:lineRule="auto"/>
        <w:jc w:val="both"/>
        <w:rPr>
          <w:rFonts w:ascii="Calibri Light" w:eastAsia="Calibri" w:hAnsi="Calibri Light" w:cs="Arial"/>
          <w:sz w:val="22"/>
          <w:szCs w:val="22"/>
          <w:lang w:eastAsia="en-US"/>
        </w:rPr>
      </w:pPr>
    </w:p>
    <w:p w:rsidR="00360B5F" w:rsidRPr="00402557" w:rsidRDefault="00360B5F" w:rsidP="00360B5F">
      <w:pPr>
        <w:spacing w:after="160" w:line="259" w:lineRule="auto"/>
        <w:jc w:val="both"/>
        <w:rPr>
          <w:rFonts w:ascii="Calibri Light" w:eastAsia="Calibri" w:hAnsi="Calibri Light" w:cs="Arial"/>
          <w:i/>
          <w:sz w:val="22"/>
          <w:szCs w:val="22"/>
          <w:lang w:eastAsia="en-US"/>
        </w:rPr>
      </w:pPr>
      <w:r w:rsidRPr="00402557">
        <w:rPr>
          <w:rFonts w:ascii="Calibri Light" w:eastAsia="Calibri" w:hAnsi="Calibri Light" w:cs="Arial"/>
          <w:i/>
          <w:sz w:val="22"/>
          <w:szCs w:val="22"/>
          <w:lang w:eastAsia="en-US"/>
        </w:rPr>
        <w:t>Dostupnost knihovního fondu</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lastRenderedPageBreak/>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360B5F" w:rsidRPr="00402557" w:rsidRDefault="00360B5F" w:rsidP="00360B5F">
      <w:pPr>
        <w:spacing w:after="160" w:line="259" w:lineRule="auto"/>
        <w:jc w:val="both"/>
        <w:rPr>
          <w:rFonts w:ascii="Calibri Light" w:eastAsia="Calibri" w:hAnsi="Calibri Light" w:cs="Arial"/>
          <w:sz w:val="22"/>
          <w:szCs w:val="22"/>
          <w:u w:val="single"/>
          <w:lang w:eastAsia="en-US"/>
        </w:rPr>
      </w:pPr>
      <w:r w:rsidRPr="00402557">
        <w:rPr>
          <w:rFonts w:ascii="Calibri Light" w:eastAsia="Calibri" w:hAnsi="Calibri Light" w:cs="Arial"/>
          <w:sz w:val="22"/>
          <w:szCs w:val="22"/>
          <w:lang w:eastAsia="en-US"/>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402557">
        <w:rPr>
          <w:rFonts w:ascii="Calibri Light" w:eastAsia="Calibri" w:hAnsi="Calibri Light" w:cs="Arial"/>
          <w:color w:val="00B050"/>
          <w:sz w:val="22"/>
          <w:szCs w:val="22"/>
          <w:lang w:eastAsia="en-US"/>
        </w:rPr>
        <w:t>n</w:t>
      </w:r>
      <w:r w:rsidRPr="00402557">
        <w:rPr>
          <w:rFonts w:ascii="Calibri Light" w:eastAsia="Calibri" w:hAnsi="Calibri Light" w:cs="Arial"/>
          <w:sz w:val="22"/>
          <w:szCs w:val="22"/>
          <w:lang w:eastAsia="en-US"/>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02557">
        <w:rPr>
          <w:rFonts w:ascii="Calibri Light" w:eastAsia="Calibri" w:hAnsi="Calibri Light" w:cs="Arial"/>
          <w:sz w:val="22"/>
          <w:szCs w:val="22"/>
          <w:vertAlign w:val="superscript"/>
          <w:lang w:eastAsia="en-US"/>
        </w:rPr>
        <w:footnoteReference w:id="18"/>
      </w:r>
      <w:r w:rsidRPr="00402557">
        <w:rPr>
          <w:rFonts w:ascii="Calibri Light" w:eastAsia="Calibri" w:hAnsi="Calibri Light" w:cs="Arial"/>
          <w:sz w:val="22"/>
          <w:szCs w:val="22"/>
          <w:lang w:eastAsia="en-US"/>
        </w:rPr>
        <w:t xml:space="preserve"> Práce jsou zde zpravidla dostupné volně v plném textu. Kromě toho provozuje knihovna také repozitář publikační činnosti akademických pracovníků univerzity.</w:t>
      </w:r>
      <w:r w:rsidRPr="00402557">
        <w:rPr>
          <w:rFonts w:ascii="Calibri Light" w:eastAsia="Calibri" w:hAnsi="Calibri Light" w:cs="Arial"/>
          <w:sz w:val="22"/>
          <w:szCs w:val="22"/>
          <w:vertAlign w:val="superscript"/>
          <w:lang w:eastAsia="en-US"/>
        </w:rPr>
        <w:footnoteReference w:id="19"/>
      </w:r>
    </w:p>
    <w:p w:rsidR="00360B5F" w:rsidRPr="00402557" w:rsidRDefault="00360B5F" w:rsidP="00360B5F">
      <w:pPr>
        <w:spacing w:after="160" w:line="259" w:lineRule="auto"/>
        <w:rPr>
          <w:rFonts w:ascii="Calibri Light" w:eastAsia="Calibri" w:hAnsi="Calibri Light" w:cs="Arial"/>
          <w:i/>
          <w:iCs/>
          <w:sz w:val="22"/>
          <w:szCs w:val="22"/>
          <w:lang w:eastAsia="en-US"/>
        </w:rPr>
      </w:pPr>
    </w:p>
    <w:p w:rsidR="00360B5F" w:rsidRPr="00402557" w:rsidRDefault="00360B5F" w:rsidP="00C756BD">
      <w:pPr>
        <w:rPr>
          <w:rFonts w:ascii="Calibri Light" w:eastAsia="Calibri" w:hAnsi="Calibri Light" w:cs="Arial"/>
          <w:i/>
          <w:iCs/>
          <w:sz w:val="22"/>
          <w:szCs w:val="22"/>
          <w:lang w:eastAsia="en-US"/>
        </w:rPr>
      </w:pPr>
      <w:r w:rsidRPr="00402557">
        <w:rPr>
          <w:rFonts w:ascii="Calibri Light" w:eastAsia="Calibri" w:hAnsi="Calibri Light" w:cs="Arial"/>
          <w:i/>
          <w:iCs/>
          <w:sz w:val="22"/>
          <w:szCs w:val="22"/>
          <w:lang w:eastAsia="en-US"/>
        </w:rPr>
        <w:t>Dostupnost elektronických zdrojů</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23">
        <w:r w:rsidRPr="00402557">
          <w:rPr>
            <w:rFonts w:ascii="Calibri Light" w:eastAsia="Calibri" w:hAnsi="Calibri Light" w:cs="Arial"/>
            <w:sz w:val="22"/>
            <w:szCs w:val="22"/>
            <w:u w:val="single"/>
            <w:lang w:eastAsia="en-US"/>
          </w:rPr>
          <w:t>http://portal.k.utb.cz</w:t>
        </w:r>
      </w:hyperlink>
      <w:r w:rsidRPr="00402557">
        <w:rPr>
          <w:rFonts w:ascii="Calibri Light" w:eastAsia="Calibri" w:hAnsi="Calibri Light" w:cs="Arial"/>
          <w:sz w:val="22"/>
          <w:szCs w:val="22"/>
          <w:lang w:eastAsia="en-US"/>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402557">
        <w:rPr>
          <w:rFonts w:ascii="Calibri Light" w:eastAsia="Calibri" w:hAnsi="Calibri Light" w:cs="Arial"/>
          <w:color w:val="00B050"/>
          <w:sz w:val="22"/>
          <w:szCs w:val="22"/>
          <w:lang w:eastAsia="en-US"/>
        </w:rPr>
        <w:t>v</w:t>
      </w:r>
      <w:r w:rsidRPr="00402557">
        <w:rPr>
          <w:rFonts w:ascii="Calibri Light" w:eastAsia="Calibri" w:hAnsi="Calibri Light" w:cs="Arial"/>
          <w:sz w:val="22"/>
          <w:szCs w:val="22"/>
          <w:lang w:eastAsia="en-US"/>
        </w:rPr>
        <w:t xml:space="preserve">zdáleného přístupu. </w:t>
      </w:r>
    </w:p>
    <w:p w:rsidR="00360B5F" w:rsidRPr="00402557" w:rsidRDefault="00360B5F" w:rsidP="00360B5F">
      <w:pPr>
        <w:spacing w:after="16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Konkrétní dostupné databáze</w:t>
      </w:r>
      <w:r w:rsidRPr="00402557">
        <w:rPr>
          <w:rFonts w:ascii="Calibri Light" w:eastAsia="Calibri" w:hAnsi="Calibri Light" w:cs="Arial"/>
          <w:sz w:val="22"/>
          <w:szCs w:val="22"/>
          <w:vertAlign w:val="superscript"/>
          <w:lang w:eastAsia="en-US"/>
        </w:rPr>
        <w:footnoteReference w:id="20"/>
      </w:r>
      <w:r w:rsidRPr="00402557">
        <w:rPr>
          <w:rFonts w:ascii="Calibri Light" w:eastAsia="Calibri" w:hAnsi="Calibri Light" w:cs="Arial"/>
          <w:sz w:val="22"/>
          <w:szCs w:val="22"/>
          <w:lang w:eastAsia="en-US"/>
        </w:rPr>
        <w:t>:</w:t>
      </w:r>
    </w:p>
    <w:p w:rsidR="00360B5F" w:rsidRPr="00402557" w:rsidRDefault="00360B5F" w:rsidP="00360B5F">
      <w:pPr>
        <w:numPr>
          <w:ilvl w:val="0"/>
          <w:numId w:val="7"/>
        </w:numPr>
        <w:spacing w:after="160" w:line="256" w:lineRule="auto"/>
        <w:contextualSpacing/>
        <w:rPr>
          <w:rFonts w:ascii="Calibri Light" w:eastAsia="Calibri" w:hAnsi="Calibri Light" w:cs="Arial"/>
          <w:color w:val="000000"/>
          <w:sz w:val="22"/>
          <w:szCs w:val="22"/>
          <w:lang w:eastAsia="en-US"/>
        </w:rPr>
      </w:pPr>
      <w:r w:rsidRPr="00402557">
        <w:rPr>
          <w:rFonts w:ascii="Calibri Light" w:eastAsia="Calibri" w:hAnsi="Calibri Light" w:cs="Arial"/>
          <w:sz w:val="22"/>
          <w:szCs w:val="22"/>
          <w:lang w:eastAsia="en-US"/>
        </w:rPr>
        <w:t>Citační databáze Web of Science a Scopus</w:t>
      </w:r>
    </w:p>
    <w:p w:rsidR="00360B5F" w:rsidRPr="00402557" w:rsidRDefault="00360B5F" w:rsidP="00360B5F">
      <w:pPr>
        <w:numPr>
          <w:ilvl w:val="0"/>
          <w:numId w:val="7"/>
        </w:numPr>
        <w:spacing w:after="160" w:line="256" w:lineRule="auto"/>
        <w:contextualSpacing/>
        <w:rPr>
          <w:rFonts w:ascii="Calibri Light" w:eastAsia="Calibri" w:hAnsi="Calibri Light" w:cs="Arial"/>
          <w:color w:val="000000"/>
          <w:sz w:val="22"/>
          <w:szCs w:val="22"/>
          <w:lang w:eastAsia="en-US"/>
        </w:rPr>
      </w:pPr>
      <w:r w:rsidRPr="00402557">
        <w:rPr>
          <w:rFonts w:ascii="Calibri Light" w:eastAsia="Calibri" w:hAnsi="Calibri Light" w:cs="Arial"/>
          <w:sz w:val="22"/>
          <w:szCs w:val="22"/>
          <w:lang w:eastAsia="en-US"/>
        </w:rPr>
        <w:t>Multioborové kolekce elektronických časopisů Elsevier ScienceDirect, Wiley Online Library, SpringerLink</w:t>
      </w:r>
    </w:p>
    <w:p w:rsidR="00360B5F" w:rsidRDefault="00360B5F" w:rsidP="00360B5F">
      <w:pPr>
        <w:numPr>
          <w:ilvl w:val="0"/>
          <w:numId w:val="7"/>
        </w:numPr>
        <w:spacing w:after="160" w:line="256" w:lineRule="auto"/>
        <w:contextualSpacing/>
        <w:rPr>
          <w:rFonts w:ascii="Calibri Light" w:eastAsia="Calibri" w:hAnsi="Calibri Light" w:cs="Arial"/>
          <w:color w:val="000000"/>
          <w:sz w:val="22"/>
          <w:szCs w:val="22"/>
          <w:lang w:eastAsia="en-US"/>
        </w:rPr>
      </w:pPr>
      <w:r w:rsidRPr="00402557">
        <w:rPr>
          <w:rFonts w:ascii="Calibri Light" w:eastAsia="Calibri" w:hAnsi="Calibri Light" w:cs="Arial"/>
          <w:sz w:val="22"/>
          <w:szCs w:val="22"/>
          <w:lang w:eastAsia="en-US"/>
        </w:rPr>
        <w:t>Multioborové plnotextové databáze Ebsco a ProQuest</w:t>
      </w:r>
    </w:p>
    <w:p w:rsidR="00360B5F" w:rsidRDefault="00360B5F" w:rsidP="00360B5F">
      <w:pPr>
        <w:spacing w:after="160" w:line="256" w:lineRule="auto"/>
        <w:contextualSpacing/>
        <w:rPr>
          <w:rFonts w:ascii="Calibri Light" w:eastAsia="Calibri" w:hAnsi="Calibri Light" w:cs="Arial"/>
          <w:color w:val="000000"/>
          <w:sz w:val="22"/>
          <w:szCs w:val="22"/>
          <w:lang w:eastAsia="en-US"/>
        </w:rPr>
      </w:pPr>
    </w:p>
    <w:p w:rsidR="00360B5F" w:rsidRPr="00A82273" w:rsidRDefault="00360B5F" w:rsidP="00360B5F">
      <w:pPr>
        <w:spacing w:after="160" w:line="256" w:lineRule="auto"/>
        <w:contextualSpacing/>
        <w:rPr>
          <w:rFonts w:ascii="Calibri Light" w:eastAsia="Calibri" w:hAnsi="Calibri Light" w:cs="Arial"/>
          <w:color w:val="000000"/>
          <w:sz w:val="22"/>
          <w:szCs w:val="22"/>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Studium studentů se specifickými potřebami </w:t>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1.14</w:t>
      </w:r>
    </w:p>
    <w:p w:rsidR="00360B5F" w:rsidRPr="00402557" w:rsidRDefault="00360B5F" w:rsidP="00360B5F">
      <w:pPr>
        <w:spacing w:after="160" w:line="259" w:lineRule="auto"/>
        <w:jc w:val="both"/>
        <w:rPr>
          <w:rFonts w:ascii="Calibri Light" w:eastAsia="Calibri" w:hAnsi="Calibri Light"/>
          <w:iCs/>
          <w:sz w:val="22"/>
          <w:szCs w:val="22"/>
          <w:lang w:eastAsia="en-US"/>
        </w:rPr>
      </w:pPr>
      <w:r w:rsidRPr="00402557">
        <w:rPr>
          <w:rFonts w:ascii="Calibri Light" w:eastAsia="Calibri" w:hAnsi="Calibri Light" w:cs="Arial"/>
          <w:sz w:val="22"/>
          <w:szCs w:val="22"/>
          <w:lang w:eastAsia="en-US"/>
        </w:rPr>
        <w:t xml:space="preserve">UTB ve Zlíně zajišťuje dostupné služby, stipendia a další podpůrná opatření pro vyrovnání příležitostí studovat na vysoké škole pro studenty se specifickými potřebami. Danou problematiku upravuje směrnice rektora </w:t>
      </w:r>
      <w:r w:rsidRPr="00402557">
        <w:rPr>
          <w:rFonts w:ascii="Calibri Light" w:eastAsia="Calibri" w:hAnsi="Calibri Light" w:cs="Arial"/>
          <w:bCs/>
          <w:i/>
          <w:sz w:val="22"/>
          <w:szCs w:val="22"/>
          <w:lang w:eastAsia="en-US"/>
        </w:rPr>
        <w:t>Podpora uchazečů a studentů se specifickými potřebami na Univerzitě Tomáše Bati ve Zlíně</w:t>
      </w:r>
      <w:r w:rsidRPr="00402557">
        <w:rPr>
          <w:rFonts w:ascii="Calibri Light" w:eastAsia="Calibri" w:hAnsi="Calibri Light" w:cs="Arial"/>
          <w:bCs/>
          <w:sz w:val="22"/>
          <w:szCs w:val="22"/>
          <w:lang w:eastAsia="en-US"/>
        </w:rPr>
        <w:t xml:space="preserve"> č. 12/2015.</w:t>
      </w:r>
      <w:r w:rsidRPr="00402557">
        <w:rPr>
          <w:rFonts w:ascii="Calibri Light" w:eastAsia="Calibri" w:hAnsi="Calibri Light" w:cs="Arial"/>
          <w:bCs/>
          <w:sz w:val="22"/>
          <w:szCs w:val="22"/>
          <w:vertAlign w:val="superscript"/>
          <w:lang w:eastAsia="en-US"/>
        </w:rPr>
        <w:footnoteReference w:id="21"/>
      </w:r>
      <w:r w:rsidRPr="00402557">
        <w:rPr>
          <w:rFonts w:ascii="Calibri Light" w:eastAsia="Calibri" w:hAnsi="Calibri Light" w:cs="Arial"/>
          <w:b/>
          <w:bCs/>
          <w:sz w:val="22"/>
          <w:szCs w:val="22"/>
          <w:lang w:eastAsia="en-US"/>
        </w:rPr>
        <w:t xml:space="preserve"> </w:t>
      </w:r>
      <w:r w:rsidRPr="00402557">
        <w:rPr>
          <w:rFonts w:ascii="Calibri Light" w:eastAsia="Calibri" w:hAnsi="Calibri Light"/>
          <w:iCs/>
          <w:sz w:val="22"/>
          <w:szCs w:val="22"/>
          <w:lang w:eastAsia="en-US"/>
        </w:rPr>
        <w:t xml:space="preserve">Pro uchazeče o studium a studenty se specifickými potřebami na UTB ve Zlíně je k </w:t>
      </w:r>
      <w:r w:rsidRPr="00402557">
        <w:rPr>
          <w:rFonts w:ascii="Calibri Light" w:eastAsia="Calibri" w:hAnsi="Calibri Light"/>
          <w:iCs/>
          <w:sz w:val="22"/>
          <w:szCs w:val="22"/>
          <w:lang w:eastAsia="en-US"/>
        </w:rPr>
        <w:lastRenderedPageBreak/>
        <w:t>dispozici nabídka informačních a poradenských služeb souvisejících se studiem a s možností uplatnění absolventů studijních programů v praxi.</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iCs/>
          <w:sz w:val="22"/>
          <w:szCs w:val="22"/>
          <w:lang w:eastAsia="en-US"/>
        </w:rPr>
        <w:t xml:space="preserve">V prvé řadě se jedná o </w:t>
      </w:r>
      <w:r w:rsidRPr="00402557">
        <w:rPr>
          <w:rFonts w:ascii="Calibri Light" w:eastAsia="Calibri" w:hAnsi="Calibri Light" w:cs="Arial"/>
          <w:i/>
          <w:sz w:val="22"/>
          <w:szCs w:val="22"/>
          <w:lang w:eastAsia="en-US"/>
        </w:rPr>
        <w:t>Akademickou poradna UTB ve Zlíně</w:t>
      </w:r>
      <w:r w:rsidRPr="00402557">
        <w:rPr>
          <w:rFonts w:ascii="Calibri Light" w:eastAsia="Calibri" w:hAnsi="Calibri Light" w:cs="Arial"/>
          <w:sz w:val="22"/>
          <w:szCs w:val="22"/>
          <w:lang w:eastAsia="en-US"/>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360B5F" w:rsidRPr="00402557" w:rsidRDefault="00360B5F" w:rsidP="00360B5F">
      <w:pPr>
        <w:spacing w:after="160" w:line="259" w:lineRule="auto"/>
        <w:jc w:val="both"/>
        <w:rPr>
          <w:rFonts w:ascii="Calibri Light" w:eastAsia="Calibri" w:hAnsi="Calibri Light" w:cs="Arial"/>
          <w:color w:val="000000"/>
          <w:sz w:val="22"/>
          <w:szCs w:val="22"/>
          <w:lang w:eastAsia="en-US"/>
        </w:rPr>
      </w:pPr>
      <w:r w:rsidRPr="00402557">
        <w:rPr>
          <w:rFonts w:ascii="Calibri Light" w:eastAsia="Calibri" w:hAnsi="Calibri Light" w:cs="Arial"/>
          <w:color w:val="000000"/>
          <w:sz w:val="22"/>
          <w:szCs w:val="22"/>
          <w:lang w:eastAsia="en-US"/>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360B5F" w:rsidRPr="00402557" w:rsidRDefault="00360B5F" w:rsidP="00360B5F">
      <w:pPr>
        <w:spacing w:after="160" w:line="259" w:lineRule="auto"/>
        <w:jc w:val="both"/>
        <w:rPr>
          <w:rFonts w:ascii="Calibri Light" w:eastAsia="Calibri" w:hAnsi="Calibri Light" w:cs="Arial"/>
          <w:color w:val="FF0000"/>
          <w:sz w:val="22"/>
          <w:szCs w:val="22"/>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Opatření proti neetickému jednání a k ochraně duševního vlastnictví</w:t>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1.15</w:t>
      </w:r>
    </w:p>
    <w:p w:rsidR="00360B5F" w:rsidRDefault="00360B5F" w:rsidP="00360B5F">
      <w:pPr>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402557">
        <w:rPr>
          <w:rFonts w:ascii="Calibri Light" w:eastAsia="Calibri" w:hAnsi="Calibri Light" w:cs="Arial"/>
          <w:sz w:val="22"/>
          <w:szCs w:val="22"/>
          <w:vertAlign w:val="superscript"/>
          <w:lang w:eastAsia="en-US"/>
        </w:rPr>
        <w:footnoteReference w:id="22"/>
      </w:r>
    </w:p>
    <w:p w:rsidR="00360B5F" w:rsidRPr="00402557" w:rsidRDefault="00360B5F" w:rsidP="00360B5F">
      <w:pPr>
        <w:jc w:val="both"/>
        <w:rPr>
          <w:rFonts w:ascii="Calibri Light" w:hAnsi="Calibri Light"/>
          <w:color w:val="5B9BD5"/>
          <w:sz w:val="32"/>
          <w:szCs w:val="32"/>
          <w:lang w:eastAsia="en-US"/>
        </w:rPr>
      </w:pPr>
      <w:r w:rsidRPr="00402557">
        <w:rPr>
          <w:rFonts w:ascii="Calibri" w:eastAsia="Calibri" w:hAnsi="Calibri" w:cs="Arial"/>
          <w:sz w:val="22"/>
          <w:szCs w:val="22"/>
          <w:lang w:eastAsia="en-US"/>
        </w:rPr>
        <w:br w:type="page"/>
      </w:r>
    </w:p>
    <w:p w:rsidR="00360B5F" w:rsidRPr="00402557" w:rsidRDefault="00360B5F" w:rsidP="00360B5F">
      <w:pPr>
        <w:keepNext/>
        <w:keepLines/>
        <w:spacing w:before="240" w:line="259" w:lineRule="auto"/>
        <w:outlineLvl w:val="0"/>
        <w:rPr>
          <w:rFonts w:ascii="Calibri Light" w:hAnsi="Calibri Light"/>
          <w:color w:val="5B9BD5"/>
          <w:sz w:val="32"/>
          <w:szCs w:val="32"/>
          <w:lang w:eastAsia="en-US"/>
        </w:rPr>
      </w:pPr>
      <w:r w:rsidRPr="00402557">
        <w:rPr>
          <w:rFonts w:ascii="Calibri Light" w:hAnsi="Calibri Light"/>
          <w:color w:val="5B9BD5"/>
          <w:sz w:val="32"/>
          <w:szCs w:val="32"/>
          <w:lang w:eastAsia="en-US"/>
        </w:rPr>
        <w:lastRenderedPageBreak/>
        <w:t>Studijní program</w:t>
      </w:r>
    </w:p>
    <w:p w:rsidR="00360B5F" w:rsidRPr="00402557" w:rsidRDefault="00360B5F" w:rsidP="00360B5F">
      <w:pPr>
        <w:spacing w:line="259" w:lineRule="auto"/>
        <w:rPr>
          <w:rFonts w:eastAsia="Calibri"/>
          <w:bCs/>
          <w:sz w:val="24"/>
          <w:szCs w:val="24"/>
          <w:lang w:eastAsia="en-US"/>
        </w:rPr>
      </w:pPr>
    </w:p>
    <w:p w:rsidR="00360B5F" w:rsidRPr="00402557" w:rsidRDefault="00360B5F" w:rsidP="00360B5F">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 xml:space="preserve">Soulad studijního programu s posláním vysoké školy a mezinárodní rozměr studijního programu </w:t>
      </w:r>
    </w:p>
    <w:p w:rsidR="00360B5F" w:rsidRPr="00402557" w:rsidRDefault="00360B5F" w:rsidP="00360B5F">
      <w:pPr>
        <w:keepNext/>
        <w:keepLines/>
        <w:spacing w:before="40" w:line="259" w:lineRule="auto"/>
        <w:ind w:left="993" w:hanging="284"/>
        <w:outlineLvl w:val="2"/>
        <w:rPr>
          <w:rFonts w:ascii="Calibri Light" w:hAnsi="Calibri Light"/>
          <w:sz w:val="24"/>
          <w:szCs w:val="24"/>
          <w:lang w:eastAsia="en-US"/>
        </w:rPr>
      </w:pPr>
      <w:r w:rsidRPr="00402557">
        <w:rPr>
          <w:rFonts w:ascii="Calibri Light" w:hAnsi="Calibri Light"/>
          <w:sz w:val="24"/>
          <w:szCs w:val="24"/>
          <w:lang w:eastAsia="en-US"/>
        </w:rPr>
        <w:t>Soulad studijního programu s posláním a strategickými dokumenty vysoké školy</w:t>
      </w:r>
      <w:r w:rsidRPr="00402557">
        <w:rPr>
          <w:rFonts w:ascii="Calibri Light" w:hAnsi="Calibri Light"/>
          <w:sz w:val="24"/>
          <w:szCs w:val="24"/>
          <w:lang w:eastAsia="en-US"/>
        </w:rPr>
        <w:tab/>
      </w:r>
      <w:r w:rsidRPr="00402557">
        <w:rPr>
          <w:rFonts w:ascii="Calibri Light" w:hAnsi="Calibri Light"/>
          <w:sz w:val="24"/>
          <w:szCs w:val="24"/>
          <w:lang w:eastAsia="en-US"/>
        </w:rPr>
        <w:tab/>
      </w:r>
      <w:r w:rsidRPr="00402557">
        <w:rPr>
          <w:rFonts w:ascii="Calibri Light" w:hAnsi="Calibri Light"/>
          <w:sz w:val="24"/>
          <w:szCs w:val="24"/>
          <w:lang w:eastAsia="en-US"/>
        </w:rPr>
        <w:tab/>
      </w:r>
      <w:r w:rsidRPr="00402557">
        <w:rPr>
          <w:rFonts w:ascii="Calibri Light" w:hAnsi="Calibri Light"/>
          <w:sz w:val="24"/>
          <w:szCs w:val="24"/>
          <w:lang w:eastAsia="en-US"/>
        </w:rPr>
        <w:tab/>
        <w:t>Standard 2.1</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Studijní program Sociální pedagogika je v souladu s Dlouhodobým záměrem vzdělávací a vědecké, výzkumné, vývojové a inovační, umělecké a další tvůrčí činnosti Fakulty humanitních studií </w:t>
      </w:r>
      <w:r w:rsidRPr="00402557">
        <w:rPr>
          <w:rFonts w:ascii="Calibri Light" w:eastAsia="Calibri" w:hAnsi="Calibri Light" w:cs="Arial"/>
          <w:sz w:val="22"/>
          <w:szCs w:val="22"/>
          <w:lang w:eastAsia="en-US"/>
        </w:rPr>
        <w:br/>
        <w:t xml:space="preserve">a Univerzity Tomáše Bati ve Zlíně období 2016 – 2020. Rozvoj studijního programu plně zapadá </w:t>
      </w:r>
      <w:r w:rsidRPr="00402557">
        <w:rPr>
          <w:rFonts w:ascii="Calibri Light" w:eastAsia="Calibri" w:hAnsi="Calibri Light" w:cs="Arial"/>
          <w:sz w:val="22"/>
          <w:szCs w:val="22"/>
          <w:lang w:eastAsia="en-US"/>
        </w:rPr>
        <w:br/>
        <w:t xml:space="preserve">do strategie diverzifikace sociálních a humanitních studijních programů na Fakultě humanitních studií (FHS) UTB  ve Zlíně, kdy jednou z rozvíjených oblastí jsou pedagogické vědy. </w:t>
      </w:r>
    </w:p>
    <w:p w:rsidR="00360B5F" w:rsidRPr="00402557" w:rsidRDefault="00360B5F" w:rsidP="00360B5F">
      <w:pPr>
        <w:keepNext/>
        <w:keepLines/>
        <w:spacing w:before="40" w:line="259" w:lineRule="auto"/>
        <w:ind w:left="993" w:hanging="273"/>
        <w:outlineLvl w:val="2"/>
        <w:rPr>
          <w:rFonts w:ascii="Calibri Light" w:hAnsi="Calibri Light"/>
          <w:sz w:val="24"/>
          <w:szCs w:val="24"/>
          <w:lang w:eastAsia="en-US"/>
        </w:rPr>
      </w:pPr>
      <w:r w:rsidRPr="00402557">
        <w:rPr>
          <w:rFonts w:ascii="Calibri Light" w:hAnsi="Calibri Light"/>
          <w:sz w:val="24"/>
          <w:szCs w:val="24"/>
          <w:lang w:eastAsia="en-US"/>
        </w:rPr>
        <w:t xml:space="preserve">Souvislost s tvůrčí činností vysoké školy </w:t>
      </w:r>
      <w:del w:id="275" w:author="*" w:date="2018-05-17T09:13:00Z">
        <w:r w:rsidRPr="00402557" w:rsidDel="00C756BD">
          <w:rPr>
            <w:rFonts w:ascii="Calibri Light" w:hAnsi="Calibri Light"/>
            <w:color w:val="FF0000"/>
            <w:sz w:val="24"/>
            <w:szCs w:val="24"/>
            <w:lang w:eastAsia="en-US"/>
          </w:rPr>
          <w:delText>(pouze pro akademicky zaměřené studijní programy)</w:delText>
        </w:r>
      </w:del>
    </w:p>
    <w:p w:rsidR="00360B5F" w:rsidRPr="00402557" w:rsidRDefault="00360B5F" w:rsidP="00360B5F">
      <w:pPr>
        <w:spacing w:line="259" w:lineRule="auto"/>
        <w:ind w:left="3540"/>
        <w:rPr>
          <w:rFonts w:ascii="Calibri" w:eastAsia="Calibri" w:hAnsi="Calibri" w:cs="Arial"/>
          <w:sz w:val="22"/>
          <w:szCs w:val="22"/>
          <w:lang w:eastAsia="en-US"/>
        </w:rPr>
      </w:pPr>
      <w:r w:rsidRPr="00402557">
        <w:rPr>
          <w:rFonts w:ascii="Calibri" w:eastAsia="Calibri" w:hAnsi="Calibri" w:cs="Arial"/>
          <w:sz w:val="22"/>
          <w:szCs w:val="22"/>
          <w:lang w:eastAsia="en-US"/>
        </w:rPr>
        <w:t>Standard 2.2</w:t>
      </w:r>
    </w:p>
    <w:p w:rsidR="00360B5F" w:rsidRPr="00402557" w:rsidRDefault="00360B5F" w:rsidP="00360B5F">
      <w:pPr>
        <w:spacing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Tvůrčí činnost ve studijním programu se v souladu se standardy FHS a UTB ve Zlíně soustředí </w:t>
      </w:r>
      <w:r>
        <w:rPr>
          <w:rFonts w:ascii="Calibri Light" w:eastAsia="Calibri" w:hAnsi="Calibri Light" w:cs="Arial"/>
          <w:sz w:val="22"/>
          <w:szCs w:val="22"/>
          <w:lang w:eastAsia="en-US"/>
        </w:rPr>
        <w:br/>
      </w:r>
      <w:r w:rsidRPr="00402557">
        <w:rPr>
          <w:rFonts w:ascii="Calibri Light" w:eastAsia="Calibri" w:hAnsi="Calibri Light" w:cs="Arial"/>
          <w:sz w:val="22"/>
          <w:szCs w:val="22"/>
          <w:lang w:eastAsia="en-US"/>
        </w:rPr>
        <w:t xml:space="preserve">na projektovou činnost zejm. projekty GA ČR a na publikování výstupů podle metodiky hodnocení výzkumných organizací a hodnocení účelové podpory výzkumu, vývoje a inovací. Tvůrčí činnost </w:t>
      </w:r>
      <w:r>
        <w:rPr>
          <w:rFonts w:ascii="Calibri Light" w:eastAsia="Calibri" w:hAnsi="Calibri Light" w:cs="Arial"/>
          <w:sz w:val="22"/>
          <w:szCs w:val="22"/>
          <w:lang w:eastAsia="en-US"/>
        </w:rPr>
        <w:br/>
      </w:r>
      <w:r w:rsidRPr="00402557">
        <w:rPr>
          <w:rFonts w:ascii="Calibri Light" w:eastAsia="Calibri" w:hAnsi="Calibri Light" w:cs="Arial"/>
          <w:sz w:val="22"/>
          <w:szCs w:val="22"/>
          <w:lang w:eastAsia="en-US"/>
        </w:rPr>
        <w:t xml:space="preserve">ve studijním programu je v souladu se Směrnicí rektora č. 17/2013 Hodnocení pedagogických </w:t>
      </w:r>
      <w:r>
        <w:rPr>
          <w:rFonts w:ascii="Calibri Light" w:eastAsia="Calibri" w:hAnsi="Calibri Light" w:cs="Arial"/>
          <w:sz w:val="22"/>
          <w:szCs w:val="22"/>
          <w:lang w:eastAsia="en-US"/>
        </w:rPr>
        <w:br/>
      </w:r>
      <w:r w:rsidRPr="00402557">
        <w:rPr>
          <w:rFonts w:ascii="Calibri Light" w:eastAsia="Calibri" w:hAnsi="Calibri Light" w:cs="Arial"/>
          <w:sz w:val="22"/>
          <w:szCs w:val="22"/>
          <w:lang w:eastAsia="en-US"/>
        </w:rPr>
        <w:t>a tvůrčích aktivit.</w:t>
      </w:r>
    </w:p>
    <w:p w:rsidR="00360B5F" w:rsidRPr="00402557" w:rsidDel="00C756BD" w:rsidRDefault="00360B5F" w:rsidP="00360B5F">
      <w:pPr>
        <w:keepNext/>
        <w:keepLines/>
        <w:spacing w:before="40" w:line="259" w:lineRule="auto"/>
        <w:ind w:left="993" w:hanging="284"/>
        <w:outlineLvl w:val="2"/>
        <w:rPr>
          <w:del w:id="276" w:author="*" w:date="2018-05-17T09:13:00Z"/>
          <w:rFonts w:ascii="Calibri Light" w:hAnsi="Calibri Light"/>
          <w:sz w:val="24"/>
          <w:szCs w:val="24"/>
          <w:lang w:eastAsia="en-US"/>
        </w:rPr>
      </w:pPr>
      <w:del w:id="277" w:author="*" w:date="2018-05-17T09:13:00Z">
        <w:r w:rsidRPr="00402557" w:rsidDel="00C756BD">
          <w:rPr>
            <w:rFonts w:ascii="Calibri Light" w:hAnsi="Calibri Light"/>
            <w:sz w:val="24"/>
            <w:szCs w:val="24"/>
            <w:lang w:eastAsia="en-US"/>
          </w:rPr>
          <w:delText xml:space="preserve">Spolupráce s praxí </w:delText>
        </w:r>
        <w:r w:rsidRPr="00402557" w:rsidDel="00C756BD">
          <w:rPr>
            <w:rFonts w:ascii="Calibri Light" w:hAnsi="Calibri Light"/>
            <w:color w:val="FF0000"/>
            <w:sz w:val="24"/>
            <w:szCs w:val="24"/>
            <w:lang w:eastAsia="en-US"/>
          </w:rPr>
          <w:delText>(pouze pro profesně zaměřené studijní programy)</w:delText>
        </w:r>
        <w:r w:rsidRPr="00402557" w:rsidDel="00C756BD">
          <w:rPr>
            <w:rFonts w:ascii="Calibri Light" w:hAnsi="Calibri Light"/>
            <w:sz w:val="24"/>
            <w:szCs w:val="24"/>
            <w:lang w:eastAsia="en-US"/>
          </w:rPr>
          <w:tab/>
        </w:r>
        <w:r w:rsidRPr="00402557" w:rsidDel="00C756BD">
          <w:rPr>
            <w:rFonts w:ascii="Calibri Light" w:hAnsi="Calibri Light"/>
            <w:sz w:val="24"/>
            <w:szCs w:val="24"/>
            <w:lang w:eastAsia="en-US"/>
          </w:rPr>
          <w:tab/>
        </w:r>
        <w:r w:rsidRPr="00402557" w:rsidDel="00C756BD">
          <w:rPr>
            <w:rFonts w:ascii="Calibri Light" w:hAnsi="Calibri Light"/>
            <w:sz w:val="24"/>
            <w:szCs w:val="24"/>
            <w:lang w:eastAsia="en-US"/>
          </w:rPr>
          <w:tab/>
        </w:r>
        <w:r w:rsidRPr="00402557" w:rsidDel="00C756BD">
          <w:rPr>
            <w:rFonts w:ascii="Calibri Light" w:hAnsi="Calibri Light"/>
            <w:sz w:val="24"/>
            <w:szCs w:val="24"/>
            <w:lang w:eastAsia="en-US"/>
          </w:rPr>
          <w:tab/>
        </w:r>
        <w:r w:rsidRPr="00402557" w:rsidDel="00C756BD">
          <w:rPr>
            <w:rFonts w:ascii="Calibri Light" w:hAnsi="Calibri Light"/>
            <w:sz w:val="24"/>
            <w:szCs w:val="24"/>
            <w:lang w:eastAsia="en-US"/>
          </w:rPr>
          <w:tab/>
        </w:r>
        <w:r w:rsidRPr="00402557" w:rsidDel="00C756BD">
          <w:rPr>
            <w:rFonts w:ascii="Calibri Light" w:hAnsi="Calibri Light"/>
            <w:sz w:val="24"/>
            <w:szCs w:val="24"/>
            <w:lang w:eastAsia="en-US"/>
          </w:rPr>
          <w:tab/>
          <w:delText>Standard 2.2</w:delText>
        </w:r>
      </w:del>
    </w:p>
    <w:p w:rsidR="00360B5F" w:rsidRPr="00402557" w:rsidDel="00C756BD" w:rsidRDefault="00360B5F" w:rsidP="00360B5F">
      <w:pPr>
        <w:keepNext/>
        <w:keepLines/>
        <w:spacing w:before="40" w:line="259" w:lineRule="auto"/>
        <w:ind w:left="1080" w:hanging="360"/>
        <w:outlineLvl w:val="2"/>
        <w:rPr>
          <w:del w:id="278" w:author="*" w:date="2018-05-17T09:13:00Z"/>
          <w:rFonts w:ascii="Calibri Light" w:hAnsi="Calibri Light"/>
          <w:sz w:val="24"/>
          <w:szCs w:val="24"/>
          <w:lang w:eastAsia="en-US"/>
        </w:rPr>
      </w:pPr>
      <w:del w:id="279" w:author="*" w:date="2018-05-17T09:13:00Z">
        <w:r w:rsidRPr="00402557" w:rsidDel="00C756BD">
          <w:rPr>
            <w:rFonts w:ascii="Calibri Light" w:hAnsi="Calibri Light"/>
            <w:sz w:val="24"/>
            <w:szCs w:val="24"/>
            <w:lang w:eastAsia="en-US"/>
          </w:rPr>
          <w:delText xml:space="preserve">Souvislost s vědeckou/uměleckou činností vysoké školy </w:delText>
        </w:r>
        <w:r w:rsidRPr="00402557" w:rsidDel="00C756BD">
          <w:rPr>
            <w:rFonts w:ascii="Calibri Light" w:hAnsi="Calibri Light"/>
            <w:color w:val="FF0000"/>
            <w:sz w:val="24"/>
            <w:szCs w:val="24"/>
            <w:lang w:eastAsia="en-US"/>
          </w:rPr>
          <w:delText>(pouze pro doktorské studijní programy)</w:delText>
        </w:r>
      </w:del>
    </w:p>
    <w:p w:rsidR="00360B5F" w:rsidRPr="00402557" w:rsidDel="00C756BD" w:rsidRDefault="00360B5F" w:rsidP="00360B5F">
      <w:pPr>
        <w:spacing w:after="160" w:line="259" w:lineRule="auto"/>
        <w:ind w:left="3540"/>
        <w:rPr>
          <w:del w:id="280" w:author="*" w:date="2018-05-17T09:13:00Z"/>
          <w:rFonts w:ascii="Calibri" w:eastAsia="Calibri" w:hAnsi="Calibri" w:cs="Arial"/>
          <w:sz w:val="22"/>
          <w:szCs w:val="22"/>
          <w:lang w:eastAsia="en-US"/>
        </w:rPr>
      </w:pPr>
      <w:del w:id="281" w:author="*" w:date="2018-05-17T09:13:00Z">
        <w:r w:rsidRPr="00402557" w:rsidDel="00C756BD">
          <w:rPr>
            <w:rFonts w:ascii="Calibri" w:eastAsia="Calibri" w:hAnsi="Calibri" w:cs="Arial"/>
            <w:sz w:val="22"/>
            <w:szCs w:val="22"/>
            <w:lang w:eastAsia="en-US"/>
          </w:rPr>
          <w:delText>Standard 2.2</w:delText>
        </w:r>
      </w:del>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Mezinárodní rozměr studijního programu</w:t>
      </w:r>
    </w:p>
    <w:p w:rsidR="00360B5F" w:rsidRPr="00402557" w:rsidRDefault="00360B5F" w:rsidP="00360B5F">
      <w:pPr>
        <w:spacing w:after="160" w:line="259" w:lineRule="auto"/>
        <w:ind w:left="2832" w:firstLine="708"/>
        <w:rPr>
          <w:rFonts w:ascii="Calibri" w:eastAsia="Calibri" w:hAnsi="Calibri" w:cs="Arial"/>
          <w:sz w:val="22"/>
          <w:szCs w:val="22"/>
          <w:lang w:eastAsia="en-US"/>
        </w:rPr>
      </w:pPr>
      <w:r w:rsidRPr="00402557">
        <w:rPr>
          <w:rFonts w:ascii="Calibri" w:eastAsia="Calibri" w:hAnsi="Calibri" w:cs="Arial"/>
          <w:sz w:val="22"/>
          <w:szCs w:val="22"/>
          <w:lang w:eastAsia="en-US"/>
        </w:rPr>
        <w:t>Standard 2.3</w:t>
      </w:r>
    </w:p>
    <w:p w:rsidR="00360B5F" w:rsidRDefault="00360B5F" w:rsidP="00360B5F">
      <w:pPr>
        <w:spacing w:line="259" w:lineRule="auto"/>
        <w:ind w:firstLine="6"/>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Mezinárodní spolupráce je soustředěna na pedagogickou a vědecko výzkumnou oblast. V rámci pedagogické oblasti se jedná o studijní a výukové pobyty studentů a pedagogů vyjíždějících </w:t>
      </w:r>
      <w:r w:rsidRPr="00402557">
        <w:rPr>
          <w:rFonts w:ascii="Calibri Light" w:eastAsia="Calibri" w:hAnsi="Calibri Light" w:cs="Arial"/>
          <w:sz w:val="22"/>
          <w:szCs w:val="22"/>
          <w:lang w:eastAsia="en-US"/>
        </w:rPr>
        <w:br/>
        <w:t xml:space="preserve">do zahraničí, např.: University College of Northern Denmark (Dánsko), University of Tampere (Finsko), Uniwersytet Jagiellonski, Krakow (Polsko), Universidade do Porto (Portugalsko), University of Ljubljana (Slovinsko), Universidad Rey Juan Carlos, Madrid (Španělsko). Celkem mohou studenti a pedagogové vyjet na 26 zahraničních univerzit a vysokých škol v rámci programu Erasmus+. Na těchto pracovištích je buď realizován studijní program Sociální pedagogika, nebo příbuzný, obsahově velmi podobný studijní program. Pedagogická oblast mezinárodní spolupráce je zajištěna také v oblasti studentů </w:t>
      </w:r>
      <w:r w:rsidRPr="00402557">
        <w:rPr>
          <w:rFonts w:ascii="Calibri Light" w:eastAsia="Calibri" w:hAnsi="Calibri Light" w:cs="Arial"/>
          <w:sz w:val="22"/>
          <w:szCs w:val="22"/>
          <w:lang w:eastAsia="en-US"/>
        </w:rPr>
        <w:br/>
        <w:t xml:space="preserve">a vyučujících přijíždějících např. ze Španělska, Jižní Koreje, Kazachstánu, Turecka, Taiwanu aj. Vědecko výzkumná mezinárodní spolupráce je realizována s The Resilience Research Centre v kanadském Halifaxu, School of Education Universtiy of the Gambia v Gambii, s Wydział Etnologii i Nauk o Edukacji Uniwersytet Śląski w Katowicach v Polsku. Řada mezinárodních kontaktů je rozvíjena na osobní úrovni pracovníků, kteří se pravidelně účastní mezinárodních konferencí. </w:t>
      </w:r>
    </w:p>
    <w:p w:rsidR="00360B5F" w:rsidRPr="00402557" w:rsidRDefault="00360B5F" w:rsidP="00360B5F">
      <w:pPr>
        <w:spacing w:line="259" w:lineRule="auto"/>
        <w:ind w:firstLine="6"/>
        <w:jc w:val="both"/>
        <w:rPr>
          <w:rFonts w:ascii="Calibri Light" w:eastAsia="Calibri" w:hAnsi="Calibri Light" w:cs="Arial"/>
          <w:sz w:val="22"/>
          <w:szCs w:val="22"/>
          <w:lang w:eastAsia="en-US"/>
        </w:rPr>
      </w:pPr>
    </w:p>
    <w:p w:rsidR="00360B5F" w:rsidRPr="00402557" w:rsidRDefault="00360B5F" w:rsidP="00360B5F">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lastRenderedPageBreak/>
        <w:t xml:space="preserve">Profil absolventa a obsah studia </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Soulad získaných odborných znalostí, dovedností a způsobilostí s typem a profilem studijního programu </w:t>
      </w:r>
    </w:p>
    <w:p w:rsidR="00360B5F" w:rsidRPr="00402557"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2.4</w:t>
      </w:r>
    </w:p>
    <w:p w:rsidR="00360B5F" w:rsidRPr="00402557"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Absolventi znají pojmy, teorie a metodické přístupy v oblasti sociální pedagogiky a dalších pedagogických disciplín; znají historické a širší souvislosti sociální pedagogiky; znají terminologii </w:t>
      </w:r>
      <w:r w:rsidRPr="00402557">
        <w:rPr>
          <w:rFonts w:ascii="Calibri Light" w:eastAsia="Calibri" w:hAnsi="Calibri Light" w:cs="Arial"/>
          <w:sz w:val="22"/>
          <w:szCs w:val="22"/>
          <w:lang w:eastAsia="en-US"/>
        </w:rPr>
        <w:br/>
        <w:t xml:space="preserve">a klíčové teoretické koncepce v psychologii, sociologii, filozofii a sociální práci; umí realizovat výzkum </w:t>
      </w:r>
      <w:r w:rsidRPr="00402557">
        <w:rPr>
          <w:rFonts w:ascii="Calibri Light" w:eastAsia="Calibri" w:hAnsi="Calibri Light" w:cs="Arial"/>
          <w:sz w:val="22"/>
          <w:szCs w:val="22"/>
          <w:lang w:eastAsia="en-US"/>
        </w:rPr>
        <w:br/>
        <w:t xml:space="preserve">v sociálně pedagogické oblasti; propojují znalosti z oblasti pedagogiky a dalších sociálních věd; plánují </w:t>
      </w:r>
      <w:r w:rsidRPr="00402557">
        <w:rPr>
          <w:rFonts w:ascii="Calibri Light" w:eastAsia="Calibri" w:hAnsi="Calibri Light" w:cs="Arial"/>
          <w:sz w:val="22"/>
          <w:szCs w:val="22"/>
          <w:lang w:eastAsia="en-US"/>
        </w:rPr>
        <w:br/>
        <w:t xml:space="preserve">a realizují výchovně vzdělávací a preventivní aktivity pro děti, mládež i dospělé; plánují a realizují projektovou činnost v oblasti pedagogiky a v oblasti sociální; disponují základními pedagogicko psychologickými diagnostickými dovednostmi; znají základní poradenské postupy a metody a uplatňují je v praxi; volí adekvátní komunikační strategie při práci s dětmi, mládeží a dospělými s ohledem </w:t>
      </w:r>
      <w:r w:rsidRPr="00402557">
        <w:rPr>
          <w:rFonts w:ascii="Calibri Light" w:eastAsia="Calibri" w:hAnsi="Calibri Light" w:cs="Arial"/>
          <w:sz w:val="22"/>
          <w:szCs w:val="22"/>
          <w:lang w:eastAsia="en-US"/>
        </w:rPr>
        <w:br/>
        <w:t xml:space="preserve">na specifika sociálního prostředí a povahu problémové situace. Jedná se o znalosti, dovednosti </w:t>
      </w:r>
      <w:r w:rsidRPr="00402557">
        <w:rPr>
          <w:rFonts w:ascii="Calibri Light" w:eastAsia="Calibri" w:hAnsi="Calibri Light" w:cs="Arial"/>
          <w:sz w:val="22"/>
          <w:szCs w:val="22"/>
          <w:lang w:eastAsia="en-US"/>
        </w:rPr>
        <w:br/>
        <w:t>a způsobilosti, které jsou v souladu s cíli a obsahem (profilem) studijního programu Sociální pedagogika v bakalářském stupni studia.</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Jazykové kompetence </w:t>
      </w:r>
    </w:p>
    <w:p w:rsidR="00360B5F" w:rsidRPr="00402557"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2.5</w:t>
      </w:r>
    </w:p>
    <w:p w:rsidR="00360B5F"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Jazykové kompetence studentů jsou rozvíjeny ve </w:t>
      </w:r>
      <w:r>
        <w:rPr>
          <w:rFonts w:ascii="Calibri Light" w:eastAsia="Calibri" w:hAnsi="Calibri Light" w:cs="Arial"/>
          <w:sz w:val="22"/>
          <w:szCs w:val="22"/>
          <w:lang w:eastAsia="en-US"/>
        </w:rPr>
        <w:t xml:space="preserve">výuce anglického jazyka. </w:t>
      </w:r>
      <w:r w:rsidRPr="00402557">
        <w:rPr>
          <w:rFonts w:ascii="Calibri Light" w:eastAsia="Calibri" w:hAnsi="Calibri Light" w:cs="Arial"/>
          <w:sz w:val="22"/>
          <w:szCs w:val="22"/>
          <w:lang w:eastAsia="en-US"/>
        </w:rPr>
        <w:t xml:space="preserve">Celková časová dotace je </w:t>
      </w:r>
      <w:r>
        <w:rPr>
          <w:rFonts w:ascii="Calibri Light" w:eastAsia="Calibri" w:hAnsi="Calibri Light" w:cs="Arial"/>
          <w:sz w:val="22"/>
          <w:szCs w:val="22"/>
          <w:lang w:eastAsia="en-US"/>
        </w:rPr>
        <w:t xml:space="preserve">140 </w:t>
      </w:r>
      <w:r w:rsidRPr="00402557">
        <w:rPr>
          <w:rFonts w:ascii="Calibri Light" w:eastAsia="Calibri" w:hAnsi="Calibri Light" w:cs="Arial"/>
          <w:sz w:val="22"/>
          <w:szCs w:val="22"/>
          <w:lang w:eastAsia="en-US"/>
        </w:rPr>
        <w:t>hodin</w:t>
      </w:r>
      <w:r>
        <w:rPr>
          <w:rFonts w:ascii="Calibri Light" w:eastAsia="Calibri" w:hAnsi="Calibri Light" w:cs="Arial"/>
          <w:sz w:val="22"/>
          <w:szCs w:val="22"/>
          <w:lang w:eastAsia="en-US"/>
        </w:rPr>
        <w:t xml:space="preserve"> za tři roky studia </w:t>
      </w:r>
      <w:r w:rsidRPr="00402557">
        <w:rPr>
          <w:rFonts w:ascii="Calibri Light" w:eastAsia="Calibri" w:hAnsi="Calibri Light" w:cs="Arial"/>
          <w:sz w:val="22"/>
          <w:szCs w:val="22"/>
          <w:lang w:eastAsia="en-US"/>
        </w:rPr>
        <w:t>přímé výuky formou semináře.</w:t>
      </w:r>
      <w:r>
        <w:rPr>
          <w:rFonts w:ascii="Calibri Light" w:eastAsia="Calibri" w:hAnsi="Calibri Light" w:cs="Arial"/>
          <w:sz w:val="22"/>
          <w:szCs w:val="22"/>
          <w:lang w:eastAsia="en-US"/>
        </w:rPr>
        <w:t xml:space="preserve"> Anglický jazyk je vyučován v 1. a 2. ročníku v obou semestrech a ve 3. ročníku v zimním semestru. Student po absolvování dosáhne úrovně </w:t>
      </w:r>
      <w:ins w:id="282" w:author="*" w:date="2018-05-22T11:00:00Z">
        <w:r w:rsidR="008D128E">
          <w:rPr>
            <w:rFonts w:ascii="Calibri Light" w:eastAsia="Calibri" w:hAnsi="Calibri Light" w:cs="Arial"/>
            <w:sz w:val="22"/>
            <w:szCs w:val="22"/>
            <w:lang w:eastAsia="en-US"/>
          </w:rPr>
          <w:t>B2+ SERR/</w:t>
        </w:r>
        <w:r w:rsidR="008D128E" w:rsidRPr="008D128E">
          <w:rPr>
            <w:rFonts w:ascii="Calibri Light" w:eastAsia="Calibri" w:hAnsi="Calibri Light" w:cs="Arial"/>
            <w:sz w:val="22"/>
            <w:szCs w:val="22"/>
            <w:lang w:eastAsia="en-US"/>
          </w:rPr>
          <w:t>CEFR.</w:t>
        </w:r>
        <w:del w:id="283" w:author="*" w:date="2018-05-21T07:44:00Z">
          <w:r w:rsidR="008D128E" w:rsidRPr="008D128E" w:rsidDel="00CF16EF">
            <w:rPr>
              <w:rFonts w:ascii="Calibri Light" w:eastAsia="Calibri" w:hAnsi="Calibri Light" w:cs="Arial"/>
              <w:sz w:val="22"/>
              <w:szCs w:val="22"/>
              <w:lang w:eastAsia="en-US"/>
            </w:rPr>
            <w:delText>.</w:delText>
          </w:r>
        </w:del>
      </w:ins>
      <w:del w:id="284" w:author="*" w:date="2018-05-22T11:00:00Z">
        <w:r w:rsidDel="008D128E">
          <w:rPr>
            <w:rFonts w:ascii="Calibri Light" w:eastAsia="Calibri" w:hAnsi="Calibri Light" w:cs="Arial"/>
            <w:sz w:val="22"/>
            <w:szCs w:val="22"/>
            <w:lang w:eastAsia="en-US"/>
          </w:rPr>
          <w:delText>B2</w:delText>
        </w:r>
      </w:del>
      <w:r>
        <w:rPr>
          <w:rFonts w:ascii="Calibri Light" w:eastAsia="Calibri" w:hAnsi="Calibri Light" w:cs="Arial"/>
          <w:sz w:val="22"/>
          <w:szCs w:val="22"/>
          <w:lang w:eastAsia="en-US"/>
        </w:rPr>
        <w:t xml:space="preserve"> a je schopen využívat znalosti anglického jazyka v odborných tématech sociální pedagogiky.</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Pravidla a podmínky utváření studijních plánů </w:t>
      </w:r>
    </w:p>
    <w:p w:rsidR="00360B5F" w:rsidRPr="00402557"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2.6</w:t>
      </w:r>
    </w:p>
    <w:p w:rsidR="00360B5F" w:rsidRPr="00402557"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360B5F">
        <w:rPr>
          <w:rFonts w:ascii="Calibri Light" w:eastAsia="Calibri" w:hAnsi="Calibri Light" w:cs="Arial"/>
          <w:sz w:val="22"/>
          <w:szCs w:val="22"/>
          <w:lang w:eastAsia="en-US"/>
        </w:rPr>
        <w:t xml:space="preserve">Využívá se kreditový systém ECTS. Vyučovací hodina trvá 50 minut. Studijní plán se skládá z povinných </w:t>
      </w:r>
      <w:r w:rsidRPr="00360B5F">
        <w:rPr>
          <w:rFonts w:ascii="Calibri Light" w:eastAsia="Calibri" w:hAnsi="Calibri Light" w:cs="Arial"/>
          <w:sz w:val="22"/>
          <w:szCs w:val="22"/>
          <w:lang w:eastAsia="en-US"/>
        </w:rPr>
        <w:br/>
        <w:t>a povinně volitelných předmětů. Povinné předměty se dělí na základní teoretické předměty, předměty profilujícího základu a ostatní. Povinně volitelné předměty jsou předměty profilujícího základu. Studenti si vybírají v každém semestru 2. ročníku vždy dva povinně volitelné předměty. Povinně volitelné předměty umožňují studentům vybrat si předměty ze tří oblastí: aplikační (Sociální služby, Sociální pedagogi</w:t>
      </w:r>
      <w:r>
        <w:rPr>
          <w:rFonts w:ascii="Calibri Light" w:eastAsia="Calibri" w:hAnsi="Calibri Light" w:cs="Arial"/>
          <w:sz w:val="22"/>
          <w:szCs w:val="22"/>
          <w:lang w:eastAsia="en-US"/>
        </w:rPr>
        <w:t xml:space="preserve">ka </w:t>
      </w:r>
      <w:r w:rsidRPr="00360B5F">
        <w:rPr>
          <w:rFonts w:ascii="Calibri Light" w:eastAsia="Calibri" w:hAnsi="Calibri Light" w:cs="Arial"/>
          <w:sz w:val="22"/>
          <w:szCs w:val="22"/>
          <w:lang w:eastAsia="en-US"/>
        </w:rPr>
        <w:t>v praxi), komunikační (Lektorské dovednosti, Poradenský vztah) a pedagogické (Zážitková pedagogika, Tvorba vzdělávacího programu). Součástí státní závěrečné zkoušky je obhajoba bakalářské práce a tři tematické okruhy: Pedagogika, Sociální pedagogika a Sociální práce.</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Vymezení uplatnění absolventů </w:t>
      </w:r>
    </w:p>
    <w:p w:rsidR="00360B5F" w:rsidRPr="00402557"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2.7</w:t>
      </w:r>
    </w:p>
    <w:p w:rsidR="00360B5F" w:rsidRPr="00402557"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Typickými zaměstnavateli jsou školy a školská zařízení, ve kterých se absolventi uplatňují na pozicích vychovatele, asistenta pedagoga a pedagoga volného času. V oblasti výchovy a vzdělávání absolventi naleznou uplatnění ještě v mimoškolských organizacích, např. střediska volného času, na školských odborech obecních a krajských úřadů. V oblasti sociální jsou typickými zaměstnavateli nízkoprahová zařízení pro děti a mládež či nízkoprahová zařízení pro drogové uživatele; domovy pro seniory; poradenská centra; neziskové organizace zaměřené na resocializaci jedinců; azylové domy; odbory sociálních věcí na obecních a krajských úřadech a oblast sociálně-právní ochrany dětí.</w:t>
      </w:r>
    </w:p>
    <w:p w:rsidR="00360B5F" w:rsidRDefault="00360B5F" w:rsidP="00360B5F">
      <w:pPr>
        <w:keepNext/>
        <w:keepLines/>
        <w:spacing w:before="40" w:line="259" w:lineRule="auto"/>
        <w:ind w:left="1080" w:hanging="360"/>
        <w:outlineLvl w:val="2"/>
        <w:rPr>
          <w:rFonts w:ascii="Calibri Light" w:hAnsi="Calibri Light"/>
          <w:sz w:val="24"/>
          <w:szCs w:val="24"/>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Standardní doba studia </w:t>
      </w:r>
    </w:p>
    <w:p w:rsidR="00360B5F" w:rsidRPr="00402557"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2.8</w:t>
      </w:r>
    </w:p>
    <w:p w:rsidR="00360B5F" w:rsidRPr="00402557" w:rsidRDefault="00360B5F" w:rsidP="00360B5F">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Standardní doba studia jsou 3 roky.</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Soulad obsahu studia s cíli studia a profilem absolventa </w:t>
      </w:r>
    </w:p>
    <w:p w:rsidR="00360B5F" w:rsidRPr="00402557"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2.9</w:t>
      </w:r>
    </w:p>
    <w:p w:rsidR="00360B5F" w:rsidRPr="00402557" w:rsidRDefault="00360B5F" w:rsidP="00360B5F">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Studijní program je zaměřen na vzdělávání studentů v oblasti pedagogických věd a v sociální oblasti. Dochází tak k průniku pedagogických znalostí a dovedností se znalostmi a dovednostmi v oblasti sociální. Studijní program Sociální pedagogika tímto splňuje nároky na výkon v pomáhajících profesí jak v oblasti pedagogické (školní i mimoškolní), tak v oblasti sociální (v sociálních službách a v neziskovém sektoru). Cílem studia je osvojení si kompetencí (výchovně vzdělávací, preventivní, diagnostické, metodologické, manažerské a poradenské) studenty, které jsou nezbytné pro uplatnění na trhu práce v oblasti sociální pedagogiky.  Požadavky v jednotlivých předmětech jsou nastaveny tak, aby si studenti kromě základních teoretických znalostí a dovedností tvořících jádro vědního oboru sociální pedagogika osvojili také tzv. měkké dovednosti (zejm. komunikační, prezentační, projektové a schopnost práce </w:t>
      </w:r>
      <w:r w:rsidRPr="00402557">
        <w:rPr>
          <w:rFonts w:ascii="Calibri Light" w:eastAsia="Calibri" w:hAnsi="Calibri Light" w:cs="Arial"/>
          <w:sz w:val="22"/>
          <w:szCs w:val="22"/>
          <w:lang w:eastAsia="en-US"/>
        </w:rPr>
        <w:br/>
        <w:t xml:space="preserve">v týmu). Cíle studijního programu jsou nastaveny tak, aby byl naplněn profil absolventa, přičemž </w:t>
      </w:r>
      <w:r w:rsidRPr="00402557">
        <w:rPr>
          <w:rFonts w:ascii="Calibri Light" w:eastAsia="Calibri" w:hAnsi="Calibri Light" w:cs="Arial"/>
          <w:sz w:val="22"/>
          <w:szCs w:val="22"/>
          <w:lang w:eastAsia="en-US"/>
        </w:rPr>
        <w:br/>
        <w:t xml:space="preserve">se absolventi studijního programu Sociální pedagogika uplatňují ve školách, školských zařízeních, mimoškolních institucích, organizacích poskytující sociální služby a sociální pomoc, a to jak ve veřejném, tak i soukromém sektoru. Legislativní opora pro uplatnění absolventů je zejm. v zákoně </w:t>
      </w:r>
      <w:r w:rsidRPr="00402557">
        <w:rPr>
          <w:rFonts w:ascii="Calibri Light" w:eastAsia="Calibri" w:hAnsi="Calibri Light" w:cs="Arial"/>
          <w:sz w:val="22"/>
          <w:szCs w:val="22"/>
          <w:lang w:eastAsia="en-US"/>
        </w:rPr>
        <w:br/>
        <w:t>č. 563/2004 Sb. o pedagogických pracovnících a v zákoně č. 108/2006 Sb. o sociálních službách.</w:t>
      </w:r>
      <w:r w:rsidRPr="00402557">
        <w:rPr>
          <w:rFonts w:ascii="Calibri" w:eastAsia="Calibri" w:hAnsi="Calibri" w:cs="Arial"/>
          <w:sz w:val="22"/>
          <w:szCs w:val="22"/>
          <w:lang w:eastAsia="en-US"/>
        </w:rPr>
        <w:t xml:space="preserve"> </w:t>
      </w:r>
      <w:r w:rsidRPr="00402557">
        <w:rPr>
          <w:rFonts w:ascii="Calibri Light" w:eastAsia="Calibri" w:hAnsi="Calibri Light" w:cs="Arial"/>
          <w:sz w:val="22"/>
          <w:szCs w:val="22"/>
          <w:lang w:eastAsia="en-US"/>
        </w:rPr>
        <w:t xml:space="preserve">Cíle studia a profil absolventa je reflektován v obsahu studia, ve kterém dominují předměty pedagogické </w:t>
      </w:r>
      <w:r w:rsidR="004A2465">
        <w:rPr>
          <w:rFonts w:ascii="Calibri Light" w:eastAsia="Calibri" w:hAnsi="Calibri Light" w:cs="Arial"/>
          <w:sz w:val="22"/>
          <w:szCs w:val="22"/>
          <w:lang w:eastAsia="en-US"/>
        </w:rPr>
        <w:br/>
      </w:r>
      <w:r w:rsidRPr="00402557">
        <w:rPr>
          <w:rFonts w:ascii="Calibri Light" w:eastAsia="Calibri" w:hAnsi="Calibri Light" w:cs="Arial"/>
          <w:sz w:val="22"/>
          <w:szCs w:val="22"/>
          <w:lang w:eastAsia="en-US"/>
        </w:rPr>
        <w:t>a sociální oblasti.</w:t>
      </w:r>
    </w:p>
    <w:p w:rsidR="00360B5F" w:rsidRPr="00402557" w:rsidDel="00C756BD" w:rsidRDefault="00360B5F" w:rsidP="00360B5F">
      <w:pPr>
        <w:keepNext/>
        <w:keepLines/>
        <w:spacing w:before="40" w:line="259" w:lineRule="auto"/>
        <w:ind w:left="1080" w:hanging="360"/>
        <w:outlineLvl w:val="2"/>
        <w:rPr>
          <w:del w:id="285" w:author="*" w:date="2018-05-17T09:14:00Z"/>
          <w:rFonts w:ascii="Calibri Light" w:hAnsi="Calibri Light"/>
          <w:sz w:val="22"/>
          <w:szCs w:val="22"/>
          <w:lang w:eastAsia="en-US"/>
        </w:rPr>
      </w:pPr>
      <w:del w:id="286" w:author="*" w:date="2018-05-17T09:14:00Z">
        <w:r w:rsidRPr="00402557" w:rsidDel="00C756BD">
          <w:rPr>
            <w:rFonts w:ascii="Calibri Light" w:hAnsi="Calibri Light"/>
            <w:sz w:val="24"/>
            <w:szCs w:val="24"/>
            <w:lang w:eastAsia="en-US"/>
          </w:rPr>
          <w:delText xml:space="preserve">Odlišení doktorského studijního programu od ostatních typů studijních programů </w:delText>
        </w:r>
        <w:r w:rsidRPr="00402557" w:rsidDel="00C756BD">
          <w:rPr>
            <w:rFonts w:ascii="Calibri Light" w:hAnsi="Calibri Light"/>
            <w:color w:val="FF0000"/>
            <w:sz w:val="22"/>
            <w:szCs w:val="22"/>
            <w:lang w:eastAsia="en-US"/>
          </w:rPr>
          <w:delText>(pouze pro doktorské studijní programy)</w:delText>
        </w:r>
      </w:del>
    </w:p>
    <w:p w:rsidR="00360B5F" w:rsidRPr="00402557" w:rsidDel="00C756BD" w:rsidRDefault="00360B5F" w:rsidP="00360B5F">
      <w:pPr>
        <w:spacing w:after="160" w:line="259" w:lineRule="auto"/>
        <w:ind w:left="3540"/>
        <w:rPr>
          <w:del w:id="287" w:author="*" w:date="2018-05-17T09:14:00Z"/>
          <w:rFonts w:ascii="Calibri" w:eastAsia="Calibri" w:hAnsi="Calibri" w:cs="Arial"/>
          <w:sz w:val="22"/>
          <w:szCs w:val="22"/>
          <w:lang w:eastAsia="en-US"/>
        </w:rPr>
      </w:pPr>
      <w:del w:id="288" w:author="*" w:date="2018-05-17T09:14:00Z">
        <w:r w:rsidRPr="00402557" w:rsidDel="00C756BD">
          <w:rPr>
            <w:rFonts w:ascii="Calibri" w:eastAsia="Calibri" w:hAnsi="Calibri" w:cs="Arial"/>
            <w:sz w:val="22"/>
            <w:szCs w:val="22"/>
            <w:lang w:eastAsia="en-US"/>
          </w:rPr>
          <w:delText>Standardy 2.10-2.11</w:delText>
        </w:r>
      </w:del>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Struktura a rozsah studijních předmětů </w:t>
      </w:r>
    </w:p>
    <w:p w:rsidR="00360B5F" w:rsidRPr="00402557" w:rsidRDefault="00360B5F" w:rsidP="00360B5F">
      <w:pPr>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2.12</w:t>
      </w:r>
    </w:p>
    <w:tbl>
      <w:tblPr>
        <w:tblW w:w="6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85"/>
        <w:gridCol w:w="1134"/>
        <w:gridCol w:w="814"/>
      </w:tblGrid>
      <w:tr w:rsidR="00360B5F" w:rsidRPr="00402557" w:rsidTr="00360B5F">
        <w:trPr>
          <w:jc w:val="center"/>
        </w:trPr>
        <w:tc>
          <w:tcPr>
            <w:tcW w:w="4085" w:type="dxa"/>
            <w:shd w:val="clear" w:color="auto" w:fill="auto"/>
          </w:tcPr>
          <w:p w:rsidR="00360B5F" w:rsidRPr="00402557" w:rsidRDefault="00360B5F" w:rsidP="00360B5F">
            <w:pPr>
              <w:jc w:val="both"/>
              <w:rPr>
                <w:rFonts w:ascii="Calibri Light" w:hAnsi="Calibri Light"/>
                <w:b/>
              </w:rPr>
            </w:pPr>
            <w:r w:rsidRPr="00402557">
              <w:rPr>
                <w:rFonts w:ascii="Calibri Light" w:hAnsi="Calibri Light"/>
                <w:b/>
                <w:sz w:val="22"/>
              </w:rPr>
              <w:t>Název předmětu</w:t>
            </w:r>
          </w:p>
        </w:tc>
        <w:tc>
          <w:tcPr>
            <w:tcW w:w="1134" w:type="dxa"/>
            <w:shd w:val="clear" w:color="auto" w:fill="auto"/>
          </w:tcPr>
          <w:p w:rsidR="00360B5F" w:rsidRPr="00402557" w:rsidRDefault="00360B5F" w:rsidP="00360B5F">
            <w:pPr>
              <w:jc w:val="both"/>
              <w:rPr>
                <w:rFonts w:ascii="Calibri Light" w:hAnsi="Calibri Light"/>
                <w:b/>
              </w:rPr>
            </w:pPr>
            <w:r w:rsidRPr="00402557">
              <w:rPr>
                <w:rFonts w:ascii="Calibri Light" w:hAnsi="Calibri Light"/>
                <w:b/>
                <w:sz w:val="22"/>
              </w:rPr>
              <w:t>rozsah</w:t>
            </w:r>
          </w:p>
        </w:tc>
        <w:tc>
          <w:tcPr>
            <w:tcW w:w="814" w:type="dxa"/>
            <w:shd w:val="clear" w:color="auto" w:fill="auto"/>
          </w:tcPr>
          <w:p w:rsidR="00360B5F" w:rsidRPr="00402557" w:rsidRDefault="00360B5F" w:rsidP="00360B5F">
            <w:pPr>
              <w:jc w:val="both"/>
              <w:rPr>
                <w:rFonts w:ascii="Calibri Light" w:hAnsi="Calibri Light"/>
                <w:b/>
                <w:sz w:val="22"/>
              </w:rPr>
            </w:pPr>
            <w:r w:rsidRPr="00402557">
              <w:rPr>
                <w:rFonts w:ascii="Calibri Light" w:hAnsi="Calibri Light"/>
                <w:b/>
                <w:sz w:val="22"/>
              </w:rPr>
              <w:t>profil. základ</w:t>
            </w:r>
          </w:p>
        </w:tc>
      </w:tr>
      <w:tr w:rsidR="00360B5F" w:rsidRPr="00402557" w:rsidTr="00360B5F">
        <w:trPr>
          <w:jc w:val="center"/>
        </w:trPr>
        <w:tc>
          <w:tcPr>
            <w:tcW w:w="6033" w:type="dxa"/>
            <w:gridSpan w:val="3"/>
          </w:tcPr>
          <w:p w:rsidR="00360B5F" w:rsidRPr="00402557" w:rsidRDefault="00360B5F" w:rsidP="00360B5F">
            <w:pPr>
              <w:jc w:val="center"/>
              <w:rPr>
                <w:rFonts w:ascii="Calibri Light" w:hAnsi="Calibri Light"/>
              </w:rPr>
            </w:pPr>
            <w:r w:rsidRPr="00402557">
              <w:rPr>
                <w:rFonts w:ascii="Calibri Light" w:hAnsi="Calibri Light"/>
              </w:rPr>
              <w:t>Povinné předměty</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Anglický jazyk 1</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Adaptační kurz</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+ 26c</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Základy pedagogiky</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+ 28s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ZT</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Úvod do sociální práce</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ZT</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Základy didaktiky</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Informační technologie</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Základy psychologie</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+ 28s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Základy sociologie</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+ 28s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ZT</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Základy zdravotnických nauk</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Anglický jazyk 2</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Základy práva</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28p + 0s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Inovativní přístupy ve vzdělávání</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Sociální patologie</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Průběžná praxe</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40 hodin</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Speciální pedagogika v pomáhajících profesích</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lastRenderedPageBreak/>
              <w:t>Vývojová psychologie</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Vzdělávání dospělých</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ZT</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Anglický jazyk 3</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Filozofie a teorie výchovy</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ZT</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Metodologie 1</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Sociální pedagogika 1</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ZT</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Sociální politika</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+ 28s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Sociální komunikace</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Anglický jazyk 4</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Metodologie 2</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Sociální pedagogika 2</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ZT</w:t>
            </w:r>
          </w:p>
        </w:tc>
      </w:tr>
      <w:tr w:rsidR="004A2465" w:rsidRPr="00402557" w:rsidTr="00360B5F">
        <w:trPr>
          <w:jc w:val="center"/>
        </w:trPr>
        <w:tc>
          <w:tcPr>
            <w:tcW w:w="4085" w:type="dxa"/>
          </w:tcPr>
          <w:p w:rsidR="004A2465" w:rsidRPr="004A2465" w:rsidRDefault="004A2465" w:rsidP="004A2465">
            <w:pPr>
              <w:rPr>
                <w:rFonts w:ascii="Calibri Light" w:hAnsi="Calibri Light"/>
              </w:rPr>
            </w:pPr>
            <w:r>
              <w:rPr>
                <w:rFonts w:ascii="Calibri Light" w:hAnsi="Calibri Light"/>
              </w:rPr>
              <w:t xml:space="preserve">Sociální práce s rodinou </w:t>
            </w:r>
            <w:r w:rsidRPr="004A2465">
              <w:rPr>
                <w:rFonts w:ascii="Calibri Light" w:hAnsi="Calibri Light"/>
              </w:rPr>
              <w:t xml:space="preserve">a ohroženými dětmi </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Sociální psychologie</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Souvislá praxe 1</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80 hodin</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Anglický jazyk 5</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Seminář bakalářských prací 1</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Metody sociálně výchovné práce</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Multikulturní výchova</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+ 28s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Sociální práce se seniory</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Pedagogika volného času</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+ 28s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Souvislá praxe 2</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160 hodin</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Základy podnikatelství</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Seminář bakalářských prací 2</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 xml:space="preserve">20 hodin </w:t>
            </w:r>
          </w:p>
        </w:tc>
        <w:tc>
          <w:tcPr>
            <w:tcW w:w="814" w:type="dxa"/>
          </w:tcPr>
          <w:p w:rsidR="004A2465" w:rsidRPr="004A2465" w:rsidRDefault="004A2465" w:rsidP="004A2465">
            <w:pPr>
              <w:jc w:val="both"/>
              <w:rPr>
                <w:rFonts w:ascii="Calibri Light" w:hAnsi="Calibri Light"/>
                <w:highlight w:val="yellow"/>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Pedagogicko-psychologická diagnostika</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Globální a environmentální výchova</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14p + 14s</w:t>
            </w:r>
          </w:p>
        </w:tc>
        <w:tc>
          <w:tcPr>
            <w:tcW w:w="814" w:type="dxa"/>
          </w:tcPr>
          <w:p w:rsidR="004A2465" w:rsidRPr="004A2465" w:rsidRDefault="004A2465" w:rsidP="004A2465">
            <w:pPr>
              <w:jc w:val="both"/>
              <w:rPr>
                <w:rFonts w:ascii="Calibri Light" w:hAnsi="Calibri Light"/>
              </w:rPr>
            </w:pP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Právo v sociální oblasti</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28p + 0s</w:t>
            </w:r>
          </w:p>
        </w:tc>
        <w:tc>
          <w:tcPr>
            <w:tcW w:w="814" w:type="dxa"/>
          </w:tcPr>
          <w:p w:rsidR="004A2465" w:rsidRPr="004A2465" w:rsidRDefault="004A2465" w:rsidP="004A2465">
            <w:pPr>
              <w:jc w:val="both"/>
              <w:rPr>
                <w:rFonts w:ascii="Calibri Light" w:hAnsi="Calibri Light"/>
              </w:rPr>
            </w:pPr>
            <w:r w:rsidRPr="004A2465">
              <w:rPr>
                <w:rFonts w:ascii="Calibri Light" w:hAnsi="Calibri Light"/>
              </w:rPr>
              <w:t>PZ</w:t>
            </w:r>
          </w:p>
        </w:tc>
      </w:tr>
      <w:tr w:rsidR="004A2465" w:rsidRPr="00402557" w:rsidTr="00DE620D">
        <w:trPr>
          <w:jc w:val="center"/>
        </w:trPr>
        <w:tc>
          <w:tcPr>
            <w:tcW w:w="6033" w:type="dxa"/>
            <w:gridSpan w:val="3"/>
          </w:tcPr>
          <w:p w:rsidR="004A2465" w:rsidRPr="00402557" w:rsidRDefault="004A2465" w:rsidP="004A2465">
            <w:pPr>
              <w:jc w:val="center"/>
              <w:rPr>
                <w:rFonts w:ascii="Calibri Light" w:hAnsi="Calibri Light"/>
              </w:rPr>
            </w:pPr>
            <w:r>
              <w:rPr>
                <w:rFonts w:ascii="Calibri Light" w:hAnsi="Calibri Light"/>
              </w:rPr>
              <w:t>Povinně volitelné předměty</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Sociální služby</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Default="004A2465">
            <w:r w:rsidRPr="00512EA4">
              <w:rPr>
                <w:rFonts w:ascii="Calibri Light" w:hAnsi="Calibri Light"/>
              </w:rPr>
              <w:t>PZ</w:t>
            </w:r>
          </w:p>
        </w:tc>
      </w:tr>
      <w:tr w:rsidR="004A2465" w:rsidRPr="00402557" w:rsidTr="00360B5F">
        <w:trPr>
          <w:jc w:val="center"/>
        </w:trPr>
        <w:tc>
          <w:tcPr>
            <w:tcW w:w="4085" w:type="dxa"/>
          </w:tcPr>
          <w:p w:rsidR="004A2465" w:rsidRPr="004A2465" w:rsidRDefault="004A2465" w:rsidP="004A2465">
            <w:pPr>
              <w:jc w:val="both"/>
              <w:rPr>
                <w:rFonts w:ascii="Calibri Light" w:hAnsi="Calibri Light"/>
              </w:rPr>
            </w:pPr>
            <w:r w:rsidRPr="004A2465">
              <w:rPr>
                <w:rFonts w:ascii="Calibri Light" w:hAnsi="Calibri Light"/>
              </w:rPr>
              <w:t>Lektorské dovednosti</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Default="004A2465">
            <w:r w:rsidRPr="00512EA4">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Tvorba vzdělávacího programu</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Default="004A2465">
            <w:r w:rsidRPr="00512EA4">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Zážitková pedagogika</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Default="004A2465">
            <w:r w:rsidRPr="00512EA4">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Sociální pedagogika v praxi</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Default="004A2465">
            <w:r w:rsidRPr="00512EA4">
              <w:rPr>
                <w:rFonts w:ascii="Calibri Light" w:hAnsi="Calibri Light"/>
              </w:rPr>
              <w:t>PZ</w:t>
            </w:r>
          </w:p>
        </w:tc>
      </w:tr>
      <w:tr w:rsidR="004A2465" w:rsidRPr="00402557" w:rsidTr="00360B5F">
        <w:trPr>
          <w:jc w:val="center"/>
        </w:trPr>
        <w:tc>
          <w:tcPr>
            <w:tcW w:w="4085" w:type="dxa"/>
          </w:tcPr>
          <w:p w:rsidR="004A2465" w:rsidRPr="004A2465" w:rsidRDefault="004A2465" w:rsidP="004A2465">
            <w:pPr>
              <w:rPr>
                <w:rFonts w:ascii="Calibri Light" w:hAnsi="Calibri Light"/>
              </w:rPr>
            </w:pPr>
            <w:r w:rsidRPr="004A2465">
              <w:rPr>
                <w:rFonts w:ascii="Calibri Light" w:hAnsi="Calibri Light"/>
              </w:rPr>
              <w:t>Poradenský vztah</w:t>
            </w:r>
          </w:p>
        </w:tc>
        <w:tc>
          <w:tcPr>
            <w:tcW w:w="1134" w:type="dxa"/>
          </w:tcPr>
          <w:p w:rsidR="004A2465" w:rsidRPr="004A2465" w:rsidRDefault="004A2465" w:rsidP="004A2465">
            <w:pPr>
              <w:jc w:val="both"/>
              <w:rPr>
                <w:rFonts w:ascii="Calibri Light" w:hAnsi="Calibri Light"/>
              </w:rPr>
            </w:pPr>
            <w:r w:rsidRPr="004A2465">
              <w:rPr>
                <w:rFonts w:ascii="Calibri Light" w:hAnsi="Calibri Light"/>
              </w:rPr>
              <w:t>0p + 28s</w:t>
            </w:r>
          </w:p>
        </w:tc>
        <w:tc>
          <w:tcPr>
            <w:tcW w:w="814" w:type="dxa"/>
          </w:tcPr>
          <w:p w:rsidR="004A2465" w:rsidRDefault="004A2465">
            <w:r w:rsidRPr="00512EA4">
              <w:rPr>
                <w:rFonts w:ascii="Calibri Light" w:hAnsi="Calibri Light"/>
              </w:rPr>
              <w:t>PZ</w:t>
            </w:r>
          </w:p>
        </w:tc>
      </w:tr>
    </w:tbl>
    <w:p w:rsidR="00360B5F" w:rsidRDefault="00360B5F" w:rsidP="00360B5F">
      <w:pPr>
        <w:spacing w:line="259" w:lineRule="auto"/>
        <w:rPr>
          <w:rFonts w:ascii="Calibri Light" w:eastAsia="Calibri" w:hAnsi="Calibri Light" w:cs="Arial"/>
          <w:sz w:val="22"/>
          <w:szCs w:val="22"/>
          <w:lang w:eastAsia="en-US"/>
        </w:rPr>
      </w:pPr>
    </w:p>
    <w:p w:rsidR="00360B5F" w:rsidRPr="00402557" w:rsidDel="00C756BD" w:rsidRDefault="00360B5F" w:rsidP="00360B5F">
      <w:pPr>
        <w:keepNext/>
        <w:keepLines/>
        <w:spacing w:before="40" w:line="259" w:lineRule="auto"/>
        <w:ind w:left="1080" w:hanging="360"/>
        <w:outlineLvl w:val="2"/>
        <w:rPr>
          <w:del w:id="289" w:author="*" w:date="2018-05-17T09:14:00Z"/>
          <w:rFonts w:ascii="Calibri Light" w:hAnsi="Calibri Light"/>
          <w:sz w:val="24"/>
          <w:szCs w:val="24"/>
          <w:lang w:eastAsia="en-US"/>
        </w:rPr>
      </w:pPr>
      <w:del w:id="290" w:author="*" w:date="2018-05-17T09:14:00Z">
        <w:r w:rsidRPr="00402557" w:rsidDel="00C756BD">
          <w:rPr>
            <w:rFonts w:ascii="Calibri Light" w:hAnsi="Calibri Light"/>
            <w:sz w:val="24"/>
            <w:szCs w:val="24"/>
            <w:lang w:eastAsia="en-US"/>
          </w:rPr>
          <w:delText xml:space="preserve">Rozsah povinné odborné praxe </w:delText>
        </w:r>
        <w:r w:rsidRPr="00402557" w:rsidDel="00C756BD">
          <w:rPr>
            <w:rFonts w:ascii="Calibri Light" w:hAnsi="Calibri Light"/>
            <w:color w:val="FF0000"/>
            <w:sz w:val="24"/>
            <w:szCs w:val="24"/>
            <w:lang w:eastAsia="en-US"/>
          </w:rPr>
          <w:delText xml:space="preserve">(pouze pro profesně zaměřené studijní programy) </w:delText>
        </w:r>
        <w:r w:rsidRPr="00402557" w:rsidDel="00C756BD">
          <w:rPr>
            <w:rFonts w:ascii="Calibri Light" w:hAnsi="Calibri Light"/>
            <w:sz w:val="24"/>
            <w:szCs w:val="24"/>
            <w:lang w:eastAsia="en-US"/>
          </w:rPr>
          <w:delText xml:space="preserve">a specifika spolupráce s praxí </w:delText>
        </w:r>
        <w:r w:rsidRPr="00402557" w:rsidDel="00C756BD">
          <w:rPr>
            <w:rFonts w:ascii="Calibri Light" w:hAnsi="Calibri Light"/>
            <w:color w:val="FF0000"/>
            <w:sz w:val="24"/>
            <w:szCs w:val="24"/>
            <w:lang w:eastAsia="en-US"/>
          </w:rPr>
          <w:delText>(pouze pro bakalářské profesně zaměřené studijní programy)</w:delText>
        </w:r>
      </w:del>
    </w:p>
    <w:p w:rsidR="00360B5F" w:rsidRPr="00402557" w:rsidDel="00C756BD" w:rsidRDefault="00360B5F" w:rsidP="00360B5F">
      <w:pPr>
        <w:spacing w:after="160" w:line="259" w:lineRule="auto"/>
        <w:ind w:left="3540"/>
        <w:rPr>
          <w:del w:id="291" w:author="*" w:date="2018-05-17T09:14:00Z"/>
          <w:rFonts w:ascii="Calibri" w:eastAsia="Calibri" w:hAnsi="Calibri" w:cs="Arial"/>
          <w:sz w:val="22"/>
          <w:szCs w:val="22"/>
          <w:lang w:eastAsia="en-US"/>
        </w:rPr>
      </w:pPr>
      <w:del w:id="292" w:author="*" w:date="2018-05-17T09:14:00Z">
        <w:r w:rsidRPr="00402557" w:rsidDel="00C756BD">
          <w:rPr>
            <w:rFonts w:ascii="Calibri" w:eastAsia="Calibri" w:hAnsi="Calibri" w:cs="Arial"/>
            <w:sz w:val="22"/>
            <w:szCs w:val="22"/>
            <w:lang w:eastAsia="en-US"/>
          </w:rPr>
          <w:delText>Standardy 2.13, 2.15</w:delText>
        </w:r>
      </w:del>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Soulad obsahu studijních předmětů, státních zkoušek a kvalifikačních prací s výsledky učení a profilem absolventa  </w:t>
      </w:r>
    </w:p>
    <w:p w:rsidR="00360B5F" w:rsidRPr="00402557" w:rsidRDefault="00360B5F" w:rsidP="00360B5F">
      <w:pPr>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2.14</w:t>
      </w:r>
    </w:p>
    <w:p w:rsidR="00360B5F" w:rsidRDefault="00FC010F" w:rsidP="00360B5F">
      <w:pPr>
        <w:spacing w:line="259" w:lineRule="auto"/>
        <w:jc w:val="both"/>
        <w:rPr>
          <w:rFonts w:ascii="Calibri Light" w:eastAsia="Calibri" w:hAnsi="Calibri Light" w:cs="Arial"/>
          <w:sz w:val="22"/>
          <w:szCs w:val="22"/>
          <w:lang w:eastAsia="en-US"/>
        </w:rPr>
      </w:pPr>
      <w:r w:rsidRPr="00FC010F">
        <w:rPr>
          <w:rFonts w:ascii="Calibri Light" w:eastAsia="Calibri" w:hAnsi="Calibri Light" w:cs="Arial"/>
          <w:sz w:val="22"/>
          <w:szCs w:val="22"/>
          <w:lang w:eastAsia="en-US"/>
        </w:rPr>
        <w:t>Obsahem státní závěrečné zkoušky je</w:t>
      </w:r>
      <w:r w:rsidR="00360B5F" w:rsidRPr="00402557">
        <w:rPr>
          <w:rFonts w:ascii="Calibri Light" w:eastAsia="Calibri" w:hAnsi="Calibri Light" w:cs="Arial"/>
          <w:sz w:val="22"/>
          <w:szCs w:val="22"/>
          <w:lang w:eastAsia="en-US"/>
        </w:rPr>
        <w:t xml:space="preserve">: 1) obhajoba bakalářské práce; 2) Pedagogika; 3) Sociální pedagogika; 4) Sociální práce. Obsah státní závěrečné zkoušky reflektuje studijní předměty absolvované studentem během studia. V okruhu Pedagogika jde zejm. o tyto studijní předměty: Základy pedagogiky, Vzdělávání dospělých, Filozofie a teorie výchovy, Základy didaktiky, Lektorské dovednosti, Tvorba vzdělávacího programu, Inovativní přístupy ve vzdělávání. V okruhu Sociální pedagogika jde zejm. o tyto studijní předměty: Sociální pedagogika 1, Sociální pedagogika 2, Multikulturní výchova, Pedagogika volného času, Poradenský vztah, Zážitková pedagogika, Sociální pedagogika v praxi, Sociální patologie, Pedagogicko-psychologická diagnostika, Metody sociálně výchovné práce, Metodologie 1, Metodologie 2. V okruhu Sociální práce jde zejm. o tyto studijní předměty: Úvod do sociální práce, Sociální politika, </w:t>
      </w:r>
      <w:r w:rsidR="00360B5F" w:rsidRPr="00402557">
        <w:rPr>
          <w:rFonts w:ascii="Calibri Light" w:eastAsia="Calibri" w:hAnsi="Calibri Light" w:cs="Arial"/>
          <w:sz w:val="22"/>
          <w:szCs w:val="22"/>
          <w:lang w:eastAsia="en-US"/>
        </w:rPr>
        <w:lastRenderedPageBreak/>
        <w:t xml:space="preserve">Sociální práce s rodinou a ohroženými dětmi, Sociální práce se seniory, Právo v sociální oblasti, Sociální služby. Kvalifikační práce se tematicky soustředí na problematiku sociální pedagogiky s přesahem do sociální práce s využitím některých dalších témat problematiky pomáhajících profesí. K obhájeným bakalářským pracím patří např.: </w:t>
      </w:r>
      <w:r w:rsidR="00360B5F" w:rsidRPr="00402557">
        <w:rPr>
          <w:rFonts w:ascii="Calibri Light" w:eastAsia="Calibri" w:hAnsi="Calibri Light" w:cs="Arial"/>
          <w:i/>
          <w:sz w:val="22"/>
          <w:szCs w:val="22"/>
          <w:lang w:eastAsia="en-US"/>
        </w:rPr>
        <w:t>Třídní klima ve vesnické a městské základní škole. Komunikace se seniory v sociálních službách z pohledu pracovníků přímé péče. Životní styl studentů středních škol. Odměny a tresty ve výchově dětí mladšího školního věku. Role učitelů při prevenci rizikového chování žáků na druhém stupni ZŠ.</w:t>
      </w:r>
      <w:r w:rsidR="00360B5F" w:rsidRPr="00402557">
        <w:rPr>
          <w:rFonts w:ascii="Calibri Light" w:eastAsia="Calibri" w:hAnsi="Calibri Light" w:cs="Arial"/>
          <w:sz w:val="22"/>
          <w:szCs w:val="22"/>
          <w:lang w:eastAsia="en-US"/>
        </w:rPr>
        <w:t xml:space="preserve"> K navrhovaným tématům patří: </w:t>
      </w:r>
      <w:r w:rsidR="00360B5F" w:rsidRPr="00402557">
        <w:rPr>
          <w:rFonts w:ascii="Calibri Light" w:eastAsia="Calibri" w:hAnsi="Calibri Light" w:cs="Arial"/>
          <w:i/>
          <w:sz w:val="22"/>
          <w:szCs w:val="22"/>
          <w:lang w:eastAsia="en-US"/>
        </w:rPr>
        <w:t>Škola v multikulturním prostředí. Sociální aspekty inkluzivního vzdělávání. Preventivní kompetence sociálních pedagogů v neziskovém sektoru v ČR. Autoregulace chování sociálně vyloučen</w:t>
      </w:r>
      <w:r w:rsidR="00360B5F" w:rsidRPr="00402557">
        <w:rPr>
          <w:rFonts w:ascii="Calibri Light" w:eastAsia="Calibri" w:hAnsi="Calibri Light" w:cs="Euphemia"/>
          <w:i/>
          <w:sz w:val="22"/>
          <w:szCs w:val="22"/>
          <w:lang w:eastAsia="en-US"/>
        </w:rPr>
        <w:t>ý</w:t>
      </w:r>
      <w:r w:rsidR="00360B5F" w:rsidRPr="00402557">
        <w:rPr>
          <w:rFonts w:ascii="Calibri Light" w:eastAsia="Calibri" w:hAnsi="Calibri Light" w:cs="Arial"/>
          <w:i/>
          <w:sz w:val="22"/>
          <w:szCs w:val="22"/>
          <w:lang w:eastAsia="en-US"/>
        </w:rPr>
        <w:t xml:space="preserve">ch </w:t>
      </w:r>
      <w:r w:rsidR="00360B5F" w:rsidRPr="00402557">
        <w:rPr>
          <w:rFonts w:ascii="Calibri Light" w:eastAsia="Calibri" w:hAnsi="Calibri Light" w:cs="Euphemia"/>
          <w:i/>
          <w:sz w:val="22"/>
          <w:szCs w:val="22"/>
          <w:lang w:eastAsia="en-US"/>
        </w:rPr>
        <w:t>žá</w:t>
      </w:r>
      <w:r w:rsidR="00360B5F" w:rsidRPr="00402557">
        <w:rPr>
          <w:rFonts w:ascii="Calibri Light" w:eastAsia="Calibri" w:hAnsi="Calibri Light" w:cs="Arial"/>
          <w:i/>
          <w:sz w:val="22"/>
          <w:szCs w:val="22"/>
          <w:lang w:eastAsia="en-US"/>
        </w:rPr>
        <w:t>ků. Sociálně pedagogick</w:t>
      </w:r>
      <w:r w:rsidR="00360B5F" w:rsidRPr="00402557">
        <w:rPr>
          <w:rFonts w:ascii="Calibri Light" w:eastAsia="Calibri" w:hAnsi="Calibri Light" w:cs="Euphemia"/>
          <w:i/>
          <w:sz w:val="22"/>
          <w:szCs w:val="22"/>
          <w:lang w:eastAsia="en-US"/>
        </w:rPr>
        <w:t>á</w:t>
      </w:r>
      <w:r w:rsidR="00360B5F" w:rsidRPr="00402557">
        <w:rPr>
          <w:rFonts w:ascii="Calibri Light" w:eastAsia="Calibri" w:hAnsi="Calibri Light" w:cs="Arial"/>
          <w:i/>
          <w:sz w:val="22"/>
          <w:szCs w:val="22"/>
          <w:lang w:eastAsia="en-US"/>
        </w:rPr>
        <w:t xml:space="preserve"> pr</w:t>
      </w:r>
      <w:r w:rsidR="00360B5F" w:rsidRPr="00402557">
        <w:rPr>
          <w:rFonts w:ascii="Calibri Light" w:eastAsia="Calibri" w:hAnsi="Calibri Light" w:cs="Euphemia"/>
          <w:i/>
          <w:sz w:val="22"/>
          <w:szCs w:val="22"/>
          <w:lang w:eastAsia="en-US"/>
        </w:rPr>
        <w:t>á</w:t>
      </w:r>
      <w:r w:rsidR="00360B5F" w:rsidRPr="00402557">
        <w:rPr>
          <w:rFonts w:ascii="Calibri Light" w:eastAsia="Calibri" w:hAnsi="Calibri Light" w:cs="Arial"/>
          <w:i/>
          <w:sz w:val="22"/>
          <w:szCs w:val="22"/>
          <w:lang w:eastAsia="en-US"/>
        </w:rPr>
        <w:t>ce s etnick</w:t>
      </w:r>
      <w:r w:rsidR="00360B5F" w:rsidRPr="00402557">
        <w:rPr>
          <w:rFonts w:ascii="Calibri Light" w:eastAsia="Calibri" w:hAnsi="Calibri Light" w:cs="Euphemia"/>
          <w:i/>
          <w:sz w:val="22"/>
          <w:szCs w:val="22"/>
          <w:lang w:eastAsia="en-US"/>
        </w:rPr>
        <w:t>ý</w:t>
      </w:r>
      <w:r w:rsidR="00360B5F" w:rsidRPr="00402557">
        <w:rPr>
          <w:rFonts w:ascii="Calibri Light" w:eastAsia="Calibri" w:hAnsi="Calibri Light" w:cs="Arial"/>
          <w:i/>
          <w:sz w:val="22"/>
          <w:szCs w:val="22"/>
          <w:lang w:eastAsia="en-US"/>
        </w:rPr>
        <w:t>mi a n</w:t>
      </w:r>
      <w:r w:rsidR="00360B5F" w:rsidRPr="00402557">
        <w:rPr>
          <w:rFonts w:ascii="Calibri Light" w:eastAsia="Calibri" w:hAnsi="Calibri Light" w:cs="Euphemia"/>
          <w:i/>
          <w:sz w:val="22"/>
          <w:szCs w:val="22"/>
          <w:lang w:eastAsia="en-US"/>
        </w:rPr>
        <w:t>á</w:t>
      </w:r>
      <w:r w:rsidR="00360B5F" w:rsidRPr="00402557">
        <w:rPr>
          <w:rFonts w:ascii="Calibri Light" w:eastAsia="Calibri" w:hAnsi="Calibri Light" w:cs="Arial"/>
          <w:i/>
          <w:sz w:val="22"/>
          <w:szCs w:val="22"/>
          <w:lang w:eastAsia="en-US"/>
        </w:rPr>
        <w:t>rodnostn</w:t>
      </w:r>
      <w:r w:rsidR="00360B5F" w:rsidRPr="00402557">
        <w:rPr>
          <w:rFonts w:ascii="Calibri Light" w:eastAsia="Calibri" w:hAnsi="Calibri Light" w:cs="Euphemia"/>
          <w:i/>
          <w:sz w:val="22"/>
          <w:szCs w:val="22"/>
          <w:lang w:eastAsia="en-US"/>
        </w:rPr>
        <w:t>í</w:t>
      </w:r>
      <w:r w:rsidR="00360B5F" w:rsidRPr="00402557">
        <w:rPr>
          <w:rFonts w:ascii="Calibri Light" w:eastAsia="Calibri" w:hAnsi="Calibri Light" w:cs="Arial"/>
          <w:i/>
          <w:sz w:val="22"/>
          <w:szCs w:val="22"/>
          <w:lang w:eastAsia="en-US"/>
        </w:rPr>
        <w:t>mi men</w:t>
      </w:r>
      <w:r w:rsidR="00360B5F" w:rsidRPr="00402557">
        <w:rPr>
          <w:rFonts w:ascii="Calibri Light" w:eastAsia="Calibri" w:hAnsi="Calibri Light" w:cs="Euphemia"/>
          <w:i/>
          <w:sz w:val="22"/>
          <w:szCs w:val="22"/>
          <w:lang w:eastAsia="en-US"/>
        </w:rPr>
        <w:t>š</w:t>
      </w:r>
      <w:r w:rsidR="00360B5F" w:rsidRPr="00402557">
        <w:rPr>
          <w:rFonts w:ascii="Calibri Light" w:eastAsia="Calibri" w:hAnsi="Calibri Light" w:cs="Arial"/>
          <w:i/>
          <w:sz w:val="22"/>
          <w:szCs w:val="22"/>
          <w:lang w:eastAsia="en-US"/>
        </w:rPr>
        <w:t>inami. Sociální pedagog na základní škole.</w:t>
      </w:r>
      <w:r w:rsidR="00360B5F" w:rsidRPr="00402557">
        <w:rPr>
          <w:rFonts w:ascii="Calibri Light" w:eastAsia="Calibri" w:hAnsi="Calibri Light" w:cs="Arial"/>
          <w:sz w:val="22"/>
          <w:szCs w:val="22"/>
          <w:lang w:eastAsia="en-US"/>
        </w:rPr>
        <w:t xml:space="preserve"> Struktura studijních předmětů, obsah státní závěrečné zkoušky a témata bakalářských prací tvoří kompaktní celek, který plně souvisí s výsledky učení (viz Standard 2.4), s profilem absolventa a s jeho uplatněním v praxi, a to zejména v pedagogické a sociální oblasti.</w:t>
      </w:r>
    </w:p>
    <w:p w:rsidR="00360B5F" w:rsidRPr="00402557" w:rsidRDefault="00360B5F" w:rsidP="00360B5F">
      <w:pPr>
        <w:spacing w:line="259" w:lineRule="auto"/>
        <w:jc w:val="both"/>
        <w:rPr>
          <w:rFonts w:ascii="Calibri Light" w:eastAsia="Calibri" w:hAnsi="Calibri Light" w:cs="Arial"/>
          <w:sz w:val="22"/>
          <w:szCs w:val="22"/>
          <w:lang w:eastAsia="en-US"/>
        </w:rPr>
      </w:pPr>
    </w:p>
    <w:p w:rsidR="00360B5F" w:rsidRPr="00402557" w:rsidDel="00C756BD" w:rsidRDefault="00360B5F" w:rsidP="00360B5F">
      <w:pPr>
        <w:keepNext/>
        <w:keepLines/>
        <w:spacing w:before="40" w:line="259" w:lineRule="auto"/>
        <w:ind w:left="1080" w:hanging="360"/>
        <w:outlineLvl w:val="2"/>
        <w:rPr>
          <w:del w:id="293" w:author="*" w:date="2018-05-17T09:14:00Z"/>
          <w:rFonts w:ascii="Calibri Light" w:hAnsi="Calibri Light"/>
          <w:sz w:val="24"/>
          <w:szCs w:val="24"/>
          <w:lang w:eastAsia="en-US"/>
        </w:rPr>
      </w:pPr>
      <w:del w:id="294" w:author="*" w:date="2018-05-17T09:14:00Z">
        <w:r w:rsidRPr="00402557" w:rsidDel="00C756BD">
          <w:rPr>
            <w:rFonts w:ascii="Calibri Light" w:hAnsi="Calibri Light"/>
            <w:sz w:val="24"/>
            <w:szCs w:val="24"/>
            <w:lang w:eastAsia="en-US"/>
          </w:rPr>
          <w:delText xml:space="preserve">Podmínky a pravidla rigorózního řízení </w:delText>
        </w:r>
        <w:r w:rsidRPr="00402557" w:rsidDel="00C756BD">
          <w:rPr>
            <w:rFonts w:ascii="Calibri Light" w:hAnsi="Calibri Light"/>
            <w:color w:val="FF0000"/>
            <w:sz w:val="24"/>
            <w:szCs w:val="24"/>
            <w:lang w:eastAsia="en-US"/>
          </w:rPr>
          <w:delText>(pouze pro magisterské studijní programy v případě, že vysoká škola žádá o přiznání oprávnění konat rigorózní řízení)</w:delText>
        </w:r>
      </w:del>
    </w:p>
    <w:p w:rsidR="00360B5F" w:rsidRPr="00402557" w:rsidDel="00C756BD" w:rsidRDefault="00360B5F" w:rsidP="00360B5F">
      <w:pPr>
        <w:spacing w:after="160" w:line="259" w:lineRule="auto"/>
        <w:ind w:left="3540"/>
        <w:rPr>
          <w:del w:id="295" w:author="*" w:date="2018-05-17T09:14:00Z"/>
          <w:rFonts w:ascii="Calibri" w:eastAsia="Calibri" w:hAnsi="Calibri" w:cs="Arial"/>
          <w:sz w:val="22"/>
          <w:szCs w:val="22"/>
          <w:lang w:eastAsia="en-US"/>
        </w:rPr>
      </w:pPr>
      <w:del w:id="296" w:author="*" w:date="2018-05-17T09:14:00Z">
        <w:r w:rsidRPr="00402557" w:rsidDel="00C756BD">
          <w:rPr>
            <w:rFonts w:ascii="Calibri" w:eastAsia="Calibri" w:hAnsi="Calibri" w:cs="Arial"/>
            <w:sz w:val="22"/>
            <w:szCs w:val="22"/>
            <w:lang w:eastAsia="en-US"/>
          </w:rPr>
          <w:delText>Standardy 2.15-2.16</w:delText>
        </w:r>
      </w:del>
    </w:p>
    <w:p w:rsidR="00360B5F" w:rsidRPr="00402557" w:rsidRDefault="00360B5F" w:rsidP="00360B5F">
      <w:pPr>
        <w:keepNext/>
        <w:keepLines/>
        <w:spacing w:before="40" w:line="259" w:lineRule="auto"/>
        <w:ind w:left="720"/>
        <w:outlineLvl w:val="2"/>
        <w:rPr>
          <w:rFonts w:ascii="Calibri Light" w:hAnsi="Calibri Light"/>
          <w:sz w:val="24"/>
          <w:szCs w:val="24"/>
          <w:lang w:eastAsia="en-US"/>
        </w:rPr>
      </w:pPr>
    </w:p>
    <w:p w:rsidR="00360B5F" w:rsidRPr="00402557" w:rsidRDefault="00360B5F" w:rsidP="00360B5F">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Vzdělávací a tvůrčí činnost ve studijním programu</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Metody výuky a hodnocení výsledků studia</w:t>
      </w:r>
    </w:p>
    <w:p w:rsidR="00360B5F"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3.1-3.4</w:t>
      </w:r>
    </w:p>
    <w:p w:rsidR="00360B5F"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Výuka je realizována prostřednictvím přednášek, seminářů, c</w:t>
      </w:r>
      <w:r w:rsidR="00FC010F">
        <w:rPr>
          <w:rFonts w:ascii="Calibri Light" w:eastAsia="Calibri" w:hAnsi="Calibri Light" w:cs="Arial"/>
          <w:sz w:val="22"/>
          <w:szCs w:val="22"/>
          <w:lang w:eastAsia="en-US"/>
        </w:rPr>
        <w:t>vičení a odborné praxe. Nejčast</w:t>
      </w:r>
      <w:r>
        <w:rPr>
          <w:rFonts w:ascii="Calibri Light" w:eastAsia="Calibri" w:hAnsi="Calibri Light" w:cs="Arial"/>
          <w:sz w:val="22"/>
          <w:szCs w:val="22"/>
          <w:lang w:eastAsia="en-US"/>
        </w:rPr>
        <w:t>ějšími výukovými metodami jsou: přednáška, vysvětlování, rozhovor, diskuse, situační metody, inscenační metody, heuristické metody, práce s textem, samostatná práce studentů, prezentace studentů pozorování, instruktáž. Hodnocení výsledků studia je průběžné (didaktický test, např. na závěr jazykové lekce, hodnocení výkonu studenta na semináři a cvičení) a konečné (ústní a písemná zkouška, hodnocení prezentace výsledků práce studentů, např. projektu, seminární práce či bakalářské práce)</w:t>
      </w:r>
      <w:r w:rsidR="002F789E">
        <w:rPr>
          <w:rFonts w:ascii="Calibri Light" w:eastAsia="Calibri" w:hAnsi="Calibri Light" w:cs="Arial"/>
          <w:sz w:val="22"/>
          <w:szCs w:val="22"/>
          <w:lang w:eastAsia="en-US"/>
        </w:rPr>
        <w:t>.</w:t>
      </w:r>
    </w:p>
    <w:p w:rsidR="002F789E" w:rsidRPr="007A45A2" w:rsidRDefault="002F789E" w:rsidP="00360B5F">
      <w:pPr>
        <w:tabs>
          <w:tab w:val="left" w:pos="2835"/>
        </w:tabs>
        <w:spacing w:before="120" w:after="120" w:line="259" w:lineRule="auto"/>
        <w:jc w:val="both"/>
        <w:rPr>
          <w:rFonts w:ascii="Calibri Light" w:eastAsia="Calibri" w:hAnsi="Calibri Light" w:cs="Arial"/>
          <w:sz w:val="22"/>
          <w:szCs w:val="22"/>
          <w:lang w:eastAsia="en-US"/>
        </w:rPr>
      </w:pP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Tvůrčí činnost vztahující se ke studijnímu programu </w:t>
      </w:r>
      <w:del w:id="297" w:author="*" w:date="2018-05-17T09:14:00Z">
        <w:r w:rsidRPr="00402557" w:rsidDel="00C756BD">
          <w:rPr>
            <w:rFonts w:ascii="Calibri Light" w:hAnsi="Calibri Light"/>
            <w:color w:val="FF0000"/>
            <w:sz w:val="24"/>
            <w:szCs w:val="24"/>
            <w:lang w:eastAsia="en-US"/>
          </w:rPr>
          <w:delText>(dle požadavků kladených standardy pro jednotlivé typy a profily studijních programů)</w:delText>
        </w:r>
      </w:del>
    </w:p>
    <w:p w:rsidR="00360B5F" w:rsidRPr="00402557"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3.5-3.7</w:t>
      </w:r>
    </w:p>
    <w:p w:rsidR="00360B5F" w:rsidRPr="00402557" w:rsidRDefault="00360B5F" w:rsidP="00360B5F">
      <w:pPr>
        <w:spacing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Tvůrčí činnost (projektová a publikační</w:t>
      </w:r>
      <w:r w:rsidRPr="00402557">
        <w:rPr>
          <w:rFonts w:ascii="Calibri Light" w:eastAsia="Calibri" w:hAnsi="Calibri Light" w:cs="Arial"/>
          <w:sz w:val="22"/>
          <w:szCs w:val="22"/>
          <w:vertAlign w:val="superscript"/>
          <w:lang w:eastAsia="en-US"/>
        </w:rPr>
        <w:footnoteReference w:id="23"/>
      </w:r>
      <w:r w:rsidRPr="00402557">
        <w:rPr>
          <w:rFonts w:ascii="Calibri Light" w:eastAsia="Calibri" w:hAnsi="Calibri Light" w:cs="Arial"/>
          <w:sz w:val="22"/>
          <w:szCs w:val="22"/>
          <w:lang w:eastAsia="en-US"/>
        </w:rPr>
        <w:t xml:space="preserve">) se orientuje zejm. na oblast Neučitelské pedagogiky, </w:t>
      </w:r>
      <w:r w:rsidRPr="00402557">
        <w:rPr>
          <w:rFonts w:ascii="Calibri Light" w:eastAsia="Calibri" w:hAnsi="Calibri Light" w:cs="Arial"/>
          <w:sz w:val="22"/>
          <w:szCs w:val="22"/>
          <w:lang w:eastAsia="en-US"/>
        </w:rPr>
        <w:br/>
        <w:t xml:space="preserve">pod kterou spadá studijní program Sociální pedagogika. Určitá část tvůrčí činnosti je orientována </w:t>
      </w:r>
      <w:r w:rsidRPr="00402557">
        <w:rPr>
          <w:rFonts w:ascii="Calibri Light" w:eastAsia="Calibri" w:hAnsi="Calibri Light" w:cs="Arial"/>
          <w:sz w:val="22"/>
          <w:szCs w:val="22"/>
          <w:lang w:eastAsia="en-US"/>
        </w:rPr>
        <w:br/>
        <w:t xml:space="preserve">na oblast Sociální práce, protože poznatky z této odborné oblasti jsou pro profil absolventa významné. Spjatost výstupů tvůrčí činnosti s profilem studijního oboru a jeho cíli je průběžně kontrolována </w:t>
      </w:r>
      <w:r w:rsidRPr="00402557">
        <w:rPr>
          <w:rFonts w:ascii="Calibri Light" w:eastAsia="Calibri" w:hAnsi="Calibri Light" w:cs="Arial"/>
          <w:sz w:val="22"/>
          <w:szCs w:val="22"/>
          <w:lang w:eastAsia="en-US"/>
        </w:rPr>
        <w:br/>
        <w:t xml:space="preserve">1) ředitelem ústavu, který odpovídá za realizaci studijního programu a garantem studijního programu 2) prostřednictvím vnější evaluace studijního programu třemi hodnotiteli, kteří se mj. vyjadřují také k souvislosti tvůrčí činnosti pracovníků daného ústavu se studijním programem. Hodnotiteli jsou zástupce potenciálního zaměstnavatele, absolvent oboru a akademický pracovník z jiné VŠ, který se podílí na výuce stejného či velmi podobného oboru. K významným projektům řešeným za posledních </w:t>
      </w:r>
      <w:r w:rsidRPr="00402557">
        <w:rPr>
          <w:rFonts w:ascii="Calibri Light" w:eastAsia="Calibri" w:hAnsi="Calibri Light" w:cs="Arial"/>
          <w:sz w:val="22"/>
          <w:szCs w:val="22"/>
          <w:lang w:eastAsia="en-US"/>
        </w:rPr>
        <w:br/>
        <w:t xml:space="preserve">5 let souvisejících se studijním programem patří projekty GA ČR: 17-04816S/Dynamika autoregulace </w:t>
      </w:r>
      <w:r w:rsidRPr="00402557">
        <w:rPr>
          <w:rFonts w:ascii="Calibri Light" w:eastAsia="Calibri" w:hAnsi="Calibri Light" w:cs="Arial"/>
          <w:sz w:val="22"/>
          <w:szCs w:val="22"/>
          <w:lang w:eastAsia="en-US"/>
        </w:rPr>
        <w:br/>
      </w:r>
      <w:r w:rsidRPr="00402557">
        <w:rPr>
          <w:rFonts w:ascii="Calibri Light" w:eastAsia="Calibri" w:hAnsi="Calibri Light" w:cs="Arial"/>
          <w:sz w:val="22"/>
          <w:szCs w:val="22"/>
          <w:lang w:eastAsia="en-US"/>
        </w:rPr>
        <w:lastRenderedPageBreak/>
        <w:t xml:space="preserve">u sociálně vyloučených žáků (2017 2019); 13-04121S/Porozumění procesu autoregulace u dětí </w:t>
      </w:r>
      <w:r w:rsidRPr="00402557">
        <w:rPr>
          <w:rFonts w:ascii="Calibri Light" w:eastAsia="Calibri" w:hAnsi="Calibri Light" w:cs="Arial"/>
          <w:sz w:val="22"/>
          <w:szCs w:val="22"/>
          <w:lang w:eastAsia="en-US"/>
        </w:rPr>
        <w:br/>
        <w:t>a mládeže v institucionální péči (2013 – 2015); P407/12/P196 Determinanty rozvoje multikulturní kompetence studentů pomáhajících profesí (Mgr. Jakub Hladík, Ph.D.).</w:t>
      </w:r>
    </w:p>
    <w:p w:rsidR="00360B5F" w:rsidRPr="00402557" w:rsidRDefault="00360B5F" w:rsidP="00360B5F">
      <w:pPr>
        <w:spacing w:line="259" w:lineRule="auto"/>
        <w:jc w:val="both"/>
        <w:rPr>
          <w:rFonts w:ascii="Calibri Light" w:eastAsia="Calibri" w:hAnsi="Calibri Light" w:cs="Arial"/>
          <w:sz w:val="22"/>
          <w:szCs w:val="22"/>
          <w:lang w:eastAsia="en-US"/>
        </w:rPr>
      </w:pPr>
    </w:p>
    <w:p w:rsidR="00360B5F" w:rsidRPr="00402557" w:rsidRDefault="00360B5F" w:rsidP="00360B5F">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Finanční, materiální a další zabezpečení studijního programu</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Finanční zabezpečení studijního programu </w:t>
      </w:r>
    </w:p>
    <w:p w:rsidR="00360B5F"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4.1</w:t>
      </w:r>
    </w:p>
    <w:p w:rsidR="00360B5F" w:rsidRPr="00DC001C" w:rsidRDefault="00360B5F" w:rsidP="00360B5F">
      <w:pPr>
        <w:tabs>
          <w:tab w:val="left" w:pos="2835"/>
        </w:tabs>
        <w:spacing w:before="120" w:after="120" w:line="259" w:lineRule="auto"/>
        <w:rPr>
          <w:rFonts w:ascii="Calibri Light" w:eastAsia="Calibri" w:hAnsi="Calibri Light" w:cs="Arial"/>
          <w:sz w:val="22"/>
          <w:szCs w:val="22"/>
          <w:lang w:eastAsia="en-US"/>
        </w:rPr>
      </w:pPr>
      <w:r w:rsidRPr="00DC001C">
        <w:rPr>
          <w:rFonts w:ascii="Calibri Light" w:eastAsia="Calibri" w:hAnsi="Calibri Light" w:cs="Arial"/>
          <w:sz w:val="22"/>
          <w:szCs w:val="22"/>
          <w:lang w:eastAsia="en-US"/>
        </w:rPr>
        <w:t>Vzdělávací činnost UTB ve Zlíně je financována ze státního rozpočtu</w:t>
      </w:r>
      <w:r>
        <w:rPr>
          <w:rFonts w:ascii="Calibri Light" w:eastAsia="Calibri" w:hAnsi="Calibri Light" w:cs="Arial"/>
          <w:sz w:val="22"/>
          <w:szCs w:val="22"/>
          <w:lang w:eastAsia="en-US"/>
        </w:rPr>
        <w:t>. Toto platí i pro studijní program Sociální pedagogika.</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Materiální a technické zabezpečení studijního programu </w:t>
      </w:r>
    </w:p>
    <w:p w:rsidR="00360B5F"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4.2</w:t>
      </w:r>
    </w:p>
    <w:p w:rsidR="00360B5F" w:rsidRPr="00DC001C"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DC001C">
        <w:rPr>
          <w:rFonts w:ascii="Calibri Light" w:eastAsia="Calibri" w:hAnsi="Calibri Light" w:cs="Arial"/>
          <w:sz w:val="22"/>
          <w:szCs w:val="22"/>
          <w:lang w:eastAsia="en-US"/>
        </w:rPr>
        <w:t>Výuka probíhá ve Vzdělávacím komplexu Univerzity Tomáše Bati ve Zlíně, ve kterém sídlí Fakulta humanitních studií. Vzdělávací komplex je zcela nový moderně vybavený objekt dokončený v roce 2017. Výuka</w:t>
      </w:r>
      <w:r>
        <w:rPr>
          <w:rFonts w:ascii="Calibri Light" w:eastAsia="Calibri" w:hAnsi="Calibri Light" w:cs="Arial"/>
          <w:sz w:val="22"/>
          <w:szCs w:val="22"/>
          <w:lang w:eastAsia="en-US"/>
        </w:rPr>
        <w:t xml:space="preserve"> zde </w:t>
      </w:r>
      <w:r w:rsidRPr="00DC001C">
        <w:rPr>
          <w:rFonts w:ascii="Calibri Light" w:eastAsia="Calibri" w:hAnsi="Calibri Light" w:cs="Arial"/>
          <w:sz w:val="22"/>
          <w:szCs w:val="22"/>
          <w:lang w:eastAsia="en-US"/>
        </w:rPr>
        <w:t>probíhá od letního semestru 2018. Prostory jsou určeny pro 2080 studentů (okamžitá obsazenost). Výukové prostory obsahují posluchárny pro 240, 98, 70 a 72 osob, 13 seminárních učeben a 1 počítačovou učebnu.</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Odborná literatura a elektronické databáze odpovídající studijnímu programu </w:t>
      </w:r>
    </w:p>
    <w:p w:rsidR="00360B5F"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4.3</w:t>
      </w:r>
    </w:p>
    <w:p w:rsidR="00360B5F" w:rsidRPr="00632C8F"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632C8F">
        <w:rPr>
          <w:rFonts w:ascii="Calibri Light" w:eastAsia="Calibri" w:hAnsi="Calibri Light" w:cs="Arial"/>
          <w:sz w:val="22"/>
          <w:szCs w:val="22"/>
          <w:lang w:eastAsia="en-US"/>
        </w:rPr>
        <w:t xml:space="preserve">Knihovna UTB ve Zlíně disponuje více než 1200 tituly z oblasti pedagogiky a téměř 400 tituly z oblasti sociální práce. V rámci realizace studijního programu Sociální pedagogika mají studenti dostatečné množství relevantní odborné literatury.  </w:t>
      </w:r>
      <w:r>
        <w:rPr>
          <w:rFonts w:ascii="Calibri Light" w:eastAsia="Calibri" w:hAnsi="Calibri Light" w:cs="Arial"/>
          <w:sz w:val="22"/>
          <w:szCs w:val="22"/>
          <w:lang w:eastAsia="en-US"/>
        </w:rPr>
        <w:t>Knihovna odebírá významné české pedagogické časopisy, které jsou studentů rovněž přístupné. Jedná se o časopisy Pedagogika, Pedagogická orientace, Studia paedagogica, Orbis scholae, Komenský. Využívat je možno řadu světových odborných databází, které umožňují přístup k zahraničním odborným článkům. K těmto databázím patří: Web of scicence, Scopus, Eric, Ebsco, Proquest. FHS UTB ve Zlíně vydává časopis Sociální pedagogika, který je volně přístupný na internetu.</w:t>
      </w:r>
    </w:p>
    <w:p w:rsidR="00360B5F" w:rsidRPr="00402557" w:rsidDel="00C756BD" w:rsidRDefault="00360B5F" w:rsidP="00360B5F">
      <w:pPr>
        <w:keepNext/>
        <w:keepLines/>
        <w:spacing w:before="40" w:line="259" w:lineRule="auto"/>
        <w:ind w:left="1080" w:hanging="360"/>
        <w:outlineLvl w:val="2"/>
        <w:rPr>
          <w:del w:id="298" w:author="*" w:date="2018-05-17T09:14:00Z"/>
          <w:rFonts w:ascii="Calibri Light" w:hAnsi="Calibri Light"/>
          <w:sz w:val="24"/>
          <w:szCs w:val="24"/>
          <w:lang w:eastAsia="en-US"/>
        </w:rPr>
      </w:pPr>
      <w:del w:id="299" w:author="*" w:date="2018-05-17T09:14:00Z">
        <w:r w:rsidRPr="00402557" w:rsidDel="00C756BD">
          <w:rPr>
            <w:rFonts w:ascii="Calibri Light" w:hAnsi="Calibri Light"/>
            <w:sz w:val="24"/>
            <w:szCs w:val="24"/>
            <w:lang w:eastAsia="en-US"/>
          </w:rPr>
          <w:delText xml:space="preserve">Materiální a technické zabezpečení studijního programu uskutečňovaného mimo sídlo vysoké školy </w:delText>
        </w:r>
        <w:r w:rsidRPr="00402557" w:rsidDel="00C756BD">
          <w:rPr>
            <w:rFonts w:ascii="Calibri Light" w:hAnsi="Calibri Light"/>
            <w:color w:val="FF0000"/>
            <w:sz w:val="24"/>
            <w:szCs w:val="24"/>
            <w:lang w:eastAsia="en-US"/>
          </w:rPr>
          <w:delText>(pouze u studijních programů, které mají být uskutečňovány mimo sídlo vysoké školy)</w:delText>
        </w:r>
      </w:del>
    </w:p>
    <w:p w:rsidR="00360B5F" w:rsidRPr="00402557" w:rsidDel="00C756BD" w:rsidRDefault="00360B5F" w:rsidP="00360B5F">
      <w:pPr>
        <w:spacing w:before="120" w:after="120" w:line="259" w:lineRule="auto"/>
        <w:rPr>
          <w:del w:id="300" w:author="*" w:date="2018-05-17T09:14:00Z"/>
          <w:rFonts w:ascii="Calibri" w:eastAsia="Calibri" w:hAnsi="Calibri" w:cs="Arial"/>
          <w:sz w:val="22"/>
          <w:szCs w:val="22"/>
          <w:lang w:eastAsia="en-US"/>
        </w:rPr>
      </w:pPr>
      <w:del w:id="301" w:author="*" w:date="2018-05-17T09:14:00Z">
        <w:r w:rsidRPr="00402557" w:rsidDel="00C756BD">
          <w:rPr>
            <w:rFonts w:ascii="Calibri" w:eastAsia="Calibri" w:hAnsi="Calibri" w:cs="Arial"/>
            <w:sz w:val="22"/>
            <w:szCs w:val="22"/>
            <w:lang w:eastAsia="en-US"/>
          </w:rPr>
          <w:tab/>
        </w:r>
        <w:r w:rsidRPr="00402557" w:rsidDel="00C756BD">
          <w:rPr>
            <w:rFonts w:ascii="Calibri" w:eastAsia="Calibri" w:hAnsi="Calibri" w:cs="Arial"/>
            <w:sz w:val="22"/>
            <w:szCs w:val="22"/>
            <w:lang w:eastAsia="en-US"/>
          </w:rPr>
          <w:tab/>
        </w:r>
        <w:r w:rsidRPr="00402557" w:rsidDel="00C756BD">
          <w:rPr>
            <w:rFonts w:ascii="Calibri" w:eastAsia="Calibri" w:hAnsi="Calibri" w:cs="Arial"/>
            <w:sz w:val="22"/>
            <w:szCs w:val="22"/>
            <w:lang w:eastAsia="en-US"/>
          </w:rPr>
          <w:tab/>
        </w:r>
        <w:r w:rsidRPr="00402557" w:rsidDel="00C756BD">
          <w:rPr>
            <w:rFonts w:ascii="Calibri" w:eastAsia="Calibri" w:hAnsi="Calibri" w:cs="Arial"/>
            <w:sz w:val="22"/>
            <w:szCs w:val="22"/>
            <w:lang w:eastAsia="en-US"/>
          </w:rPr>
          <w:tab/>
        </w:r>
        <w:r w:rsidRPr="00402557" w:rsidDel="00C756BD">
          <w:rPr>
            <w:rFonts w:ascii="Calibri" w:eastAsia="Calibri" w:hAnsi="Calibri" w:cs="Arial"/>
            <w:sz w:val="22"/>
            <w:szCs w:val="22"/>
            <w:lang w:eastAsia="en-US"/>
          </w:rPr>
          <w:tab/>
          <w:delText>Standard 4.4</w:delText>
        </w:r>
      </w:del>
    </w:p>
    <w:p w:rsidR="00360B5F" w:rsidRPr="00402557" w:rsidRDefault="00360B5F" w:rsidP="00360B5F">
      <w:pPr>
        <w:spacing w:line="259" w:lineRule="auto"/>
        <w:ind w:left="1134" w:hanging="425"/>
        <w:rPr>
          <w:rFonts w:eastAsia="Calibri"/>
          <w:bCs/>
          <w:sz w:val="24"/>
          <w:szCs w:val="24"/>
          <w:lang w:eastAsia="en-US"/>
        </w:rPr>
      </w:pPr>
    </w:p>
    <w:p w:rsidR="00360B5F" w:rsidRPr="00402557" w:rsidRDefault="00360B5F" w:rsidP="00360B5F">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 xml:space="preserve">Garant studijního programu </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Pravomoci a odpovědnost garanta </w:t>
      </w:r>
    </w:p>
    <w:p w:rsidR="00360B5F" w:rsidRDefault="00360B5F" w:rsidP="00360B5F">
      <w:pPr>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5.1</w:t>
      </w:r>
    </w:p>
    <w:p w:rsidR="00360B5F" w:rsidRPr="00EE649E" w:rsidRDefault="00360B5F" w:rsidP="00360B5F">
      <w:pPr>
        <w:spacing w:before="120" w:after="120" w:line="259" w:lineRule="auto"/>
        <w:rPr>
          <w:rFonts w:ascii="Calibri Light" w:eastAsia="Calibri" w:hAnsi="Calibri Light" w:cs="Arial"/>
          <w:sz w:val="22"/>
          <w:szCs w:val="22"/>
          <w:lang w:eastAsia="en-US"/>
        </w:rPr>
      </w:pPr>
      <w:r w:rsidRPr="00EE649E">
        <w:rPr>
          <w:rFonts w:ascii="Calibri Light" w:eastAsia="Calibri" w:hAnsi="Calibri Light" w:cs="Arial"/>
          <w:sz w:val="22"/>
          <w:szCs w:val="22"/>
          <w:lang w:eastAsia="en-US"/>
        </w:rPr>
        <w:t>Povinnosti garanta studijního programu jsou stanoveny v čl. 8 odst. 5 Řádu pro tvorbu, schvalování, uskutečňování a změny studijních programů Univerzity Tomáše Bati ve Zlíně.</w:t>
      </w:r>
      <w:r>
        <w:rPr>
          <w:rStyle w:val="Znakapoznpodarou"/>
          <w:rFonts w:ascii="Calibri Light" w:eastAsia="Calibri" w:hAnsi="Calibri Light" w:cs="Arial"/>
          <w:sz w:val="22"/>
          <w:szCs w:val="22"/>
          <w:lang w:eastAsia="en-US"/>
        </w:rPr>
        <w:footnoteReference w:id="24"/>
      </w:r>
      <w:r>
        <w:rPr>
          <w:rFonts w:ascii="Calibri Light" w:eastAsia="Calibri" w:hAnsi="Calibri Light" w:cs="Arial"/>
          <w:sz w:val="22"/>
          <w:szCs w:val="22"/>
          <w:lang w:eastAsia="en-US"/>
        </w:rPr>
        <w:t xml:space="preserve"> </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lastRenderedPageBreak/>
        <w:t xml:space="preserve">Zhodnocení osoby garanta z hlediska naplnění standardů </w:t>
      </w:r>
      <w:del w:id="302" w:author="*" w:date="2018-05-17T09:14:00Z">
        <w:r w:rsidRPr="00402557" w:rsidDel="00C756BD">
          <w:rPr>
            <w:rFonts w:ascii="Calibri Light" w:hAnsi="Calibri Light"/>
            <w:color w:val="FF0000"/>
            <w:sz w:val="24"/>
            <w:szCs w:val="24"/>
            <w:lang w:eastAsia="en-US"/>
          </w:rPr>
          <w:delText>(dle požadavků kladených standardy pro jednotlivé typy a profily studijních programů)</w:delText>
        </w:r>
      </w:del>
    </w:p>
    <w:p w:rsidR="00360B5F" w:rsidRDefault="00360B5F" w:rsidP="00360B5F">
      <w:pPr>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5.2-5.4</w:t>
      </w:r>
    </w:p>
    <w:p w:rsidR="00AB2209" w:rsidRPr="002129A2" w:rsidRDefault="00AB2209" w:rsidP="00AB2209">
      <w:pPr>
        <w:spacing w:before="120" w:after="120" w:line="259" w:lineRule="auto"/>
        <w:jc w:val="both"/>
        <w:rPr>
          <w:rFonts w:ascii="Calibri Light" w:eastAsia="Calibri" w:hAnsi="Calibri Light" w:cs="Arial"/>
          <w:sz w:val="22"/>
          <w:szCs w:val="22"/>
          <w:lang w:eastAsia="en-US"/>
        </w:rPr>
      </w:pPr>
      <w:r w:rsidRPr="00D46E08">
        <w:rPr>
          <w:rFonts w:ascii="Calibri Light" w:eastAsia="Calibri" w:hAnsi="Calibri Light" w:cs="Arial"/>
          <w:sz w:val="22"/>
          <w:szCs w:val="22"/>
          <w:lang w:eastAsia="en-US"/>
        </w:rPr>
        <w:t>Garantkou studijního programu je doc. PhDr. Lenka Haburajová Ilavská, Ph.D. Pracovní úvazek garantky na FHS UTB ve Zlíně je 40 hodin za týden. Jiné pracovní úvazky garantka nemá. Je docentkou v oboru sociální práce. Tento obor je velmi příbuzný sociální pedagogice</w:t>
      </w:r>
      <w:r>
        <w:rPr>
          <w:rFonts w:ascii="Calibri Light" w:eastAsia="Calibri" w:hAnsi="Calibri Light" w:cs="Arial"/>
          <w:sz w:val="22"/>
          <w:szCs w:val="22"/>
          <w:lang w:eastAsia="en-US"/>
        </w:rPr>
        <w:t xml:space="preserve"> (v některých zemích, např. </w:t>
      </w:r>
      <w:r>
        <w:rPr>
          <w:rFonts w:ascii="Calibri Light" w:eastAsia="Calibri" w:hAnsi="Calibri Light" w:cs="Arial"/>
          <w:sz w:val="22"/>
          <w:szCs w:val="22"/>
          <w:lang w:eastAsia="en-US"/>
        </w:rPr>
        <w:br/>
        <w:t xml:space="preserve">v </w:t>
      </w:r>
      <w:r w:rsidRPr="00D46E08">
        <w:rPr>
          <w:rFonts w:ascii="Calibri Light" w:eastAsia="Calibri" w:hAnsi="Calibri Light" w:cs="Arial"/>
          <w:sz w:val="22"/>
          <w:szCs w:val="22"/>
          <w:lang w:eastAsia="en-US"/>
        </w:rPr>
        <w:t xml:space="preserve">Německu, Polsku a částečně i na Slovensku se rozdíl mezi těmito dvěma vědními disciplínami prakticky stírá).  Zlínská sociální pedagogika se dlouhodobě orientuje na širší výkon sociální pedagogiky v oblasti pomáhajících profesí. </w:t>
      </w:r>
      <w:r>
        <w:rPr>
          <w:rFonts w:ascii="Calibri Light" w:eastAsia="Calibri" w:hAnsi="Calibri Light" w:cs="Arial"/>
          <w:sz w:val="22"/>
          <w:szCs w:val="22"/>
          <w:lang w:eastAsia="en-US"/>
        </w:rPr>
        <w:t xml:space="preserve">Garantka je členkou Asociace vzdělavatelů v sociální pedagogice. </w:t>
      </w:r>
      <w:r w:rsidRPr="00D46E08">
        <w:rPr>
          <w:rFonts w:ascii="Calibri Light" w:eastAsia="Calibri" w:hAnsi="Calibri Light" w:cs="Arial"/>
          <w:sz w:val="22"/>
          <w:szCs w:val="22"/>
          <w:lang w:eastAsia="en-US"/>
        </w:rPr>
        <w:t>Garantka vykazuje odbornou a tvůrčí činnost</w:t>
      </w:r>
      <w:r>
        <w:rPr>
          <w:rFonts w:ascii="Calibri Light" w:eastAsia="Calibri" w:hAnsi="Calibri Light" w:cs="Arial"/>
          <w:sz w:val="22"/>
          <w:szCs w:val="22"/>
          <w:lang w:eastAsia="en-US"/>
        </w:rPr>
        <w:t>. V</w:t>
      </w:r>
      <w:r w:rsidRPr="00D46E08">
        <w:rPr>
          <w:rFonts w:ascii="Calibri Light" w:eastAsia="Calibri" w:hAnsi="Calibri Light" w:cs="Arial"/>
          <w:sz w:val="22"/>
          <w:szCs w:val="22"/>
          <w:lang w:eastAsia="en-US"/>
        </w:rPr>
        <w:t> oblasti projektové</w:t>
      </w:r>
      <w:r>
        <w:rPr>
          <w:rFonts w:ascii="Calibri Light" w:eastAsia="Calibri" w:hAnsi="Calibri Light" w:cs="Arial"/>
          <w:sz w:val="22"/>
          <w:szCs w:val="22"/>
          <w:lang w:eastAsia="en-US"/>
        </w:rPr>
        <w:t xml:space="preserve"> se jedná např. o projekty</w:t>
      </w:r>
      <w:r w:rsidRPr="00D46E08">
        <w:rPr>
          <w:rFonts w:ascii="Calibri Light" w:eastAsia="Calibri" w:hAnsi="Calibri Light" w:cs="Arial"/>
          <w:sz w:val="22"/>
          <w:szCs w:val="22"/>
          <w:lang w:eastAsia="en-US"/>
        </w:rPr>
        <w:t xml:space="preserve"> </w:t>
      </w:r>
      <w:r w:rsidRPr="002129A2">
        <w:rPr>
          <w:rFonts w:ascii="Calibri Light" w:eastAsia="Calibri" w:hAnsi="Calibri Light" w:cs="Arial"/>
          <w:i/>
          <w:sz w:val="22"/>
          <w:szCs w:val="22"/>
          <w:lang w:eastAsia="en-US"/>
        </w:rPr>
        <w:t>VEGA 1/0719/13 „Bezdomovectvo ako sprievodný negatívny jav našej doby. Teoretická analýza v aplikácii na využitie teórie pre študentov pomáhajúcich profesií“</w:t>
      </w:r>
      <w:r>
        <w:rPr>
          <w:rFonts w:ascii="Calibri Light" w:eastAsia="Calibri" w:hAnsi="Calibri Light" w:cs="Arial"/>
          <w:sz w:val="22"/>
          <w:szCs w:val="22"/>
          <w:lang w:eastAsia="en-US"/>
        </w:rPr>
        <w:t xml:space="preserve"> a </w:t>
      </w:r>
      <w:r w:rsidRPr="002129A2">
        <w:rPr>
          <w:rFonts w:ascii="Calibri Light" w:eastAsia="Calibri" w:hAnsi="Calibri Light" w:cs="Arial"/>
          <w:i/>
          <w:sz w:val="22"/>
          <w:szCs w:val="22"/>
          <w:lang w:eastAsia="en-US"/>
        </w:rPr>
        <w:t>SAMRS/2009/04/20 Projekt medzi</w:t>
      </w:r>
      <w:r>
        <w:rPr>
          <w:rFonts w:ascii="Calibri Light" w:eastAsia="Calibri" w:hAnsi="Calibri Light" w:cs="Arial"/>
          <w:i/>
          <w:sz w:val="22"/>
          <w:szCs w:val="22"/>
          <w:lang w:eastAsia="en-US"/>
        </w:rPr>
        <w:t xml:space="preserve">národnej rozvojovej spolupráce </w:t>
      </w:r>
      <w:r w:rsidRPr="002129A2">
        <w:rPr>
          <w:rFonts w:ascii="Calibri Light" w:eastAsia="Calibri" w:hAnsi="Calibri Light" w:cs="Arial"/>
          <w:i/>
          <w:sz w:val="22"/>
          <w:szCs w:val="22"/>
          <w:lang w:eastAsia="en-US"/>
        </w:rPr>
        <w:t>„Podpora a budovanie systému sociálnej ochrany pre Bosnu a Hercegovinu“.</w:t>
      </w:r>
    </w:p>
    <w:p w:rsidR="00AB2209" w:rsidRDefault="00AB2209" w:rsidP="00AB2209">
      <w:pPr>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K významným publikačním výstupům patří zejm.</w:t>
      </w:r>
      <w:r w:rsidRPr="00D46E08">
        <w:rPr>
          <w:rFonts w:ascii="Calibri Light" w:eastAsia="Calibri" w:hAnsi="Calibri Light" w:cs="Arial"/>
          <w:sz w:val="22"/>
          <w:szCs w:val="22"/>
          <w:lang w:eastAsia="en-US"/>
        </w:rPr>
        <w:t>:</w:t>
      </w:r>
    </w:p>
    <w:p w:rsidR="00AB2209" w:rsidRDefault="00AB2209" w:rsidP="00AB220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Haburajová Ilavská, L., Kwadrans, L</w:t>
      </w:r>
      <w:r w:rsidRPr="00921BD8">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 xml:space="preserve">(2017). </w:t>
      </w:r>
      <w:r w:rsidRPr="00921BD8">
        <w:rPr>
          <w:rFonts w:ascii="Calibri Light" w:eastAsia="Calibri" w:hAnsi="Calibri Light" w:cs="Arial"/>
          <w:sz w:val="22"/>
          <w:szCs w:val="22"/>
          <w:lang w:eastAsia="en-US"/>
        </w:rPr>
        <w:t xml:space="preserve">Roma identity and education - comparative research. </w:t>
      </w:r>
      <w:r w:rsidRPr="00921BD8">
        <w:rPr>
          <w:rFonts w:ascii="Calibri Light" w:eastAsia="Calibri" w:hAnsi="Calibri Light" w:cs="Arial"/>
          <w:i/>
          <w:sz w:val="22"/>
          <w:szCs w:val="22"/>
          <w:lang w:eastAsia="en-US"/>
        </w:rPr>
        <w:t>Online journal of Education</w:t>
      </w:r>
      <w:r>
        <w:rPr>
          <w:rFonts w:ascii="Calibri Light" w:eastAsia="Calibri" w:hAnsi="Calibri Light" w:cs="Arial"/>
          <w:i/>
          <w:sz w:val="22"/>
          <w:szCs w:val="22"/>
          <w:lang w:eastAsia="en-US"/>
        </w:rPr>
        <w:t xml:space="preserve"> Technology,</w:t>
      </w:r>
      <w:r w:rsidRPr="00921BD8">
        <w:rPr>
          <w:rFonts w:ascii="Calibri Light" w:eastAsia="Calibri" w:hAnsi="Calibri Light" w:cs="Arial"/>
          <w:i/>
          <w:sz w:val="22"/>
          <w:szCs w:val="22"/>
          <w:lang w:eastAsia="en-US"/>
        </w:rPr>
        <w:t xml:space="preserve"> 2</w:t>
      </w:r>
      <w:r>
        <w:rPr>
          <w:rFonts w:ascii="Calibri Light" w:eastAsia="Calibri" w:hAnsi="Calibri Light" w:cs="Arial"/>
          <w:sz w:val="22"/>
          <w:szCs w:val="22"/>
          <w:lang w:eastAsia="en-US"/>
        </w:rPr>
        <w:t>. 218-224.</w:t>
      </w:r>
      <w:r w:rsidRPr="00921BD8">
        <w:rPr>
          <w:rFonts w:ascii="Calibri Light" w:eastAsia="Calibri" w:hAnsi="Calibri Light" w:cs="Arial"/>
          <w:sz w:val="22"/>
          <w:szCs w:val="22"/>
          <w:lang w:eastAsia="en-US"/>
        </w:rPr>
        <w:t xml:space="preserve"> ISSN 2146-7366.</w:t>
      </w:r>
    </w:p>
    <w:p w:rsidR="00AB2209" w:rsidRDefault="00AB2209" w:rsidP="00AB220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Hulová, Z., Haburajová Ilavská</w:t>
      </w:r>
      <w:r w:rsidRPr="00921BD8">
        <w:rPr>
          <w:rFonts w:ascii="Calibri Light" w:eastAsia="Calibri" w:hAnsi="Calibri Light" w:cs="Arial"/>
          <w:sz w:val="22"/>
          <w:szCs w:val="22"/>
          <w:lang w:eastAsia="en-US"/>
        </w:rPr>
        <w:t xml:space="preserve">, L. a kol. </w:t>
      </w:r>
      <w:r>
        <w:rPr>
          <w:rFonts w:ascii="Calibri Light" w:eastAsia="Calibri" w:hAnsi="Calibri Light" w:cs="Arial"/>
          <w:sz w:val="22"/>
          <w:szCs w:val="22"/>
          <w:lang w:eastAsia="en-US"/>
        </w:rPr>
        <w:t xml:space="preserve">(2017). </w:t>
      </w:r>
      <w:r w:rsidRPr="00921BD8">
        <w:rPr>
          <w:rFonts w:ascii="Calibri Light" w:eastAsia="Calibri" w:hAnsi="Calibri Light" w:cs="Arial"/>
          <w:sz w:val="22"/>
          <w:szCs w:val="22"/>
          <w:lang w:eastAsia="en-US"/>
        </w:rPr>
        <w:t>Kooperatívny prístup pedagogiky, sociálnej pedagogiky a iných vedných disciplín v edukačnom procese detí, žiak</w:t>
      </w:r>
      <w:r>
        <w:rPr>
          <w:rFonts w:ascii="Calibri Light" w:eastAsia="Calibri" w:hAnsi="Calibri Light" w:cs="Arial"/>
          <w:sz w:val="22"/>
          <w:szCs w:val="22"/>
          <w:lang w:eastAsia="en-US"/>
        </w:rPr>
        <w:t xml:space="preserve">ov a študentov. Praha: Hnutí R. </w:t>
      </w:r>
      <w:r w:rsidRPr="00921BD8">
        <w:rPr>
          <w:rFonts w:ascii="Calibri Light" w:eastAsia="Calibri" w:hAnsi="Calibri Light" w:cs="Arial"/>
          <w:sz w:val="22"/>
          <w:szCs w:val="22"/>
          <w:lang w:eastAsia="en-US"/>
        </w:rPr>
        <w:t>ISBN 978-80-86798-83-7.</w:t>
      </w:r>
    </w:p>
    <w:p w:rsidR="00AB2209" w:rsidRPr="00833CB2" w:rsidRDefault="00AB2209" w:rsidP="00AB220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Haburajová Ilavská</w:t>
      </w:r>
      <w:r w:rsidRPr="00833CB2">
        <w:rPr>
          <w:rFonts w:ascii="Calibri Light" w:eastAsia="Calibri" w:hAnsi="Calibri Light" w:cs="Arial"/>
          <w:sz w:val="22"/>
          <w:szCs w:val="22"/>
          <w:lang w:eastAsia="en-US"/>
        </w:rPr>
        <w:t xml:space="preserve">, L. a kol. </w:t>
      </w:r>
      <w:r>
        <w:rPr>
          <w:rFonts w:ascii="Calibri Light" w:eastAsia="Calibri" w:hAnsi="Calibri Light" w:cs="Arial"/>
          <w:sz w:val="22"/>
          <w:szCs w:val="22"/>
          <w:lang w:eastAsia="en-US"/>
        </w:rPr>
        <w:t xml:space="preserve">(2014). </w:t>
      </w:r>
      <w:r w:rsidRPr="00833CB2">
        <w:rPr>
          <w:rFonts w:ascii="Calibri Light" w:eastAsia="Calibri" w:hAnsi="Calibri Light" w:cs="Arial"/>
          <w:i/>
          <w:sz w:val="22"/>
          <w:szCs w:val="22"/>
          <w:lang w:eastAsia="en-US"/>
        </w:rPr>
        <w:t>Probácia a mediácia a jej aplikácia v praxi sociálnej práce</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 xml:space="preserve">Lodz: WSP. </w:t>
      </w:r>
      <w:r w:rsidRPr="00833CB2">
        <w:rPr>
          <w:rFonts w:ascii="Calibri Light" w:eastAsia="Calibri" w:hAnsi="Calibri Light" w:cs="Arial"/>
          <w:sz w:val="22"/>
          <w:szCs w:val="22"/>
          <w:lang w:eastAsia="en-US"/>
        </w:rPr>
        <w:t>ISBN 978-83-925231-3-0.</w:t>
      </w:r>
    </w:p>
    <w:p w:rsidR="00AB2209" w:rsidRDefault="00AB2209" w:rsidP="00AB220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Haburajová Ilavská, L., Kodymová</w:t>
      </w:r>
      <w:r w:rsidRPr="00833CB2">
        <w:rPr>
          <w:rFonts w:ascii="Calibri Light" w:eastAsia="Calibri" w:hAnsi="Calibri Light" w:cs="Arial"/>
          <w:sz w:val="22"/>
          <w:szCs w:val="22"/>
          <w:lang w:eastAsia="en-US"/>
        </w:rPr>
        <w:t xml:space="preserve">, P. </w:t>
      </w:r>
      <w:r>
        <w:rPr>
          <w:rFonts w:ascii="Calibri Light" w:eastAsia="Calibri" w:hAnsi="Calibri Light" w:cs="Arial"/>
          <w:sz w:val="22"/>
          <w:szCs w:val="22"/>
          <w:lang w:eastAsia="en-US"/>
        </w:rPr>
        <w:t xml:space="preserve">(2014) </w:t>
      </w:r>
      <w:r w:rsidRPr="00833CB2">
        <w:rPr>
          <w:rFonts w:ascii="Calibri Light" w:eastAsia="Calibri" w:hAnsi="Calibri Light" w:cs="Arial"/>
          <w:i/>
          <w:sz w:val="22"/>
          <w:szCs w:val="22"/>
          <w:lang w:eastAsia="en-US"/>
        </w:rPr>
        <w:t>Ethical Dilemmas of Probation and Mediation in The Practice of Social Work</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 xml:space="preserve">Wroclaw: </w:t>
      </w:r>
      <w:r w:rsidRPr="00833CB2">
        <w:rPr>
          <w:rFonts w:ascii="Calibri Light" w:eastAsia="Calibri" w:hAnsi="Calibri Light" w:cs="Arial"/>
          <w:sz w:val="22"/>
          <w:szCs w:val="22"/>
          <w:lang w:eastAsia="en-US"/>
        </w:rPr>
        <w:t>Fundacja Integracji Społeczne</w:t>
      </w:r>
      <w:r>
        <w:rPr>
          <w:rFonts w:ascii="Calibri Light" w:eastAsia="Calibri" w:hAnsi="Calibri Light" w:cs="Arial"/>
          <w:sz w:val="22"/>
          <w:szCs w:val="22"/>
          <w:lang w:eastAsia="en-US"/>
        </w:rPr>
        <w:t xml:space="preserve">j PROM. </w:t>
      </w:r>
      <w:r w:rsidRPr="00833CB2">
        <w:rPr>
          <w:rFonts w:ascii="Calibri Light" w:eastAsia="Calibri" w:hAnsi="Calibri Light" w:cs="Arial"/>
          <w:sz w:val="22"/>
          <w:szCs w:val="22"/>
          <w:lang w:eastAsia="en-US"/>
        </w:rPr>
        <w:t>ISBN 978-83-62969-21-0</w:t>
      </w:r>
      <w:r>
        <w:rPr>
          <w:rFonts w:ascii="Calibri Light" w:eastAsia="Calibri" w:hAnsi="Calibri Light" w:cs="Arial"/>
          <w:sz w:val="22"/>
          <w:szCs w:val="22"/>
          <w:lang w:eastAsia="en-US"/>
        </w:rPr>
        <w:t>.</w:t>
      </w:r>
    </w:p>
    <w:p w:rsidR="00AB2209" w:rsidRDefault="00AB2209" w:rsidP="00AB220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Haburajová Ilavská</w:t>
      </w:r>
      <w:r w:rsidRPr="00921BD8">
        <w:rPr>
          <w:rFonts w:ascii="Calibri Light" w:eastAsia="Calibri" w:hAnsi="Calibri Light" w:cs="Arial"/>
          <w:sz w:val="22"/>
          <w:szCs w:val="22"/>
          <w:lang w:eastAsia="en-US"/>
        </w:rPr>
        <w:t xml:space="preserve">, L. </w:t>
      </w:r>
      <w:r>
        <w:rPr>
          <w:rFonts w:ascii="Calibri Light" w:eastAsia="Calibri" w:hAnsi="Calibri Light" w:cs="Arial"/>
          <w:sz w:val="22"/>
          <w:szCs w:val="22"/>
          <w:lang w:eastAsia="en-US"/>
        </w:rPr>
        <w:t xml:space="preserve">(2014). </w:t>
      </w:r>
      <w:r w:rsidRPr="00921BD8">
        <w:rPr>
          <w:rFonts w:ascii="Calibri Light" w:eastAsia="Calibri" w:hAnsi="Calibri Light" w:cs="Arial"/>
          <w:sz w:val="22"/>
          <w:szCs w:val="22"/>
          <w:lang w:eastAsia="en-US"/>
        </w:rPr>
        <w:t xml:space="preserve">Perspectives of Social work in the Area of intervention and elimination of domestic violence against children. </w:t>
      </w:r>
      <w:r w:rsidRPr="00921BD8">
        <w:rPr>
          <w:rFonts w:ascii="Calibri Light" w:eastAsia="Calibri" w:hAnsi="Calibri Light" w:cs="Arial"/>
          <w:i/>
          <w:sz w:val="22"/>
          <w:szCs w:val="22"/>
          <w:lang w:eastAsia="en-US"/>
        </w:rPr>
        <w:t>Asian Social Science</w:t>
      </w:r>
      <w:r>
        <w:rPr>
          <w:rFonts w:ascii="Calibri Light" w:eastAsia="Calibri" w:hAnsi="Calibri Light" w:cs="Arial"/>
          <w:sz w:val="22"/>
          <w:szCs w:val="22"/>
          <w:lang w:eastAsia="en-US"/>
        </w:rPr>
        <w:t xml:space="preserve">, </w:t>
      </w:r>
      <w:r w:rsidRPr="00921BD8">
        <w:rPr>
          <w:rFonts w:ascii="Calibri Light" w:eastAsia="Calibri" w:hAnsi="Calibri Light" w:cs="Arial"/>
          <w:i/>
          <w:sz w:val="22"/>
          <w:szCs w:val="22"/>
          <w:lang w:eastAsia="en-US"/>
        </w:rPr>
        <w:t>10</w:t>
      </w:r>
      <w:r>
        <w:rPr>
          <w:rFonts w:ascii="Calibri Light" w:eastAsia="Calibri" w:hAnsi="Calibri Light" w:cs="Arial"/>
          <w:sz w:val="22"/>
          <w:szCs w:val="22"/>
          <w:lang w:eastAsia="en-US"/>
        </w:rPr>
        <w:t>(2). 47-</w:t>
      </w:r>
      <w:r w:rsidRPr="00921BD8">
        <w:rPr>
          <w:rFonts w:ascii="Calibri Light" w:eastAsia="Calibri" w:hAnsi="Calibri Light" w:cs="Arial"/>
          <w:sz w:val="22"/>
          <w:szCs w:val="22"/>
          <w:lang w:eastAsia="en-US"/>
        </w:rPr>
        <w:t>63. ISSN 1911-2017.</w:t>
      </w:r>
    </w:p>
    <w:p w:rsidR="00AB2209" w:rsidRPr="00F11019" w:rsidRDefault="00AB2209" w:rsidP="00AB220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Balvín, J.</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Haburajová Ilavská, L</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(2014).</w:t>
      </w:r>
      <w:r w:rsidRPr="00F11019">
        <w:rPr>
          <w:rFonts w:ascii="Calibri Light" w:eastAsia="Calibri" w:hAnsi="Calibri Light" w:cs="Arial"/>
          <w:sz w:val="22"/>
          <w:szCs w:val="22"/>
          <w:lang w:eastAsia="en-US"/>
        </w:rPr>
        <w:t xml:space="preserve"> Use of play in educating the Romani: the pedagogical and andragogical dimension. </w:t>
      </w:r>
      <w:r w:rsidRPr="00F11019">
        <w:rPr>
          <w:rFonts w:ascii="Calibri Light" w:eastAsia="Calibri" w:hAnsi="Calibri Light" w:cs="Arial"/>
          <w:i/>
          <w:sz w:val="22"/>
          <w:szCs w:val="22"/>
          <w:lang w:eastAsia="en-US"/>
        </w:rPr>
        <w:t>Edukacja dzieci i mlodziezy w srodowiskach zroznicowanych kulturowo</w:t>
      </w:r>
      <w:r>
        <w:rPr>
          <w:rFonts w:ascii="Calibri Light" w:eastAsia="Calibri" w:hAnsi="Calibri Light" w:cs="Arial"/>
          <w:i/>
          <w:sz w:val="22"/>
          <w:szCs w:val="22"/>
          <w:lang w:eastAsia="en-US"/>
        </w:rPr>
        <w:t>.</w:t>
      </w:r>
      <w:r>
        <w:t xml:space="preserve"> </w:t>
      </w:r>
      <w:r w:rsidRPr="00F11019">
        <w:rPr>
          <w:rFonts w:ascii="Calibri Light" w:eastAsia="Calibri" w:hAnsi="Calibri Light" w:cs="Arial"/>
          <w:sz w:val="22"/>
          <w:szCs w:val="22"/>
          <w:lang w:eastAsia="en-US"/>
        </w:rPr>
        <w:t>Cieszyn</w:t>
      </w:r>
      <w:r>
        <w:rPr>
          <w:rFonts w:ascii="Calibri Light" w:eastAsia="Calibri" w:hAnsi="Calibri Light" w:cs="Arial"/>
          <w:sz w:val="22"/>
          <w:szCs w:val="22"/>
          <w:lang w:eastAsia="en-US"/>
        </w:rPr>
        <w:t xml:space="preserve">: </w:t>
      </w:r>
      <w:r w:rsidRPr="00F11019">
        <w:rPr>
          <w:rFonts w:ascii="Calibri Light" w:eastAsia="Calibri" w:hAnsi="Calibri Light" w:cs="Arial"/>
          <w:sz w:val="22"/>
          <w:szCs w:val="22"/>
          <w:lang w:eastAsia="en-US"/>
        </w:rPr>
        <w:t>Instytut Nauk o Edukacji</w:t>
      </w:r>
      <w:r>
        <w:rPr>
          <w:rFonts w:ascii="Calibri Light" w:eastAsia="Calibri" w:hAnsi="Calibri Light" w:cs="Arial"/>
          <w:sz w:val="22"/>
          <w:szCs w:val="22"/>
          <w:lang w:eastAsia="en-US"/>
        </w:rPr>
        <w:t xml:space="preserve">. </w:t>
      </w:r>
      <w:r w:rsidRPr="00F11019">
        <w:rPr>
          <w:rFonts w:ascii="Calibri Light" w:eastAsia="Calibri" w:hAnsi="Calibri Light" w:cs="Arial"/>
          <w:sz w:val="22"/>
          <w:szCs w:val="22"/>
          <w:lang w:eastAsia="en-US"/>
        </w:rPr>
        <w:t>265-276.</w:t>
      </w:r>
    </w:p>
    <w:p w:rsidR="00AB2209" w:rsidRDefault="00AB2209" w:rsidP="00AB220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Balvín, J.</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Haburajová Ilavská, L</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 xml:space="preserve">(2012). </w:t>
      </w:r>
      <w:r w:rsidRPr="00833CB2">
        <w:rPr>
          <w:rFonts w:ascii="Calibri Light" w:eastAsia="Calibri" w:hAnsi="Calibri Light" w:cs="Arial"/>
          <w:i/>
          <w:sz w:val="22"/>
          <w:szCs w:val="22"/>
          <w:lang w:eastAsia="en-US"/>
        </w:rPr>
        <w:t xml:space="preserve">Andragogics, </w:t>
      </w:r>
      <w:r>
        <w:rPr>
          <w:rFonts w:ascii="Calibri Light" w:eastAsia="Calibri" w:hAnsi="Calibri Light" w:cs="Arial"/>
          <w:i/>
          <w:sz w:val="22"/>
          <w:szCs w:val="22"/>
          <w:lang w:eastAsia="en-US"/>
        </w:rPr>
        <w:t>Social Pedagogy and Social Work:</w:t>
      </w:r>
      <w:r w:rsidRPr="00833CB2">
        <w:rPr>
          <w:rFonts w:ascii="Calibri Light" w:eastAsia="Calibri" w:hAnsi="Calibri Light" w:cs="Arial"/>
          <w:i/>
          <w:sz w:val="22"/>
          <w:szCs w:val="22"/>
          <w:lang w:eastAsia="en-US"/>
        </w:rPr>
        <w:t xml:space="preserve"> Pedagogic, Philosophical and Ethical Aspects</w:t>
      </w:r>
      <w:r>
        <w:rPr>
          <w:rFonts w:ascii="Calibri Light" w:eastAsia="Calibri" w:hAnsi="Calibri Light" w:cs="Arial"/>
          <w:sz w:val="22"/>
          <w:szCs w:val="22"/>
          <w:lang w:eastAsia="en-US"/>
        </w:rPr>
        <w:t xml:space="preserve">. </w:t>
      </w:r>
      <w:r w:rsidRPr="00833CB2">
        <w:rPr>
          <w:rFonts w:ascii="Calibri Light" w:eastAsia="Calibri" w:hAnsi="Calibri Light" w:cs="Arial"/>
          <w:sz w:val="22"/>
          <w:szCs w:val="22"/>
          <w:lang w:eastAsia="en-US"/>
        </w:rPr>
        <w:t>Praha: Hnutí R, nakladatelstv</w:t>
      </w:r>
      <w:r>
        <w:rPr>
          <w:rFonts w:ascii="Calibri Light" w:eastAsia="Calibri" w:hAnsi="Calibri Light" w:cs="Arial"/>
          <w:sz w:val="22"/>
          <w:szCs w:val="22"/>
          <w:lang w:eastAsia="en-US"/>
        </w:rPr>
        <w:t>í s mezinárodní vědeckou radou. ISBN 978-80-86798-20-2.</w:t>
      </w:r>
    </w:p>
    <w:p w:rsidR="00AB2209" w:rsidRDefault="00AB2209" w:rsidP="00AB2209">
      <w:pPr>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Garantka je organizátorkou </w:t>
      </w:r>
      <w:r w:rsidRPr="00D46E08">
        <w:rPr>
          <w:rFonts w:ascii="Calibri Light" w:eastAsia="Calibri" w:hAnsi="Calibri Light" w:cs="Arial"/>
          <w:sz w:val="22"/>
          <w:szCs w:val="22"/>
          <w:lang w:eastAsia="en-US"/>
        </w:rPr>
        <w:t>a spoluorganizátorkou řady</w:t>
      </w:r>
      <w:r>
        <w:rPr>
          <w:rFonts w:ascii="Calibri Light" w:eastAsia="Calibri" w:hAnsi="Calibri Light" w:cs="Arial"/>
          <w:sz w:val="22"/>
          <w:szCs w:val="22"/>
          <w:lang w:eastAsia="en-US"/>
        </w:rPr>
        <w:t xml:space="preserve"> konferencí a odborných setkání: </w:t>
      </w:r>
      <w:r w:rsidRPr="00CA09E2">
        <w:rPr>
          <w:rFonts w:ascii="Calibri Light" w:eastAsia="Calibri" w:hAnsi="Calibri Light" w:cs="Arial"/>
          <w:sz w:val="22"/>
          <w:szCs w:val="22"/>
          <w:lang w:eastAsia="en-US"/>
        </w:rPr>
        <w:t>Konferencia 5. Dni sociálnej práce, FF</w:t>
      </w:r>
      <w:r>
        <w:rPr>
          <w:rFonts w:ascii="Calibri Light" w:eastAsia="Calibri" w:hAnsi="Calibri Light" w:cs="Arial"/>
          <w:sz w:val="22"/>
          <w:szCs w:val="22"/>
          <w:lang w:eastAsia="en-US"/>
        </w:rPr>
        <w:t xml:space="preserve"> Karlova univerzita Praha, 2012. </w:t>
      </w:r>
      <w:r w:rsidRPr="00CA09E2">
        <w:rPr>
          <w:rFonts w:ascii="Calibri Light" w:eastAsia="Calibri" w:hAnsi="Calibri Light" w:cs="Arial"/>
          <w:sz w:val="22"/>
          <w:szCs w:val="22"/>
          <w:lang w:eastAsia="en-US"/>
        </w:rPr>
        <w:t>Konfere</w:t>
      </w:r>
      <w:r>
        <w:rPr>
          <w:rFonts w:ascii="Calibri Light" w:eastAsia="Calibri" w:hAnsi="Calibri Light" w:cs="Arial"/>
          <w:sz w:val="22"/>
          <w:szCs w:val="22"/>
          <w:lang w:eastAsia="en-US"/>
        </w:rPr>
        <w:t xml:space="preserve">ncia Sexuality, UKF Nitra, 2013. </w:t>
      </w:r>
      <w:r w:rsidRPr="00CA09E2">
        <w:rPr>
          <w:rFonts w:ascii="Calibri Light" w:eastAsia="Calibri" w:hAnsi="Calibri Light" w:cs="Arial"/>
          <w:sz w:val="22"/>
          <w:szCs w:val="22"/>
          <w:lang w:eastAsia="en-US"/>
        </w:rPr>
        <w:t>Konferencia Blahoslavenej Sáry Salkaházi, Katolícka univerzita Košice, 2013</w:t>
      </w:r>
      <w:r>
        <w:rPr>
          <w:rFonts w:ascii="Calibri Light" w:eastAsia="Calibri" w:hAnsi="Calibri Light" w:cs="Arial"/>
          <w:sz w:val="22"/>
          <w:szCs w:val="22"/>
          <w:lang w:eastAsia="en-US"/>
        </w:rPr>
        <w:t xml:space="preserve">,2014. </w:t>
      </w:r>
      <w:r w:rsidRPr="00CA09E2">
        <w:rPr>
          <w:rFonts w:ascii="Calibri Light" w:eastAsia="Calibri" w:hAnsi="Calibri Light" w:cs="Arial"/>
          <w:sz w:val="22"/>
          <w:szCs w:val="22"/>
          <w:lang w:eastAsia="en-US"/>
        </w:rPr>
        <w:t>Medzinárodná konferencia 1. Vyšehrad</w:t>
      </w:r>
      <w:r>
        <w:rPr>
          <w:rFonts w:ascii="Calibri Light" w:eastAsia="Calibri" w:hAnsi="Calibri Light" w:cs="Arial"/>
          <w:sz w:val="22"/>
          <w:szCs w:val="22"/>
          <w:lang w:eastAsia="en-US"/>
        </w:rPr>
        <w:t xml:space="preserve">ské stretnutie, UKF Nitra, 2013. </w:t>
      </w:r>
      <w:r w:rsidRPr="00CA09E2">
        <w:rPr>
          <w:rFonts w:ascii="Calibri Light" w:eastAsia="Calibri" w:hAnsi="Calibri Light" w:cs="Arial"/>
          <w:sz w:val="22"/>
          <w:szCs w:val="22"/>
          <w:lang w:eastAsia="en-US"/>
        </w:rPr>
        <w:t>Medzinárodná konferencia II. Vyšehradské stretnutie, Lodz, Poľsko, 2015</w:t>
      </w:r>
      <w:r>
        <w:rPr>
          <w:rFonts w:ascii="Calibri Light" w:eastAsia="Calibri" w:hAnsi="Calibri Light" w:cs="Arial"/>
          <w:sz w:val="22"/>
          <w:szCs w:val="22"/>
          <w:lang w:eastAsia="en-US"/>
        </w:rPr>
        <w:t>.</w:t>
      </w:r>
    </w:p>
    <w:p w:rsidR="00AB2209" w:rsidRPr="00D46E08" w:rsidRDefault="00AB2209" w:rsidP="00AB2209">
      <w:pPr>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Garantka je členkou redakčních rad časopisů: Sociální pedagogika, Listy sociální práce, Fórum sociální práce, Revue spoločenských vied. </w:t>
      </w:r>
    </w:p>
    <w:p w:rsidR="00360B5F" w:rsidRPr="00402557" w:rsidRDefault="00360B5F" w:rsidP="00360B5F">
      <w:pPr>
        <w:spacing w:line="259" w:lineRule="auto"/>
        <w:rPr>
          <w:rFonts w:eastAsia="Calibri"/>
          <w:bCs/>
          <w:sz w:val="24"/>
          <w:szCs w:val="24"/>
          <w:lang w:eastAsia="en-US"/>
        </w:rPr>
      </w:pPr>
    </w:p>
    <w:p w:rsidR="00360B5F" w:rsidRPr="00402557" w:rsidRDefault="00360B5F" w:rsidP="00360B5F">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Personální zabezpečení studijního programu</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Zhodnocení celkového personálního zabezpečení studijního programu z hlediska naplnění standardů </w:t>
      </w:r>
      <w:del w:id="303" w:author="*" w:date="2018-05-17T09:14:00Z">
        <w:r w:rsidRPr="00402557" w:rsidDel="00C756BD">
          <w:rPr>
            <w:rFonts w:ascii="Calibri Light" w:hAnsi="Calibri Light"/>
            <w:color w:val="FF0000"/>
            <w:sz w:val="24"/>
            <w:szCs w:val="24"/>
            <w:lang w:eastAsia="en-US"/>
          </w:rPr>
          <w:delText>(včetně zhodnocení zapojení odborníků z praxe do výuky u bakalářských profesně zaměřených studijních programů)</w:delText>
        </w:r>
      </w:del>
    </w:p>
    <w:p w:rsidR="00360B5F" w:rsidRDefault="00360B5F" w:rsidP="00360B5F">
      <w:pPr>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6.1-6.2, 6.7-6.8</w:t>
      </w:r>
    </w:p>
    <w:p w:rsidR="00360B5F" w:rsidRDefault="00360B5F" w:rsidP="00360B5F">
      <w:pPr>
        <w:spacing w:before="120" w:after="120" w:line="259" w:lineRule="auto"/>
        <w:jc w:val="both"/>
        <w:rPr>
          <w:ins w:id="304" w:author="*" w:date="2018-05-22T10:56:00Z"/>
          <w:rFonts w:ascii="Calibri Light" w:eastAsia="Calibri" w:hAnsi="Calibri Light" w:cs="Arial"/>
          <w:sz w:val="22"/>
          <w:szCs w:val="22"/>
          <w:lang w:eastAsia="en-US"/>
        </w:rPr>
      </w:pPr>
      <w:r w:rsidRPr="00880E9C">
        <w:rPr>
          <w:rFonts w:ascii="Calibri Light" w:eastAsia="Calibri" w:hAnsi="Calibri Light" w:cs="Arial"/>
          <w:sz w:val="22"/>
          <w:szCs w:val="22"/>
          <w:lang w:eastAsia="en-US"/>
        </w:rPr>
        <w:lastRenderedPageBreak/>
        <w:t xml:space="preserve">Celkově studijní program </w:t>
      </w:r>
      <w:r w:rsidR="00505E2B">
        <w:rPr>
          <w:rFonts w:ascii="Calibri Light" w:eastAsia="Calibri" w:hAnsi="Calibri Light" w:cs="Arial"/>
          <w:sz w:val="22"/>
          <w:szCs w:val="22"/>
          <w:lang w:eastAsia="en-US"/>
        </w:rPr>
        <w:t>Sociální pedagogika zajišťuje 22</w:t>
      </w:r>
      <w:r w:rsidRPr="00880E9C">
        <w:rPr>
          <w:rFonts w:ascii="Calibri Light" w:eastAsia="Calibri" w:hAnsi="Calibri Light" w:cs="Arial"/>
          <w:sz w:val="22"/>
          <w:szCs w:val="22"/>
          <w:lang w:eastAsia="en-US"/>
        </w:rPr>
        <w:t xml:space="preserve"> akademických pracovníků. Z toho </w:t>
      </w:r>
      <w:r>
        <w:rPr>
          <w:rFonts w:ascii="Calibri Light" w:eastAsia="Calibri" w:hAnsi="Calibri Light" w:cs="Arial"/>
          <w:sz w:val="22"/>
          <w:szCs w:val="22"/>
          <w:lang w:eastAsia="en-US"/>
        </w:rPr>
        <w:br/>
      </w:r>
      <w:r w:rsidRPr="00880E9C">
        <w:rPr>
          <w:rFonts w:ascii="Calibri Light" w:eastAsia="Calibri" w:hAnsi="Calibri Light" w:cs="Arial"/>
          <w:sz w:val="22"/>
          <w:szCs w:val="22"/>
          <w:lang w:eastAsia="en-US"/>
        </w:rPr>
        <w:t xml:space="preserve">je 1 profesor; 2 docenti; 13 odborných asistentů s titulem </w:t>
      </w:r>
      <w:r w:rsidR="00620627" w:rsidRPr="00880E9C">
        <w:rPr>
          <w:rFonts w:ascii="Calibri Light" w:eastAsia="Calibri" w:hAnsi="Calibri Light" w:cs="Arial"/>
          <w:sz w:val="22"/>
          <w:szCs w:val="22"/>
          <w:lang w:eastAsia="en-US"/>
        </w:rPr>
        <w:t>Ph.D</w:t>
      </w:r>
      <w:r w:rsidR="00620627">
        <w:rPr>
          <w:rFonts w:ascii="Calibri Light" w:eastAsia="Calibri" w:hAnsi="Calibri Light" w:cs="Arial"/>
          <w:sz w:val="22"/>
          <w:szCs w:val="22"/>
          <w:lang w:eastAsia="en-US"/>
        </w:rPr>
        <w:t>.</w:t>
      </w:r>
      <w:r w:rsidRPr="00880E9C">
        <w:rPr>
          <w:rFonts w:ascii="Calibri Light" w:eastAsia="Calibri" w:hAnsi="Calibri Light" w:cs="Arial"/>
          <w:sz w:val="22"/>
          <w:szCs w:val="22"/>
          <w:lang w:eastAsia="en-US"/>
        </w:rPr>
        <w:t xml:space="preserve"> nebo CSc.; </w:t>
      </w:r>
      <w:r w:rsidR="00505E2B">
        <w:rPr>
          <w:rFonts w:ascii="Calibri Light" w:eastAsia="Calibri" w:hAnsi="Calibri Light" w:cs="Arial"/>
          <w:sz w:val="22"/>
          <w:szCs w:val="22"/>
          <w:lang w:eastAsia="en-US"/>
        </w:rPr>
        <w:t>6</w:t>
      </w:r>
      <w:r w:rsidRPr="00880E9C">
        <w:rPr>
          <w:rFonts w:ascii="Calibri Light" w:eastAsia="Calibri" w:hAnsi="Calibri Light" w:cs="Arial"/>
          <w:sz w:val="22"/>
          <w:szCs w:val="22"/>
          <w:lang w:eastAsia="en-US"/>
        </w:rPr>
        <w:t xml:space="preserve"> asistentů bez vědecké hodnosti.</w:t>
      </w:r>
    </w:p>
    <w:p w:rsidR="008D128E" w:rsidRPr="00880E9C" w:rsidRDefault="008D128E" w:rsidP="00360B5F">
      <w:pPr>
        <w:spacing w:before="120" w:after="120" w:line="259" w:lineRule="auto"/>
        <w:jc w:val="both"/>
        <w:rPr>
          <w:rFonts w:ascii="Calibri Light" w:eastAsia="Calibri" w:hAnsi="Calibri Light" w:cs="Arial"/>
          <w:sz w:val="22"/>
          <w:szCs w:val="22"/>
          <w:lang w:eastAsia="en-US"/>
        </w:rPr>
      </w:pPr>
      <w:ins w:id="305" w:author="*" w:date="2018-05-22T10:56:00Z">
        <w:r w:rsidRPr="00D11A19">
          <w:rPr>
            <w:rFonts w:ascii="Calibri Light" w:eastAsia="Calibri" w:hAnsi="Calibri Light" w:cs="Arial"/>
            <w:sz w:val="22"/>
            <w:szCs w:val="22"/>
            <w:lang w:eastAsia="en-US"/>
          </w:rPr>
          <w:t xml:space="preserve">Na Ústavu pedagogických věd (pracoviště zajišťující realizaci studijního programu) působí v současné době jeden profesor, tři docenti, deset odborných asistentů s titulem Ph.D. a pět asistentů bez titulu Ph.D. Důraz je kladen na personální rozvoj zejm. v oblasti zvyšování akademické kvalifikace. Dva ak. pracovníci se připravují k habilitačnímu řízení v oboru Pedagogika (Mgr. Jakub Hladík, Ph.D. a Mgr. Karla Hrbáčková, Ph.D.). Čtyři ak. pracovníci studují v doktorském studijním programu, z toho u dvou se v letošním roce očekává dokončení studia. Pracovníci Ústavu pedagogických věd se účastní řešení výzkumných projektů (zejm. GA ČR, IGA), publikují v domácích i zahraničních odborných časopisech, výsledky svých zkoumání pravidelně prezentují na domácích a zahraničních konferencích. </w:t>
        </w:r>
      </w:ins>
    </w:p>
    <w:p w:rsidR="00360B5F" w:rsidRPr="00402557" w:rsidDel="00C756BD" w:rsidRDefault="00360B5F" w:rsidP="00360B5F">
      <w:pPr>
        <w:keepNext/>
        <w:keepLines/>
        <w:spacing w:before="40" w:line="259" w:lineRule="auto"/>
        <w:ind w:left="1080" w:hanging="360"/>
        <w:outlineLvl w:val="2"/>
        <w:rPr>
          <w:del w:id="306" w:author="*" w:date="2018-05-17T09:15:00Z"/>
          <w:rFonts w:ascii="Calibri Light" w:hAnsi="Calibri Light"/>
          <w:sz w:val="24"/>
          <w:szCs w:val="24"/>
          <w:lang w:eastAsia="en-US"/>
        </w:rPr>
      </w:pPr>
      <w:del w:id="307" w:author="*" w:date="2018-05-17T09:15:00Z">
        <w:r w:rsidRPr="00402557" w:rsidDel="00C756BD">
          <w:rPr>
            <w:rFonts w:ascii="Calibri Light" w:hAnsi="Calibri Light"/>
            <w:sz w:val="24"/>
            <w:szCs w:val="24"/>
            <w:lang w:eastAsia="en-US"/>
          </w:rPr>
          <w:delText xml:space="preserve">Personální zabezpečení studijního programu uskutečňovaného mimo sídlo vysoké školy </w:delText>
        </w:r>
        <w:r w:rsidRPr="00402557" w:rsidDel="00C756BD">
          <w:rPr>
            <w:rFonts w:ascii="Calibri Light" w:hAnsi="Calibri Light"/>
            <w:color w:val="FF0000"/>
            <w:sz w:val="24"/>
            <w:szCs w:val="24"/>
            <w:lang w:eastAsia="en-US"/>
          </w:rPr>
          <w:delText>(pouze u studijních programů, které mají být uskutečňovány mimo sídlo vysoké školy)</w:delText>
        </w:r>
      </w:del>
    </w:p>
    <w:p w:rsidR="00360B5F" w:rsidRPr="00402557" w:rsidDel="00C756BD" w:rsidRDefault="00360B5F" w:rsidP="00360B5F">
      <w:pPr>
        <w:spacing w:before="120" w:after="120" w:line="259" w:lineRule="auto"/>
        <w:rPr>
          <w:del w:id="308" w:author="*" w:date="2018-05-17T09:15:00Z"/>
          <w:rFonts w:ascii="Calibri" w:eastAsia="Calibri" w:hAnsi="Calibri" w:cs="Arial"/>
          <w:sz w:val="22"/>
          <w:szCs w:val="22"/>
          <w:lang w:eastAsia="en-US"/>
        </w:rPr>
      </w:pPr>
      <w:del w:id="309" w:author="*" w:date="2018-05-17T09:15:00Z">
        <w:r w:rsidRPr="00402557" w:rsidDel="00C756BD">
          <w:rPr>
            <w:rFonts w:ascii="Calibri" w:eastAsia="Calibri" w:hAnsi="Calibri" w:cs="Arial"/>
            <w:sz w:val="22"/>
            <w:szCs w:val="22"/>
            <w:lang w:eastAsia="en-US"/>
          </w:rPr>
          <w:tab/>
        </w:r>
        <w:r w:rsidRPr="00402557" w:rsidDel="00C756BD">
          <w:rPr>
            <w:rFonts w:ascii="Calibri" w:eastAsia="Calibri" w:hAnsi="Calibri" w:cs="Arial"/>
            <w:sz w:val="22"/>
            <w:szCs w:val="22"/>
            <w:lang w:eastAsia="en-US"/>
          </w:rPr>
          <w:tab/>
        </w:r>
        <w:r w:rsidRPr="00402557" w:rsidDel="00C756BD">
          <w:rPr>
            <w:rFonts w:ascii="Calibri" w:eastAsia="Calibri" w:hAnsi="Calibri" w:cs="Arial"/>
            <w:sz w:val="22"/>
            <w:szCs w:val="22"/>
            <w:lang w:eastAsia="en-US"/>
          </w:rPr>
          <w:tab/>
        </w:r>
        <w:r w:rsidRPr="00402557" w:rsidDel="00C756BD">
          <w:rPr>
            <w:rFonts w:ascii="Calibri" w:eastAsia="Calibri" w:hAnsi="Calibri" w:cs="Arial"/>
            <w:sz w:val="22"/>
            <w:szCs w:val="22"/>
            <w:lang w:eastAsia="en-US"/>
          </w:rPr>
          <w:tab/>
        </w:r>
        <w:r w:rsidRPr="00402557" w:rsidDel="00C756BD">
          <w:rPr>
            <w:rFonts w:ascii="Calibri" w:eastAsia="Calibri" w:hAnsi="Calibri" w:cs="Arial"/>
            <w:sz w:val="22"/>
            <w:szCs w:val="22"/>
            <w:lang w:eastAsia="en-US"/>
          </w:rPr>
          <w:tab/>
          <w:delText>Standard 6.3</w:delText>
        </w:r>
      </w:del>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Personální zabezpečení předmětů profilujícího základu </w:t>
      </w:r>
    </w:p>
    <w:p w:rsidR="00360B5F"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6.4, 6.9-6.10</w:t>
      </w:r>
    </w:p>
    <w:p w:rsidR="00360B5F" w:rsidRPr="00880E9C"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880E9C">
        <w:rPr>
          <w:rFonts w:ascii="Calibri Light" w:eastAsia="Calibri" w:hAnsi="Calibri Light" w:cs="Arial"/>
          <w:sz w:val="22"/>
          <w:szCs w:val="22"/>
          <w:lang w:eastAsia="en-US"/>
        </w:rPr>
        <w:t xml:space="preserve">Předměty profilujícího základu (včetně základních teoretických </w:t>
      </w:r>
      <w:r w:rsidR="00620627" w:rsidRPr="00880E9C">
        <w:rPr>
          <w:rFonts w:ascii="Calibri Light" w:eastAsia="Calibri" w:hAnsi="Calibri Light" w:cs="Arial"/>
          <w:sz w:val="22"/>
          <w:szCs w:val="22"/>
          <w:lang w:eastAsia="en-US"/>
        </w:rPr>
        <w:t>předmětů</w:t>
      </w:r>
      <w:r w:rsidRPr="00880E9C">
        <w:rPr>
          <w:rFonts w:ascii="Calibri Light" w:eastAsia="Calibri" w:hAnsi="Calibri Light" w:cs="Arial"/>
          <w:sz w:val="22"/>
          <w:szCs w:val="22"/>
          <w:lang w:eastAsia="en-US"/>
        </w:rPr>
        <w:t>)</w:t>
      </w:r>
      <w:r>
        <w:rPr>
          <w:rFonts w:ascii="Calibri Light" w:eastAsia="Calibri" w:hAnsi="Calibri Light" w:cs="Arial"/>
          <w:sz w:val="22"/>
          <w:szCs w:val="22"/>
          <w:lang w:eastAsia="en-US"/>
        </w:rPr>
        <w:t xml:space="preserve"> zajišťuje 1 profesor; </w:t>
      </w:r>
      <w:r>
        <w:rPr>
          <w:rFonts w:ascii="Calibri Light" w:eastAsia="Calibri" w:hAnsi="Calibri Light" w:cs="Arial"/>
          <w:sz w:val="22"/>
          <w:szCs w:val="22"/>
          <w:lang w:eastAsia="en-US"/>
        </w:rPr>
        <w:br/>
        <w:t xml:space="preserve">2 docenti; 10 </w:t>
      </w:r>
      <w:r w:rsidRPr="00880E9C">
        <w:rPr>
          <w:rFonts w:ascii="Calibri Light" w:eastAsia="Calibri" w:hAnsi="Calibri Light" w:cs="Arial"/>
          <w:sz w:val="22"/>
          <w:szCs w:val="22"/>
          <w:lang w:eastAsia="en-US"/>
        </w:rPr>
        <w:t xml:space="preserve">odborných asistentů s titulem </w:t>
      </w:r>
      <w:r w:rsidR="00620627" w:rsidRPr="00880E9C">
        <w:rPr>
          <w:rFonts w:ascii="Calibri Light" w:eastAsia="Calibri" w:hAnsi="Calibri Light" w:cs="Arial"/>
          <w:sz w:val="22"/>
          <w:szCs w:val="22"/>
          <w:lang w:eastAsia="en-US"/>
        </w:rPr>
        <w:t>Ph.D</w:t>
      </w:r>
      <w:r w:rsidR="00620627">
        <w:rPr>
          <w:rFonts w:ascii="Calibri Light" w:eastAsia="Calibri" w:hAnsi="Calibri Light" w:cs="Arial"/>
          <w:sz w:val="22"/>
          <w:szCs w:val="22"/>
          <w:lang w:eastAsia="en-US"/>
        </w:rPr>
        <w:t>.</w:t>
      </w:r>
      <w:r w:rsidRPr="00880E9C">
        <w:rPr>
          <w:rFonts w:ascii="Calibri Light" w:eastAsia="Calibri" w:hAnsi="Calibri Light" w:cs="Arial"/>
          <w:sz w:val="22"/>
          <w:szCs w:val="22"/>
          <w:lang w:eastAsia="en-US"/>
        </w:rPr>
        <w:t xml:space="preserve"> nebo CSc</w:t>
      </w:r>
      <w:r>
        <w:rPr>
          <w:rFonts w:ascii="Calibri Light" w:eastAsia="Calibri" w:hAnsi="Calibri Light" w:cs="Arial"/>
          <w:sz w:val="22"/>
          <w:szCs w:val="22"/>
          <w:lang w:eastAsia="en-US"/>
        </w:rPr>
        <w:t>.; 3 asistenti</w:t>
      </w:r>
      <w:r w:rsidRPr="00880E9C">
        <w:rPr>
          <w:rFonts w:ascii="Calibri Light" w:eastAsia="Calibri" w:hAnsi="Calibri Light" w:cs="Arial"/>
          <w:sz w:val="22"/>
          <w:szCs w:val="22"/>
          <w:lang w:eastAsia="en-US"/>
        </w:rPr>
        <w:t xml:space="preserve"> bez vědecké hodnosti</w:t>
      </w:r>
      <w:r w:rsidR="00D1006A">
        <w:rPr>
          <w:rFonts w:ascii="Calibri Light" w:eastAsia="Calibri" w:hAnsi="Calibri Light" w:cs="Arial"/>
          <w:sz w:val="22"/>
          <w:szCs w:val="22"/>
          <w:lang w:eastAsia="en-US"/>
        </w:rPr>
        <w:t xml:space="preserve">. Základní teoretické studijní předměty a předměty </w:t>
      </w:r>
      <w:r w:rsidR="00EE411B">
        <w:rPr>
          <w:rFonts w:ascii="Calibri Light" w:eastAsia="Calibri" w:hAnsi="Calibri Light" w:cs="Arial"/>
          <w:sz w:val="22"/>
          <w:szCs w:val="22"/>
          <w:lang w:eastAsia="en-US"/>
        </w:rPr>
        <w:t>profilujícího</w:t>
      </w:r>
      <w:r w:rsidR="00D1006A">
        <w:rPr>
          <w:rFonts w:ascii="Calibri Light" w:eastAsia="Calibri" w:hAnsi="Calibri Light" w:cs="Arial"/>
          <w:sz w:val="22"/>
          <w:szCs w:val="22"/>
          <w:lang w:eastAsia="en-US"/>
        </w:rPr>
        <w:t xml:space="preserve"> základu jsou garantovány pracovníky s titulem prof., doc. nebo s vědeckou hodností.</w:t>
      </w:r>
    </w:p>
    <w:p w:rsidR="00360B5F" w:rsidRPr="00402557" w:rsidRDefault="00360B5F" w:rsidP="00360B5F">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Kvalifikace odborníků z praxe zapojených do výuky ve studijním programu </w:t>
      </w:r>
    </w:p>
    <w:p w:rsidR="00360B5F" w:rsidRDefault="00360B5F" w:rsidP="00360B5F">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6.5-6.6</w:t>
      </w:r>
    </w:p>
    <w:p w:rsidR="00360B5F" w:rsidRPr="00443059" w:rsidRDefault="00360B5F" w:rsidP="00360B5F">
      <w:pPr>
        <w:tabs>
          <w:tab w:val="left" w:pos="2835"/>
        </w:tabs>
        <w:spacing w:before="120" w:after="120" w:line="259" w:lineRule="auto"/>
        <w:jc w:val="both"/>
        <w:rPr>
          <w:rFonts w:ascii="Calibri Light" w:eastAsia="Calibri" w:hAnsi="Calibri Light" w:cs="Arial"/>
          <w:sz w:val="22"/>
          <w:szCs w:val="22"/>
          <w:lang w:eastAsia="en-US"/>
        </w:rPr>
      </w:pPr>
      <w:r w:rsidRPr="00443059">
        <w:rPr>
          <w:rFonts w:ascii="Calibri Light" w:eastAsia="Calibri" w:hAnsi="Calibri Light" w:cs="Arial"/>
          <w:sz w:val="22"/>
          <w:szCs w:val="22"/>
          <w:lang w:eastAsia="en-US"/>
        </w:rPr>
        <w:t xml:space="preserve">Do </w:t>
      </w:r>
      <w:r>
        <w:rPr>
          <w:rFonts w:ascii="Calibri Light" w:eastAsia="Calibri" w:hAnsi="Calibri Light" w:cs="Arial"/>
          <w:sz w:val="22"/>
          <w:szCs w:val="22"/>
          <w:lang w:eastAsia="en-US"/>
        </w:rPr>
        <w:t xml:space="preserve">přímé </w:t>
      </w:r>
      <w:r w:rsidRPr="00443059">
        <w:rPr>
          <w:rFonts w:ascii="Calibri Light" w:eastAsia="Calibri" w:hAnsi="Calibri Light" w:cs="Arial"/>
          <w:sz w:val="22"/>
          <w:szCs w:val="22"/>
          <w:lang w:eastAsia="en-US"/>
        </w:rPr>
        <w:t>výuky nejsou zapojeni odborníci z praxe.</w:t>
      </w:r>
      <w:r>
        <w:rPr>
          <w:rFonts w:ascii="Calibri Light" w:eastAsia="Calibri" w:hAnsi="Calibri Light" w:cs="Arial"/>
          <w:sz w:val="22"/>
          <w:szCs w:val="22"/>
          <w:lang w:eastAsia="en-US"/>
        </w:rPr>
        <w:t xml:space="preserve"> </w:t>
      </w:r>
      <w:r w:rsidR="00EE411B">
        <w:rPr>
          <w:rFonts w:ascii="Calibri Light" w:eastAsia="Calibri" w:hAnsi="Calibri Light" w:cs="Arial"/>
          <w:sz w:val="22"/>
          <w:szCs w:val="22"/>
          <w:lang w:eastAsia="en-US"/>
        </w:rPr>
        <w:t>Odborníci</w:t>
      </w:r>
      <w:r>
        <w:rPr>
          <w:rFonts w:ascii="Calibri Light" w:eastAsia="Calibri" w:hAnsi="Calibri Light" w:cs="Arial"/>
          <w:sz w:val="22"/>
          <w:szCs w:val="22"/>
          <w:lang w:eastAsia="en-US"/>
        </w:rPr>
        <w:t xml:space="preserve"> z praxe se zapojují jako vedoucí bakalářských prací (cca 4 v akademickém roce). Minimální kvalifikace pro vedení bakalářské práce odborníkem z praxe je </w:t>
      </w:r>
      <w:r w:rsidR="00EE411B">
        <w:rPr>
          <w:rFonts w:ascii="Calibri Light" w:eastAsia="Calibri" w:hAnsi="Calibri Light" w:cs="Arial"/>
          <w:sz w:val="22"/>
          <w:szCs w:val="22"/>
          <w:lang w:eastAsia="en-US"/>
        </w:rPr>
        <w:t>absolvování</w:t>
      </w:r>
      <w:r>
        <w:rPr>
          <w:rFonts w:ascii="Calibri Light" w:eastAsia="Calibri" w:hAnsi="Calibri Light" w:cs="Arial"/>
          <w:sz w:val="22"/>
          <w:szCs w:val="22"/>
          <w:lang w:eastAsia="en-US"/>
        </w:rPr>
        <w:t xml:space="preserve"> magisterského studijního programu. Odborníci z praxe jsou metodickými vedoucími na Odborné praxi studentů, přičemž jejich kvalifikace se řídí vnitřními předpisy organizace, ve které student praxi vykonává.</w:t>
      </w:r>
    </w:p>
    <w:p w:rsidR="00360B5F" w:rsidRPr="00402557" w:rsidDel="00C756BD" w:rsidRDefault="00360B5F" w:rsidP="00360B5F">
      <w:pPr>
        <w:keepNext/>
        <w:keepLines/>
        <w:spacing w:before="40" w:line="259" w:lineRule="auto"/>
        <w:ind w:left="1080" w:hanging="360"/>
        <w:outlineLvl w:val="2"/>
        <w:rPr>
          <w:del w:id="310" w:author="*" w:date="2018-05-17T09:15:00Z"/>
          <w:rFonts w:ascii="Calibri Light" w:hAnsi="Calibri Light"/>
          <w:sz w:val="24"/>
          <w:szCs w:val="24"/>
          <w:lang w:eastAsia="en-US"/>
        </w:rPr>
      </w:pPr>
      <w:del w:id="311" w:author="*" w:date="2018-05-17T09:15:00Z">
        <w:r w:rsidRPr="00402557" w:rsidDel="00C756BD">
          <w:rPr>
            <w:rFonts w:ascii="Calibri Light" w:hAnsi="Calibri Light"/>
            <w:sz w:val="24"/>
            <w:szCs w:val="24"/>
            <w:lang w:eastAsia="en-US"/>
          </w:rPr>
          <w:delText xml:space="preserve">Školitelé studentů doktorského studia </w:delText>
        </w:r>
        <w:r w:rsidRPr="00402557" w:rsidDel="00C756BD">
          <w:rPr>
            <w:rFonts w:ascii="Calibri Light" w:hAnsi="Calibri Light"/>
            <w:color w:val="FF0000"/>
            <w:sz w:val="24"/>
            <w:szCs w:val="24"/>
            <w:lang w:eastAsia="en-US"/>
          </w:rPr>
          <w:delText>(pouze pro doktorské studijní programy)</w:delText>
        </w:r>
      </w:del>
    </w:p>
    <w:p w:rsidR="00360B5F" w:rsidRPr="00402557" w:rsidDel="00C756BD" w:rsidRDefault="00360B5F" w:rsidP="00360B5F">
      <w:pPr>
        <w:spacing w:after="160" w:line="259" w:lineRule="auto"/>
        <w:ind w:left="3540"/>
        <w:rPr>
          <w:del w:id="312" w:author="*" w:date="2018-05-17T09:15:00Z"/>
          <w:rFonts w:ascii="Calibri" w:eastAsia="Calibri" w:hAnsi="Calibri" w:cs="Arial"/>
          <w:sz w:val="22"/>
          <w:szCs w:val="22"/>
          <w:lang w:eastAsia="en-US"/>
        </w:rPr>
      </w:pPr>
      <w:del w:id="313" w:author="*" w:date="2018-05-17T09:15:00Z">
        <w:r w:rsidRPr="00402557" w:rsidDel="00C756BD">
          <w:rPr>
            <w:rFonts w:ascii="Calibri" w:eastAsia="Calibri" w:hAnsi="Calibri" w:cs="Arial"/>
            <w:sz w:val="22"/>
            <w:szCs w:val="22"/>
            <w:lang w:eastAsia="en-US"/>
          </w:rPr>
          <w:delText>Standard 6.11</w:delText>
        </w:r>
      </w:del>
    </w:p>
    <w:p w:rsidR="00360B5F" w:rsidRPr="00402557" w:rsidRDefault="00360B5F" w:rsidP="00360B5F">
      <w:pPr>
        <w:spacing w:line="259" w:lineRule="auto"/>
        <w:ind w:left="360"/>
        <w:rPr>
          <w:rFonts w:eastAsia="Calibri"/>
          <w:bCs/>
          <w:sz w:val="24"/>
          <w:szCs w:val="24"/>
          <w:lang w:eastAsia="en-US"/>
        </w:rPr>
      </w:pPr>
    </w:p>
    <w:p w:rsidR="00360B5F" w:rsidRPr="00402557" w:rsidDel="00C756BD" w:rsidRDefault="00360B5F" w:rsidP="00360B5F">
      <w:pPr>
        <w:keepNext/>
        <w:keepLines/>
        <w:spacing w:before="40" w:line="259" w:lineRule="auto"/>
        <w:ind w:left="360"/>
        <w:outlineLvl w:val="1"/>
        <w:rPr>
          <w:del w:id="314" w:author="*" w:date="2018-05-17T09:16:00Z"/>
          <w:rFonts w:ascii="Calibri Light" w:hAnsi="Calibri Light"/>
          <w:color w:val="5B9BD5"/>
          <w:sz w:val="26"/>
          <w:szCs w:val="26"/>
          <w:lang w:eastAsia="en-US"/>
        </w:rPr>
      </w:pPr>
      <w:del w:id="315" w:author="*" w:date="2018-05-17T09:16:00Z">
        <w:r w:rsidRPr="00402557" w:rsidDel="00C756BD">
          <w:rPr>
            <w:rFonts w:ascii="Calibri Light" w:hAnsi="Calibri Light"/>
            <w:color w:val="5B9BD5"/>
            <w:sz w:val="26"/>
            <w:szCs w:val="26"/>
            <w:lang w:eastAsia="en-US"/>
          </w:rPr>
          <w:delText>Specifické požadavky na zajištění studijního programu</w:delText>
        </w:r>
      </w:del>
    </w:p>
    <w:p w:rsidR="00360B5F" w:rsidRPr="00402557" w:rsidDel="00C756BD" w:rsidRDefault="00360B5F" w:rsidP="00360B5F">
      <w:pPr>
        <w:keepNext/>
        <w:keepLines/>
        <w:spacing w:before="40" w:line="259" w:lineRule="auto"/>
        <w:ind w:left="1080" w:hanging="360"/>
        <w:outlineLvl w:val="2"/>
        <w:rPr>
          <w:del w:id="316" w:author="*" w:date="2018-05-17T09:16:00Z"/>
          <w:rFonts w:ascii="Calibri Light" w:hAnsi="Calibri Light"/>
          <w:sz w:val="24"/>
          <w:szCs w:val="24"/>
          <w:lang w:eastAsia="en-US"/>
        </w:rPr>
      </w:pPr>
      <w:del w:id="317" w:author="*" w:date="2018-05-17T09:16:00Z">
        <w:r w:rsidRPr="00402557" w:rsidDel="00C756BD">
          <w:rPr>
            <w:rFonts w:ascii="Calibri Light" w:hAnsi="Calibri Light"/>
            <w:sz w:val="24"/>
            <w:szCs w:val="24"/>
            <w:lang w:eastAsia="en-US"/>
          </w:rPr>
          <w:delText xml:space="preserve">Uskutečňování studijního programu v kombinované a distanční formě studia </w:delText>
        </w:r>
        <w:r w:rsidRPr="00402557" w:rsidDel="00C756BD">
          <w:rPr>
            <w:rFonts w:ascii="Calibri Light" w:hAnsi="Calibri Light"/>
            <w:color w:val="FF0000"/>
            <w:sz w:val="24"/>
            <w:szCs w:val="24"/>
            <w:lang w:eastAsia="en-US"/>
          </w:rPr>
          <w:delText>(pouze v případě, že vysoká škola o akreditaci studijního programu v kombinované nebo distanční formě studia)</w:delText>
        </w:r>
      </w:del>
    </w:p>
    <w:p w:rsidR="00360B5F" w:rsidDel="00C756BD" w:rsidRDefault="00360B5F" w:rsidP="00360B5F">
      <w:pPr>
        <w:tabs>
          <w:tab w:val="left" w:pos="2835"/>
        </w:tabs>
        <w:spacing w:before="120" w:after="120" w:line="259" w:lineRule="auto"/>
        <w:rPr>
          <w:del w:id="318" w:author="*" w:date="2018-05-17T09:16:00Z"/>
          <w:rFonts w:ascii="Calibri" w:eastAsia="Calibri" w:hAnsi="Calibri" w:cs="Arial"/>
          <w:sz w:val="22"/>
          <w:szCs w:val="22"/>
          <w:lang w:eastAsia="en-US"/>
        </w:rPr>
      </w:pPr>
      <w:del w:id="319" w:author="*" w:date="2018-05-17T09:16:00Z">
        <w:r w:rsidRPr="00402557" w:rsidDel="00C756BD">
          <w:rPr>
            <w:rFonts w:ascii="Calibri" w:eastAsia="Calibri" w:hAnsi="Calibri" w:cs="Arial"/>
            <w:sz w:val="22"/>
            <w:szCs w:val="22"/>
            <w:lang w:eastAsia="en-US"/>
          </w:rPr>
          <w:tab/>
        </w:r>
        <w:r w:rsidRPr="00402557" w:rsidDel="00C756BD">
          <w:rPr>
            <w:rFonts w:ascii="Calibri" w:eastAsia="Calibri" w:hAnsi="Calibri" w:cs="Arial"/>
            <w:sz w:val="22"/>
            <w:szCs w:val="22"/>
            <w:lang w:eastAsia="en-US"/>
          </w:rPr>
          <w:tab/>
          <w:delText>Standardy 7.1-7.3</w:delText>
        </w:r>
      </w:del>
    </w:p>
    <w:p w:rsidR="00360B5F" w:rsidRPr="00402557" w:rsidDel="00C756BD" w:rsidRDefault="00360B5F" w:rsidP="00360B5F">
      <w:pPr>
        <w:keepNext/>
        <w:keepLines/>
        <w:spacing w:before="40" w:line="259" w:lineRule="auto"/>
        <w:ind w:left="1080" w:hanging="360"/>
        <w:outlineLvl w:val="2"/>
        <w:rPr>
          <w:del w:id="320" w:author="*" w:date="2018-05-17T09:16:00Z"/>
          <w:rFonts w:ascii="Calibri Light" w:hAnsi="Calibri Light"/>
          <w:sz w:val="24"/>
          <w:szCs w:val="24"/>
          <w:lang w:eastAsia="en-US"/>
        </w:rPr>
      </w:pPr>
      <w:del w:id="321" w:author="*" w:date="2018-05-17T09:16:00Z">
        <w:r w:rsidRPr="00402557" w:rsidDel="00C756BD">
          <w:rPr>
            <w:rFonts w:ascii="Calibri Light" w:hAnsi="Calibri Light"/>
            <w:sz w:val="24"/>
            <w:szCs w:val="24"/>
            <w:lang w:eastAsia="en-US"/>
          </w:rPr>
          <w:delText xml:space="preserve">Uskutečňování studijního programu v cizím jazyce </w:delText>
        </w:r>
        <w:r w:rsidRPr="00402557" w:rsidDel="00C756BD">
          <w:rPr>
            <w:rFonts w:ascii="Calibri Light" w:hAnsi="Calibri Light"/>
            <w:color w:val="FF0000"/>
            <w:sz w:val="24"/>
            <w:szCs w:val="24"/>
            <w:lang w:eastAsia="en-US"/>
          </w:rPr>
          <w:delText>(pouze v případě, že vysoká škola o akreditaci studijního programu v cizím jazyce)</w:delText>
        </w:r>
      </w:del>
    </w:p>
    <w:p w:rsidR="00360B5F" w:rsidRPr="00402557" w:rsidDel="00C756BD" w:rsidRDefault="00360B5F" w:rsidP="00360B5F">
      <w:pPr>
        <w:tabs>
          <w:tab w:val="left" w:pos="2835"/>
        </w:tabs>
        <w:spacing w:before="120" w:after="120" w:line="259" w:lineRule="auto"/>
        <w:rPr>
          <w:del w:id="322" w:author="*" w:date="2018-05-17T09:16:00Z"/>
          <w:rFonts w:ascii="Calibri" w:eastAsia="Calibri" w:hAnsi="Calibri" w:cs="Arial"/>
          <w:sz w:val="22"/>
          <w:szCs w:val="22"/>
          <w:lang w:eastAsia="en-US"/>
        </w:rPr>
      </w:pPr>
      <w:del w:id="323" w:author="*" w:date="2018-05-17T09:16:00Z">
        <w:r w:rsidRPr="00402557" w:rsidDel="00C756BD">
          <w:rPr>
            <w:rFonts w:ascii="Calibri" w:eastAsia="Calibri" w:hAnsi="Calibri" w:cs="Arial"/>
            <w:sz w:val="22"/>
            <w:szCs w:val="22"/>
            <w:lang w:eastAsia="en-US"/>
          </w:rPr>
          <w:tab/>
        </w:r>
        <w:r w:rsidRPr="00402557" w:rsidDel="00C756BD">
          <w:rPr>
            <w:rFonts w:ascii="Calibri" w:eastAsia="Calibri" w:hAnsi="Calibri" w:cs="Arial"/>
            <w:sz w:val="22"/>
            <w:szCs w:val="22"/>
            <w:lang w:eastAsia="en-US"/>
          </w:rPr>
          <w:tab/>
          <w:delText>Standardy 7.4-7.9</w:delText>
        </w:r>
      </w:del>
    </w:p>
    <w:p w:rsidR="00360B5F" w:rsidRPr="00402557" w:rsidDel="00C756BD" w:rsidRDefault="00360B5F" w:rsidP="00360B5F">
      <w:pPr>
        <w:keepNext/>
        <w:keepLines/>
        <w:numPr>
          <w:ilvl w:val="0"/>
          <w:numId w:val="9"/>
        </w:numPr>
        <w:tabs>
          <w:tab w:val="left" w:pos="2835"/>
        </w:tabs>
        <w:spacing w:before="120" w:after="120" w:line="259" w:lineRule="auto"/>
        <w:outlineLvl w:val="2"/>
        <w:rPr>
          <w:del w:id="324" w:author="*" w:date="2018-05-17T09:16:00Z"/>
          <w:rFonts w:ascii="Calibri Light" w:hAnsi="Calibri Light"/>
          <w:sz w:val="24"/>
          <w:szCs w:val="24"/>
          <w:lang w:eastAsia="en-US"/>
        </w:rPr>
      </w:pPr>
      <w:del w:id="325" w:author="*" w:date="2018-05-17T09:16:00Z">
        <w:r w:rsidRPr="00402557" w:rsidDel="00C756BD">
          <w:rPr>
            <w:rFonts w:ascii="Calibri Light" w:hAnsi="Calibri Light"/>
            <w:sz w:val="24"/>
            <w:szCs w:val="24"/>
            <w:lang w:eastAsia="en-US"/>
          </w:rPr>
          <w:lastRenderedPageBreak/>
          <w:delText xml:space="preserve">Uskutečňování studijního programu ve spolupráci se zahraniční vysokou školou </w:delText>
        </w:r>
        <w:r w:rsidRPr="00402557" w:rsidDel="00C756BD">
          <w:rPr>
            <w:rFonts w:ascii="Calibri Light" w:hAnsi="Calibri Light"/>
            <w:color w:val="FF0000"/>
            <w:sz w:val="24"/>
            <w:szCs w:val="24"/>
            <w:lang w:eastAsia="en-US"/>
          </w:rPr>
          <w:delText>(pouze v případě, že vysoká škola o akreditaci studijního programu ve spolupráci se zahraniční vysokou školou podle § 47a zákona o vysokých školách)</w:delText>
        </w:r>
        <w:r w:rsidRPr="00402557" w:rsidDel="00C756BD">
          <w:rPr>
            <w:rFonts w:ascii="Calibri Light" w:hAnsi="Calibri Light"/>
            <w:color w:val="FF0000"/>
            <w:sz w:val="24"/>
            <w:szCs w:val="24"/>
            <w:lang w:eastAsia="en-US"/>
          </w:rPr>
          <w:br/>
        </w:r>
        <w:r w:rsidRPr="00402557" w:rsidDel="00C756BD">
          <w:rPr>
            <w:rFonts w:ascii="Calibri Light" w:hAnsi="Calibri Light"/>
            <w:color w:val="FF0000"/>
            <w:sz w:val="24"/>
            <w:szCs w:val="24"/>
            <w:lang w:eastAsia="en-US"/>
          </w:rPr>
          <w:tab/>
        </w:r>
        <w:r w:rsidRPr="00402557" w:rsidDel="00C756BD">
          <w:rPr>
            <w:rFonts w:ascii="Calibri Light" w:hAnsi="Calibri Light"/>
            <w:sz w:val="24"/>
            <w:szCs w:val="24"/>
            <w:lang w:eastAsia="en-US"/>
          </w:rPr>
          <w:tab/>
          <w:delText>Standard 7.10</w:delText>
        </w:r>
      </w:del>
    </w:p>
    <w:p w:rsidR="00360B5F" w:rsidRPr="00402557" w:rsidDel="00C756BD" w:rsidRDefault="00360B5F" w:rsidP="00360B5F">
      <w:pPr>
        <w:keepNext/>
        <w:keepLines/>
        <w:spacing w:before="40" w:line="259" w:lineRule="auto"/>
        <w:ind w:left="1080" w:hanging="360"/>
        <w:outlineLvl w:val="2"/>
        <w:rPr>
          <w:del w:id="326" w:author="*" w:date="2018-05-17T09:16:00Z"/>
          <w:rFonts w:ascii="Calibri Light" w:hAnsi="Calibri Light"/>
          <w:sz w:val="24"/>
          <w:szCs w:val="24"/>
          <w:lang w:eastAsia="en-US"/>
        </w:rPr>
      </w:pPr>
      <w:del w:id="327" w:author="*" w:date="2018-05-17T09:16:00Z">
        <w:r w:rsidRPr="00402557" w:rsidDel="00C756BD">
          <w:rPr>
            <w:rFonts w:ascii="Calibri Light" w:hAnsi="Calibri Light"/>
            <w:sz w:val="24"/>
            <w:szCs w:val="24"/>
            <w:lang w:eastAsia="en-US"/>
          </w:rPr>
          <w:delText xml:space="preserve">Uskutečňování studijního programu ve spolupráci s další právnickou osobou </w:delText>
        </w:r>
        <w:r w:rsidRPr="00402557" w:rsidDel="00C756BD">
          <w:rPr>
            <w:rFonts w:ascii="Calibri Light" w:hAnsi="Calibri Light"/>
            <w:color w:val="FF0000"/>
            <w:sz w:val="24"/>
            <w:szCs w:val="24"/>
            <w:lang w:eastAsia="en-US"/>
          </w:rPr>
          <w:delText>(pouze v případě, že vysoká škola o akreditaci studijního programu ve spolupráci s další právnickou osobou podle § 81 zákona o vysokých školách)</w:delText>
        </w:r>
      </w:del>
    </w:p>
    <w:p w:rsidR="009E3BEA" w:rsidRPr="00C756BD" w:rsidRDefault="00360B5F" w:rsidP="00C756BD">
      <w:pPr>
        <w:tabs>
          <w:tab w:val="left" w:pos="2835"/>
        </w:tabs>
        <w:spacing w:before="120" w:after="120" w:line="259" w:lineRule="auto"/>
        <w:rPr>
          <w:rFonts w:ascii="Calibri" w:eastAsia="Calibri" w:hAnsi="Calibri" w:cs="Arial"/>
          <w:sz w:val="22"/>
          <w:szCs w:val="22"/>
          <w:lang w:eastAsia="en-US"/>
        </w:rPr>
      </w:pPr>
      <w:del w:id="328" w:author="*" w:date="2018-05-17T09:16:00Z">
        <w:r w:rsidRPr="00402557" w:rsidDel="00C756BD">
          <w:rPr>
            <w:rFonts w:ascii="Calibri" w:eastAsia="Calibri" w:hAnsi="Calibri" w:cs="Arial"/>
            <w:sz w:val="22"/>
            <w:szCs w:val="22"/>
            <w:lang w:eastAsia="en-US"/>
          </w:rPr>
          <w:tab/>
        </w:r>
        <w:r w:rsidRPr="00402557" w:rsidDel="00C756BD">
          <w:rPr>
            <w:rFonts w:ascii="Calibri" w:eastAsia="Calibri" w:hAnsi="Calibri" w:cs="Arial"/>
            <w:sz w:val="22"/>
            <w:szCs w:val="22"/>
            <w:lang w:eastAsia="en-US"/>
          </w:rPr>
          <w:tab/>
          <w:delText>Standard 7.11</w:delText>
        </w:r>
      </w:del>
    </w:p>
    <w:p w:rsidR="009E3BEA" w:rsidRDefault="009E3BEA">
      <w:pPr>
        <w:sectPr w:rsidR="009E3BEA" w:rsidSect="00612C25">
          <w:footerReference w:type="default" r:id="rId24"/>
          <w:pgSz w:w="11906" w:h="16838"/>
          <w:pgMar w:top="1417" w:right="1417" w:bottom="1417" w:left="1417" w:header="708" w:footer="708" w:gutter="0"/>
          <w:cols w:space="708"/>
          <w:titlePg/>
          <w:docGrid w:linePitch="360"/>
        </w:sectPr>
      </w:pPr>
    </w:p>
    <w:p w:rsidR="009E3BEA" w:rsidRDefault="009E3BEA" w:rsidP="00C756BD">
      <w:pPr>
        <w:spacing w:after="240"/>
        <w:jc w:val="center"/>
        <w:rPr>
          <w:b/>
          <w:sz w:val="24"/>
        </w:rPr>
      </w:pPr>
      <w:r w:rsidRPr="0098116A">
        <w:rPr>
          <w:b/>
          <w:sz w:val="24"/>
        </w:rPr>
        <w:lastRenderedPageBreak/>
        <w:t>Evaluace studijního oboru 2017</w:t>
      </w:r>
    </w:p>
    <w:p w:rsidR="009E3BEA" w:rsidRDefault="009E3BEA" w:rsidP="009E3BEA">
      <w:pPr>
        <w:spacing w:after="240"/>
        <w:jc w:val="center"/>
        <w:rPr>
          <w:b/>
          <w:sz w:val="24"/>
        </w:rPr>
      </w:pPr>
    </w:p>
    <w:p w:rsidR="009E3BEA" w:rsidRDefault="009E3BEA" w:rsidP="009E3BEA">
      <w:pPr>
        <w:spacing w:after="240" w:line="276" w:lineRule="auto"/>
        <w:ind w:firstLine="426"/>
        <w:jc w:val="both"/>
        <w:rPr>
          <w:sz w:val="24"/>
        </w:rPr>
      </w:pPr>
      <w:r w:rsidRPr="0098116A">
        <w:rPr>
          <w:sz w:val="24"/>
        </w:rPr>
        <w:t>V listopadu 2017</w:t>
      </w:r>
      <w:r>
        <w:rPr>
          <w:sz w:val="24"/>
        </w:rPr>
        <w:t xml:space="preserve"> proběhla evaluace v té době realizovaného studijního oboru Sociální pedagogika. Cílem bylo zhodnotit úroveň studijního oboru prostřednictvím kritérií, která jsou uvedena níže. Snahou bylo získat zpětnou vazbu od zástupce potenciálního zaměstnavatele, absolventa oboru a akademického pracovníka z jiné VŠ, který se podílí na výuce stejného </w:t>
      </w:r>
      <w:r>
        <w:rPr>
          <w:sz w:val="24"/>
        </w:rPr>
        <w:br/>
        <w:t xml:space="preserve">či velmi podobného oboru. Doporučení a připomínky hodnotitelů byly zohledněny v současném akreditačním materiálu. </w:t>
      </w:r>
    </w:p>
    <w:p w:rsidR="009E3BEA" w:rsidRPr="0098116A" w:rsidRDefault="009E3BEA" w:rsidP="009E3BEA">
      <w:pPr>
        <w:spacing w:after="240" w:line="276" w:lineRule="auto"/>
        <w:ind w:firstLine="426"/>
        <w:jc w:val="center"/>
        <w:rPr>
          <w:b/>
          <w:sz w:val="24"/>
        </w:rPr>
      </w:pPr>
      <w:r w:rsidRPr="0098116A">
        <w:rPr>
          <w:b/>
          <w:sz w:val="24"/>
        </w:rPr>
        <w:t>Hodnotící kritéria</w:t>
      </w:r>
    </w:p>
    <w:tbl>
      <w:tblPr>
        <w:tblStyle w:val="Mkatabulky"/>
        <w:tblW w:w="0" w:type="auto"/>
        <w:jc w:val="center"/>
        <w:tblLook w:val="04A0" w:firstRow="1" w:lastRow="0" w:firstColumn="1" w:lastColumn="0" w:noHBand="0" w:noVBand="1"/>
      </w:tblPr>
      <w:tblGrid>
        <w:gridCol w:w="3231"/>
        <w:gridCol w:w="1323"/>
        <w:gridCol w:w="4508"/>
      </w:tblGrid>
      <w:tr w:rsidR="009E3BEA" w:rsidTr="00360B5F">
        <w:trPr>
          <w:jc w:val="center"/>
        </w:trPr>
        <w:tc>
          <w:tcPr>
            <w:tcW w:w="3490" w:type="dxa"/>
            <w:shd w:val="clear" w:color="auto" w:fill="C2D69B"/>
          </w:tcPr>
          <w:p w:rsidR="009E3BEA" w:rsidRPr="00406558" w:rsidRDefault="009E3BEA" w:rsidP="00360B5F">
            <w:pPr>
              <w:rPr>
                <w:b/>
                <w:sz w:val="24"/>
                <w:szCs w:val="24"/>
              </w:rPr>
            </w:pPr>
            <w:r w:rsidRPr="00406558">
              <w:rPr>
                <w:b/>
                <w:sz w:val="24"/>
                <w:szCs w:val="24"/>
              </w:rPr>
              <w:t>1. Profil absolventa</w:t>
            </w:r>
          </w:p>
        </w:tc>
        <w:tc>
          <w:tcPr>
            <w:tcW w:w="1323" w:type="dxa"/>
            <w:shd w:val="clear" w:color="auto" w:fill="C2D69B"/>
          </w:tcPr>
          <w:p w:rsidR="009E3BEA" w:rsidRPr="00AF2606" w:rsidRDefault="009E3BEA" w:rsidP="00360B5F">
            <w:pPr>
              <w:rPr>
                <w:b/>
                <w:sz w:val="24"/>
              </w:rPr>
            </w:pPr>
            <w:r w:rsidRPr="00AF2606">
              <w:rPr>
                <w:b/>
                <w:sz w:val="24"/>
              </w:rPr>
              <w:t>Hodnocení</w:t>
            </w:r>
          </w:p>
        </w:tc>
        <w:tc>
          <w:tcPr>
            <w:tcW w:w="5041" w:type="dxa"/>
            <w:shd w:val="clear" w:color="auto" w:fill="C2D69B"/>
          </w:tcPr>
          <w:p w:rsidR="009E3BEA" w:rsidRPr="00AF2606" w:rsidRDefault="009E3BEA" w:rsidP="00360B5F">
            <w:pPr>
              <w:rPr>
                <w:b/>
                <w:sz w:val="24"/>
              </w:rPr>
            </w:pPr>
            <w:r w:rsidRPr="00AF2606">
              <w:rPr>
                <w:b/>
                <w:sz w:val="24"/>
              </w:rPr>
              <w:t>Poznámka</w:t>
            </w:r>
          </w:p>
        </w:tc>
      </w:tr>
      <w:tr w:rsidR="009E3BEA" w:rsidTr="00360B5F">
        <w:trPr>
          <w:jc w:val="center"/>
        </w:trPr>
        <w:tc>
          <w:tcPr>
            <w:tcW w:w="3490" w:type="dxa"/>
            <w:vMerge w:val="restart"/>
          </w:tcPr>
          <w:p w:rsidR="009E3BEA" w:rsidRPr="00406558" w:rsidRDefault="009E3BEA" w:rsidP="00360B5F">
            <w:pPr>
              <w:rPr>
                <w:sz w:val="24"/>
                <w:szCs w:val="24"/>
              </w:rPr>
            </w:pPr>
            <w:r w:rsidRPr="00406558">
              <w:rPr>
                <w:sz w:val="24"/>
                <w:szCs w:val="24"/>
              </w:rPr>
              <w:t>1. 1 Profil absolventa v souladu s obecnými požadavky na výkon práce v oblasti sociální pedagogiky zejm. podle Zákona č. 108/2012 Sb., o sociálních službách a Zákona č. 563/2004 Sb., o pedagogických pracovnících.</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Pr="00154C5F" w:rsidRDefault="009E3BEA" w:rsidP="00360B5F"/>
        </w:tc>
      </w:tr>
      <w:tr w:rsidR="009E3BEA" w:rsidTr="00360B5F">
        <w:trPr>
          <w:jc w:val="center"/>
        </w:trPr>
        <w:tc>
          <w:tcPr>
            <w:tcW w:w="3490" w:type="dxa"/>
            <w:vMerge/>
          </w:tcPr>
          <w:p w:rsidR="009E3BEA" w:rsidRPr="00406558" w:rsidRDefault="009E3BEA" w:rsidP="00360B5F">
            <w:pPr>
              <w:rPr>
                <w:sz w:val="24"/>
                <w:szCs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Pr="00154C5F" w:rsidRDefault="009E3BEA" w:rsidP="00360B5F"/>
        </w:tc>
      </w:tr>
      <w:tr w:rsidR="009E3BEA" w:rsidTr="00360B5F">
        <w:trPr>
          <w:jc w:val="center"/>
        </w:trPr>
        <w:tc>
          <w:tcPr>
            <w:tcW w:w="3490" w:type="dxa"/>
            <w:vMerge/>
          </w:tcPr>
          <w:p w:rsidR="009E3BEA" w:rsidRPr="00406558" w:rsidRDefault="009E3BEA" w:rsidP="00360B5F">
            <w:pPr>
              <w:rPr>
                <w:sz w:val="24"/>
                <w:szCs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Pr="00154C5F" w:rsidRDefault="009E3BEA" w:rsidP="00360B5F"/>
        </w:tc>
      </w:tr>
      <w:tr w:rsidR="009E3BEA" w:rsidTr="00360B5F">
        <w:trPr>
          <w:jc w:val="center"/>
        </w:trPr>
        <w:tc>
          <w:tcPr>
            <w:tcW w:w="3490" w:type="dxa"/>
            <w:tcBorders>
              <w:right w:val="nil"/>
            </w:tcBorders>
          </w:tcPr>
          <w:p w:rsidR="009E3BEA" w:rsidRPr="00406558" w:rsidRDefault="009E3BEA" w:rsidP="00360B5F">
            <w:pPr>
              <w:rPr>
                <w:sz w:val="24"/>
                <w:szCs w:val="24"/>
              </w:rPr>
            </w:pPr>
          </w:p>
        </w:tc>
        <w:tc>
          <w:tcPr>
            <w:tcW w:w="1323" w:type="dxa"/>
            <w:tcBorders>
              <w:left w:val="nil"/>
              <w:right w:val="nil"/>
            </w:tcBorders>
          </w:tcPr>
          <w:p w:rsidR="009E3BEA" w:rsidRPr="00154C5F" w:rsidRDefault="009E3BEA" w:rsidP="00360B5F"/>
        </w:tc>
        <w:tc>
          <w:tcPr>
            <w:tcW w:w="5041" w:type="dxa"/>
            <w:tcBorders>
              <w:left w:val="nil"/>
            </w:tcBorders>
          </w:tcPr>
          <w:p w:rsidR="009E3BEA" w:rsidRPr="00154C5F" w:rsidRDefault="009E3BEA" w:rsidP="00360B5F"/>
        </w:tc>
      </w:tr>
      <w:tr w:rsidR="009E3BEA" w:rsidTr="00360B5F">
        <w:trPr>
          <w:jc w:val="center"/>
        </w:trPr>
        <w:tc>
          <w:tcPr>
            <w:tcW w:w="3490" w:type="dxa"/>
            <w:vMerge w:val="restart"/>
          </w:tcPr>
          <w:p w:rsidR="009E3BEA" w:rsidRPr="00406558" w:rsidRDefault="009E3BEA" w:rsidP="00360B5F">
            <w:pPr>
              <w:rPr>
                <w:sz w:val="24"/>
                <w:szCs w:val="24"/>
              </w:rPr>
            </w:pPr>
            <w:r w:rsidRPr="00406558">
              <w:rPr>
                <w:sz w:val="24"/>
                <w:szCs w:val="24"/>
              </w:rPr>
              <w:t xml:space="preserve">1. 2 Profil absolventa, cíle studia a struktura předmětů </w:t>
            </w:r>
            <w:r>
              <w:rPr>
                <w:sz w:val="24"/>
                <w:szCs w:val="24"/>
              </w:rPr>
              <w:t xml:space="preserve">jsou </w:t>
            </w:r>
            <w:r w:rsidRPr="00406558">
              <w:rPr>
                <w:sz w:val="24"/>
                <w:szCs w:val="24"/>
              </w:rPr>
              <w:t>v souladu.</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Pr="00154C5F" w:rsidRDefault="009E3BEA" w:rsidP="00360B5F"/>
        </w:tc>
      </w:tr>
      <w:tr w:rsidR="009E3BEA" w:rsidTr="00360B5F">
        <w:trPr>
          <w:jc w:val="center"/>
        </w:trPr>
        <w:tc>
          <w:tcPr>
            <w:tcW w:w="3490" w:type="dxa"/>
            <w:vMerge/>
          </w:tcPr>
          <w:p w:rsidR="009E3BEA" w:rsidRPr="00406558" w:rsidRDefault="009E3BEA" w:rsidP="00360B5F">
            <w:pPr>
              <w:rPr>
                <w:sz w:val="24"/>
                <w:szCs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Pr="00154C5F" w:rsidRDefault="009E3BEA" w:rsidP="00360B5F"/>
        </w:tc>
      </w:tr>
      <w:tr w:rsidR="009E3BEA" w:rsidTr="00360B5F">
        <w:trPr>
          <w:jc w:val="center"/>
        </w:trPr>
        <w:tc>
          <w:tcPr>
            <w:tcW w:w="3490" w:type="dxa"/>
            <w:vMerge/>
          </w:tcPr>
          <w:p w:rsidR="009E3BEA" w:rsidRPr="00406558" w:rsidRDefault="009E3BEA" w:rsidP="00360B5F">
            <w:pPr>
              <w:rPr>
                <w:sz w:val="24"/>
                <w:szCs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tcBorders>
              <w:right w:val="nil"/>
            </w:tcBorders>
          </w:tcPr>
          <w:p w:rsidR="009E3BEA" w:rsidRPr="00406558" w:rsidRDefault="009E3BEA" w:rsidP="00360B5F">
            <w:pPr>
              <w:rPr>
                <w:sz w:val="24"/>
                <w:szCs w:val="24"/>
              </w:rPr>
            </w:pPr>
          </w:p>
        </w:tc>
        <w:tc>
          <w:tcPr>
            <w:tcW w:w="1323" w:type="dxa"/>
            <w:tcBorders>
              <w:left w:val="nil"/>
              <w:right w:val="nil"/>
            </w:tcBorders>
          </w:tcPr>
          <w:p w:rsidR="009E3BEA" w:rsidRDefault="009E3BEA" w:rsidP="00360B5F">
            <w:pPr>
              <w:rPr>
                <w:sz w:val="24"/>
              </w:rPr>
            </w:pPr>
          </w:p>
        </w:tc>
        <w:tc>
          <w:tcPr>
            <w:tcW w:w="5041" w:type="dxa"/>
            <w:tcBorders>
              <w:left w:val="nil"/>
            </w:tcBorders>
          </w:tcPr>
          <w:p w:rsidR="009E3BEA" w:rsidRDefault="009E3BEA" w:rsidP="00360B5F">
            <w:pPr>
              <w:rPr>
                <w:sz w:val="24"/>
              </w:rPr>
            </w:pPr>
          </w:p>
        </w:tc>
      </w:tr>
      <w:tr w:rsidR="009E3BEA" w:rsidTr="00360B5F">
        <w:trPr>
          <w:jc w:val="center"/>
        </w:trPr>
        <w:tc>
          <w:tcPr>
            <w:tcW w:w="3490" w:type="dxa"/>
            <w:shd w:val="clear" w:color="auto" w:fill="C2D69B"/>
          </w:tcPr>
          <w:p w:rsidR="009E3BEA" w:rsidRPr="00406558" w:rsidRDefault="009E3BEA" w:rsidP="00360B5F">
            <w:pPr>
              <w:tabs>
                <w:tab w:val="right" w:pos="3274"/>
              </w:tabs>
              <w:rPr>
                <w:b/>
                <w:sz w:val="24"/>
                <w:szCs w:val="24"/>
              </w:rPr>
            </w:pPr>
            <w:r w:rsidRPr="00406558">
              <w:rPr>
                <w:b/>
                <w:sz w:val="24"/>
                <w:szCs w:val="24"/>
              </w:rPr>
              <w:t>2. Struktura předmětů</w:t>
            </w:r>
            <w:r w:rsidRPr="00406558">
              <w:rPr>
                <w:b/>
                <w:sz w:val="24"/>
                <w:szCs w:val="24"/>
              </w:rPr>
              <w:tab/>
            </w:r>
          </w:p>
        </w:tc>
        <w:tc>
          <w:tcPr>
            <w:tcW w:w="1323" w:type="dxa"/>
            <w:shd w:val="clear" w:color="auto" w:fill="C2D69B"/>
          </w:tcPr>
          <w:p w:rsidR="009E3BEA" w:rsidRPr="00AF2606" w:rsidRDefault="009E3BEA" w:rsidP="00360B5F">
            <w:pPr>
              <w:rPr>
                <w:b/>
                <w:sz w:val="24"/>
              </w:rPr>
            </w:pPr>
            <w:r w:rsidRPr="00AF2606">
              <w:rPr>
                <w:b/>
                <w:sz w:val="24"/>
              </w:rPr>
              <w:t>Hodnocení</w:t>
            </w:r>
          </w:p>
        </w:tc>
        <w:tc>
          <w:tcPr>
            <w:tcW w:w="5041" w:type="dxa"/>
            <w:shd w:val="clear" w:color="auto" w:fill="C2D69B"/>
          </w:tcPr>
          <w:p w:rsidR="009E3BEA" w:rsidRPr="00AF2606" w:rsidRDefault="009E3BEA" w:rsidP="00360B5F">
            <w:pPr>
              <w:rPr>
                <w:b/>
                <w:sz w:val="24"/>
              </w:rPr>
            </w:pPr>
            <w:r w:rsidRPr="00AF2606">
              <w:rPr>
                <w:b/>
                <w:sz w:val="24"/>
              </w:rPr>
              <w:t>Poznámka</w:t>
            </w:r>
          </w:p>
        </w:tc>
      </w:tr>
      <w:tr w:rsidR="009E3BEA" w:rsidTr="00360B5F">
        <w:trPr>
          <w:jc w:val="center"/>
        </w:trPr>
        <w:tc>
          <w:tcPr>
            <w:tcW w:w="3490" w:type="dxa"/>
            <w:vMerge w:val="restart"/>
          </w:tcPr>
          <w:p w:rsidR="009E3BEA" w:rsidRPr="00406558" w:rsidRDefault="009E3BEA" w:rsidP="00360B5F">
            <w:pPr>
              <w:rPr>
                <w:sz w:val="24"/>
                <w:szCs w:val="24"/>
              </w:rPr>
            </w:pPr>
            <w:r w:rsidRPr="00406558">
              <w:rPr>
                <w:sz w:val="24"/>
                <w:szCs w:val="24"/>
              </w:rPr>
              <w:t>2. 1 Předměty na sebe navazují (jsou logicky provázané).</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tcBorders>
              <w:right w:val="nil"/>
            </w:tcBorders>
          </w:tcPr>
          <w:p w:rsidR="009E3BEA" w:rsidRPr="00406558" w:rsidRDefault="009E3BEA" w:rsidP="00360B5F">
            <w:pPr>
              <w:rPr>
                <w:sz w:val="24"/>
                <w:szCs w:val="24"/>
              </w:rPr>
            </w:pPr>
          </w:p>
        </w:tc>
        <w:tc>
          <w:tcPr>
            <w:tcW w:w="1323" w:type="dxa"/>
            <w:tcBorders>
              <w:left w:val="nil"/>
              <w:right w:val="nil"/>
            </w:tcBorders>
          </w:tcPr>
          <w:p w:rsidR="009E3BEA" w:rsidRDefault="009E3BEA" w:rsidP="00360B5F">
            <w:pPr>
              <w:rPr>
                <w:sz w:val="24"/>
              </w:rPr>
            </w:pPr>
          </w:p>
        </w:tc>
        <w:tc>
          <w:tcPr>
            <w:tcW w:w="5041" w:type="dxa"/>
            <w:tcBorders>
              <w:left w:val="nil"/>
            </w:tcBorders>
          </w:tcPr>
          <w:p w:rsidR="009E3BEA" w:rsidRDefault="009E3BEA" w:rsidP="00360B5F">
            <w:pPr>
              <w:rPr>
                <w:sz w:val="24"/>
              </w:rPr>
            </w:pPr>
          </w:p>
        </w:tc>
      </w:tr>
      <w:tr w:rsidR="009E3BEA" w:rsidTr="00360B5F">
        <w:trPr>
          <w:jc w:val="center"/>
        </w:trPr>
        <w:tc>
          <w:tcPr>
            <w:tcW w:w="3490" w:type="dxa"/>
            <w:vMerge w:val="restart"/>
          </w:tcPr>
          <w:p w:rsidR="009E3BEA" w:rsidRPr="00406558" w:rsidRDefault="009E3BEA" w:rsidP="00360B5F">
            <w:pPr>
              <w:rPr>
                <w:sz w:val="24"/>
                <w:szCs w:val="24"/>
              </w:rPr>
            </w:pPr>
            <w:r w:rsidRPr="00406558">
              <w:rPr>
                <w:sz w:val="24"/>
                <w:szCs w:val="24"/>
              </w:rPr>
              <w:t xml:space="preserve">2. 2 Poměr mezi teoretickými </w:t>
            </w:r>
            <w:r>
              <w:rPr>
                <w:sz w:val="24"/>
                <w:szCs w:val="24"/>
              </w:rPr>
              <w:br/>
            </w:r>
            <w:r w:rsidRPr="00406558">
              <w:rPr>
                <w:sz w:val="24"/>
                <w:szCs w:val="24"/>
              </w:rPr>
              <w:t xml:space="preserve">a prakticky orientovanými předměty je vyvážený. </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tcBorders>
              <w:right w:val="nil"/>
            </w:tcBorders>
          </w:tcPr>
          <w:p w:rsidR="009E3BEA" w:rsidRPr="00406558" w:rsidRDefault="009E3BEA" w:rsidP="00360B5F">
            <w:pPr>
              <w:rPr>
                <w:sz w:val="24"/>
                <w:szCs w:val="24"/>
              </w:rPr>
            </w:pPr>
          </w:p>
        </w:tc>
        <w:tc>
          <w:tcPr>
            <w:tcW w:w="1323" w:type="dxa"/>
            <w:tcBorders>
              <w:left w:val="nil"/>
              <w:right w:val="nil"/>
            </w:tcBorders>
          </w:tcPr>
          <w:p w:rsidR="009E3BEA" w:rsidRDefault="009E3BEA" w:rsidP="00360B5F">
            <w:pPr>
              <w:rPr>
                <w:sz w:val="24"/>
              </w:rPr>
            </w:pPr>
          </w:p>
        </w:tc>
        <w:tc>
          <w:tcPr>
            <w:tcW w:w="5041" w:type="dxa"/>
            <w:tcBorders>
              <w:left w:val="nil"/>
            </w:tcBorders>
          </w:tcPr>
          <w:p w:rsidR="009E3BEA" w:rsidRDefault="009E3BEA" w:rsidP="00360B5F">
            <w:pPr>
              <w:rPr>
                <w:sz w:val="24"/>
              </w:rPr>
            </w:pPr>
          </w:p>
        </w:tc>
      </w:tr>
      <w:tr w:rsidR="009E3BEA" w:rsidTr="00360B5F">
        <w:trPr>
          <w:jc w:val="center"/>
        </w:trPr>
        <w:tc>
          <w:tcPr>
            <w:tcW w:w="3490" w:type="dxa"/>
            <w:vMerge w:val="restart"/>
          </w:tcPr>
          <w:p w:rsidR="009E3BEA" w:rsidRPr="00406558" w:rsidRDefault="009E3BEA" w:rsidP="00360B5F">
            <w:pPr>
              <w:rPr>
                <w:sz w:val="24"/>
                <w:szCs w:val="24"/>
              </w:rPr>
            </w:pPr>
            <w:r w:rsidRPr="00406558">
              <w:rPr>
                <w:sz w:val="24"/>
                <w:szCs w:val="24"/>
              </w:rPr>
              <w:t>2. 3 Nabídka povinně volitelných předmětů je dostatečná.</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lastRenderedPageBreak/>
              <w:t>☐</w:t>
            </w:r>
          </w:p>
        </w:tc>
        <w:tc>
          <w:tcPr>
            <w:tcW w:w="5041" w:type="dxa"/>
            <w:vMerge/>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tcBorders>
              <w:right w:val="nil"/>
            </w:tcBorders>
          </w:tcPr>
          <w:p w:rsidR="009E3BEA" w:rsidRPr="00406558" w:rsidRDefault="009E3BEA" w:rsidP="00360B5F">
            <w:pPr>
              <w:rPr>
                <w:sz w:val="24"/>
                <w:szCs w:val="24"/>
              </w:rPr>
            </w:pPr>
          </w:p>
        </w:tc>
        <w:tc>
          <w:tcPr>
            <w:tcW w:w="1323" w:type="dxa"/>
            <w:tcBorders>
              <w:left w:val="nil"/>
              <w:right w:val="nil"/>
            </w:tcBorders>
          </w:tcPr>
          <w:p w:rsidR="009E3BEA" w:rsidRDefault="009E3BEA" w:rsidP="00360B5F">
            <w:pPr>
              <w:rPr>
                <w:sz w:val="24"/>
              </w:rPr>
            </w:pPr>
          </w:p>
        </w:tc>
        <w:tc>
          <w:tcPr>
            <w:tcW w:w="5041" w:type="dxa"/>
            <w:tcBorders>
              <w:left w:val="nil"/>
            </w:tcBorders>
          </w:tcPr>
          <w:p w:rsidR="009E3BEA" w:rsidRDefault="009E3BEA" w:rsidP="00360B5F">
            <w:pPr>
              <w:rPr>
                <w:sz w:val="24"/>
              </w:rPr>
            </w:pPr>
          </w:p>
        </w:tc>
      </w:tr>
      <w:tr w:rsidR="009E3BEA" w:rsidTr="00360B5F">
        <w:trPr>
          <w:jc w:val="center"/>
        </w:trPr>
        <w:tc>
          <w:tcPr>
            <w:tcW w:w="3490" w:type="dxa"/>
            <w:vMerge w:val="restart"/>
          </w:tcPr>
          <w:p w:rsidR="009E3BEA" w:rsidRPr="00406558" w:rsidRDefault="009E3BEA" w:rsidP="00360B5F">
            <w:pPr>
              <w:rPr>
                <w:sz w:val="24"/>
                <w:szCs w:val="24"/>
              </w:rPr>
            </w:pPr>
            <w:r w:rsidRPr="00406558">
              <w:rPr>
                <w:sz w:val="24"/>
                <w:szCs w:val="24"/>
              </w:rPr>
              <w:t>2. 4 Cíle a obsahy předmětů jsou srozumitelné, jasné a v souladu s profilem absolventa.</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tcBorders>
              <w:right w:val="nil"/>
            </w:tcBorders>
          </w:tcPr>
          <w:p w:rsidR="009E3BEA" w:rsidRPr="00406558" w:rsidRDefault="009E3BEA" w:rsidP="00360B5F">
            <w:pPr>
              <w:rPr>
                <w:sz w:val="24"/>
                <w:szCs w:val="24"/>
              </w:rPr>
            </w:pPr>
          </w:p>
        </w:tc>
        <w:tc>
          <w:tcPr>
            <w:tcW w:w="1323" w:type="dxa"/>
            <w:tcBorders>
              <w:left w:val="nil"/>
              <w:right w:val="nil"/>
            </w:tcBorders>
          </w:tcPr>
          <w:p w:rsidR="009E3BEA" w:rsidRDefault="009E3BEA" w:rsidP="00360B5F">
            <w:pPr>
              <w:rPr>
                <w:sz w:val="24"/>
              </w:rPr>
            </w:pPr>
          </w:p>
        </w:tc>
        <w:tc>
          <w:tcPr>
            <w:tcW w:w="5041" w:type="dxa"/>
            <w:tcBorders>
              <w:left w:val="nil"/>
            </w:tcBorders>
          </w:tcPr>
          <w:p w:rsidR="009E3BEA" w:rsidRDefault="009E3BEA" w:rsidP="00360B5F">
            <w:pPr>
              <w:rPr>
                <w:sz w:val="24"/>
              </w:rPr>
            </w:pPr>
          </w:p>
        </w:tc>
      </w:tr>
      <w:tr w:rsidR="009E3BEA" w:rsidTr="00360B5F">
        <w:trPr>
          <w:jc w:val="center"/>
        </w:trPr>
        <w:tc>
          <w:tcPr>
            <w:tcW w:w="3490" w:type="dxa"/>
            <w:shd w:val="clear" w:color="auto" w:fill="C2D69B"/>
          </w:tcPr>
          <w:p w:rsidR="009E3BEA" w:rsidRPr="00406558" w:rsidRDefault="009E3BEA" w:rsidP="00360B5F">
            <w:pPr>
              <w:rPr>
                <w:b/>
                <w:sz w:val="24"/>
                <w:szCs w:val="24"/>
              </w:rPr>
            </w:pPr>
            <w:r w:rsidRPr="00406558">
              <w:rPr>
                <w:b/>
                <w:sz w:val="24"/>
                <w:szCs w:val="24"/>
              </w:rPr>
              <w:t>3. Studijní materiály</w:t>
            </w:r>
          </w:p>
        </w:tc>
        <w:tc>
          <w:tcPr>
            <w:tcW w:w="1323" w:type="dxa"/>
            <w:shd w:val="clear" w:color="auto" w:fill="C2D69B"/>
          </w:tcPr>
          <w:p w:rsidR="009E3BEA" w:rsidRPr="00AF2606" w:rsidRDefault="009E3BEA" w:rsidP="00360B5F">
            <w:pPr>
              <w:rPr>
                <w:b/>
                <w:sz w:val="24"/>
              </w:rPr>
            </w:pPr>
            <w:r w:rsidRPr="00AF2606">
              <w:rPr>
                <w:b/>
                <w:sz w:val="24"/>
              </w:rPr>
              <w:t>Hodnocení</w:t>
            </w:r>
          </w:p>
        </w:tc>
        <w:tc>
          <w:tcPr>
            <w:tcW w:w="5041" w:type="dxa"/>
            <w:shd w:val="clear" w:color="auto" w:fill="C2D69B"/>
          </w:tcPr>
          <w:p w:rsidR="009E3BEA" w:rsidRPr="00AF2606" w:rsidRDefault="009E3BEA" w:rsidP="00360B5F">
            <w:pPr>
              <w:rPr>
                <w:b/>
                <w:sz w:val="24"/>
              </w:rPr>
            </w:pPr>
            <w:r w:rsidRPr="00AF2606">
              <w:rPr>
                <w:b/>
                <w:sz w:val="24"/>
              </w:rPr>
              <w:t>Poznámka</w:t>
            </w:r>
          </w:p>
        </w:tc>
      </w:tr>
      <w:tr w:rsidR="009E3BEA" w:rsidTr="00360B5F">
        <w:trPr>
          <w:jc w:val="center"/>
        </w:trPr>
        <w:tc>
          <w:tcPr>
            <w:tcW w:w="3490" w:type="dxa"/>
            <w:vMerge w:val="restart"/>
          </w:tcPr>
          <w:p w:rsidR="009E3BEA" w:rsidRPr="00406558" w:rsidRDefault="009E3BEA" w:rsidP="00360B5F">
            <w:pPr>
              <w:rPr>
                <w:sz w:val="24"/>
                <w:szCs w:val="24"/>
              </w:rPr>
            </w:pPr>
            <w:r w:rsidRPr="00406558">
              <w:rPr>
                <w:sz w:val="24"/>
                <w:szCs w:val="24"/>
              </w:rPr>
              <w:t>Nabídka studijních materiálů je dostatečná.</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tcBorders>
              <w:right w:val="nil"/>
            </w:tcBorders>
          </w:tcPr>
          <w:p w:rsidR="009E3BEA" w:rsidRPr="00406558" w:rsidRDefault="009E3BEA" w:rsidP="00360B5F">
            <w:pPr>
              <w:rPr>
                <w:sz w:val="24"/>
                <w:szCs w:val="24"/>
              </w:rPr>
            </w:pPr>
          </w:p>
        </w:tc>
        <w:tc>
          <w:tcPr>
            <w:tcW w:w="1323" w:type="dxa"/>
            <w:tcBorders>
              <w:left w:val="nil"/>
              <w:right w:val="nil"/>
            </w:tcBorders>
          </w:tcPr>
          <w:p w:rsidR="009E3BEA" w:rsidRDefault="009E3BEA" w:rsidP="00360B5F">
            <w:pPr>
              <w:rPr>
                <w:sz w:val="24"/>
              </w:rPr>
            </w:pPr>
          </w:p>
        </w:tc>
        <w:tc>
          <w:tcPr>
            <w:tcW w:w="5041" w:type="dxa"/>
            <w:tcBorders>
              <w:left w:val="nil"/>
            </w:tcBorders>
          </w:tcPr>
          <w:p w:rsidR="009E3BEA" w:rsidRDefault="009E3BEA" w:rsidP="00360B5F">
            <w:pPr>
              <w:rPr>
                <w:sz w:val="24"/>
              </w:rPr>
            </w:pPr>
          </w:p>
        </w:tc>
      </w:tr>
      <w:tr w:rsidR="009E3BEA" w:rsidTr="00360B5F">
        <w:trPr>
          <w:jc w:val="center"/>
        </w:trPr>
        <w:tc>
          <w:tcPr>
            <w:tcW w:w="3490" w:type="dxa"/>
            <w:shd w:val="clear" w:color="auto" w:fill="C2D69B"/>
          </w:tcPr>
          <w:p w:rsidR="009E3BEA" w:rsidRPr="00406558" w:rsidRDefault="009E3BEA" w:rsidP="00360B5F">
            <w:pPr>
              <w:rPr>
                <w:b/>
                <w:sz w:val="24"/>
                <w:szCs w:val="24"/>
              </w:rPr>
            </w:pPr>
            <w:r w:rsidRPr="00406558">
              <w:rPr>
                <w:b/>
                <w:sz w:val="24"/>
                <w:szCs w:val="24"/>
              </w:rPr>
              <w:t>4. Odborná praxe</w:t>
            </w:r>
          </w:p>
        </w:tc>
        <w:tc>
          <w:tcPr>
            <w:tcW w:w="1323" w:type="dxa"/>
            <w:shd w:val="clear" w:color="auto" w:fill="C2D69B"/>
          </w:tcPr>
          <w:p w:rsidR="009E3BEA" w:rsidRPr="00AF2606" w:rsidRDefault="009E3BEA" w:rsidP="00360B5F">
            <w:pPr>
              <w:rPr>
                <w:b/>
                <w:sz w:val="24"/>
              </w:rPr>
            </w:pPr>
            <w:r w:rsidRPr="00AF2606">
              <w:rPr>
                <w:b/>
                <w:sz w:val="24"/>
              </w:rPr>
              <w:t>Hodnocení</w:t>
            </w:r>
          </w:p>
        </w:tc>
        <w:tc>
          <w:tcPr>
            <w:tcW w:w="5041" w:type="dxa"/>
            <w:shd w:val="clear" w:color="auto" w:fill="C2D69B"/>
          </w:tcPr>
          <w:p w:rsidR="009E3BEA" w:rsidRPr="00AF2606" w:rsidRDefault="009E3BEA" w:rsidP="00360B5F">
            <w:pPr>
              <w:rPr>
                <w:b/>
                <w:sz w:val="24"/>
              </w:rPr>
            </w:pPr>
            <w:r w:rsidRPr="00AF2606">
              <w:rPr>
                <w:b/>
                <w:sz w:val="24"/>
              </w:rPr>
              <w:t>Poznámka</w:t>
            </w:r>
          </w:p>
        </w:tc>
      </w:tr>
      <w:tr w:rsidR="009E3BEA" w:rsidTr="00360B5F">
        <w:trPr>
          <w:jc w:val="center"/>
        </w:trPr>
        <w:tc>
          <w:tcPr>
            <w:tcW w:w="3490" w:type="dxa"/>
            <w:vMerge w:val="restart"/>
          </w:tcPr>
          <w:p w:rsidR="009E3BEA" w:rsidRPr="00406558" w:rsidRDefault="009E3BEA" w:rsidP="00360B5F">
            <w:pPr>
              <w:rPr>
                <w:sz w:val="24"/>
                <w:szCs w:val="24"/>
              </w:rPr>
            </w:pPr>
            <w:r w:rsidRPr="00406558">
              <w:rPr>
                <w:sz w:val="24"/>
                <w:szCs w:val="24"/>
              </w:rPr>
              <w:t>Rozsah a způsob realizace praxí jsou dostatečné a v souladu s profilem absolventa.</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tcBorders>
              <w:right w:val="nil"/>
            </w:tcBorders>
          </w:tcPr>
          <w:p w:rsidR="009E3BEA" w:rsidRPr="00406558" w:rsidRDefault="009E3BEA" w:rsidP="00360B5F">
            <w:pPr>
              <w:rPr>
                <w:sz w:val="24"/>
                <w:szCs w:val="24"/>
              </w:rPr>
            </w:pPr>
          </w:p>
        </w:tc>
        <w:tc>
          <w:tcPr>
            <w:tcW w:w="1323" w:type="dxa"/>
            <w:tcBorders>
              <w:left w:val="nil"/>
              <w:right w:val="nil"/>
            </w:tcBorders>
          </w:tcPr>
          <w:p w:rsidR="009E3BEA" w:rsidRDefault="009E3BEA" w:rsidP="00360B5F">
            <w:pPr>
              <w:rPr>
                <w:sz w:val="24"/>
              </w:rPr>
            </w:pPr>
          </w:p>
        </w:tc>
        <w:tc>
          <w:tcPr>
            <w:tcW w:w="5041" w:type="dxa"/>
            <w:tcBorders>
              <w:left w:val="nil"/>
            </w:tcBorders>
          </w:tcPr>
          <w:p w:rsidR="009E3BEA" w:rsidRDefault="009E3BEA" w:rsidP="00360B5F">
            <w:pPr>
              <w:rPr>
                <w:sz w:val="24"/>
              </w:rPr>
            </w:pPr>
          </w:p>
        </w:tc>
      </w:tr>
      <w:tr w:rsidR="009E3BEA" w:rsidTr="00360B5F">
        <w:trPr>
          <w:jc w:val="center"/>
        </w:trPr>
        <w:tc>
          <w:tcPr>
            <w:tcW w:w="3490" w:type="dxa"/>
            <w:shd w:val="clear" w:color="auto" w:fill="C2D69B"/>
          </w:tcPr>
          <w:p w:rsidR="009E3BEA" w:rsidRPr="00406558" w:rsidRDefault="009E3BEA" w:rsidP="00360B5F">
            <w:pPr>
              <w:rPr>
                <w:b/>
                <w:sz w:val="24"/>
                <w:szCs w:val="24"/>
              </w:rPr>
            </w:pPr>
            <w:r w:rsidRPr="00406558">
              <w:rPr>
                <w:b/>
                <w:sz w:val="24"/>
                <w:szCs w:val="24"/>
              </w:rPr>
              <w:t xml:space="preserve">5. Personální zabezpečení </w:t>
            </w:r>
            <w:r w:rsidRPr="00406558">
              <w:rPr>
                <w:b/>
                <w:sz w:val="24"/>
                <w:szCs w:val="24"/>
              </w:rPr>
              <w:br/>
              <w:t>a připravenost pracoviště</w:t>
            </w:r>
          </w:p>
        </w:tc>
        <w:tc>
          <w:tcPr>
            <w:tcW w:w="1323" w:type="dxa"/>
            <w:shd w:val="clear" w:color="auto" w:fill="C2D69B"/>
          </w:tcPr>
          <w:p w:rsidR="009E3BEA" w:rsidRPr="00AF2606" w:rsidRDefault="009E3BEA" w:rsidP="00360B5F">
            <w:pPr>
              <w:rPr>
                <w:b/>
                <w:sz w:val="24"/>
              </w:rPr>
            </w:pPr>
            <w:r w:rsidRPr="00AF2606">
              <w:rPr>
                <w:b/>
                <w:sz w:val="24"/>
              </w:rPr>
              <w:t>Hodnocení</w:t>
            </w:r>
          </w:p>
        </w:tc>
        <w:tc>
          <w:tcPr>
            <w:tcW w:w="5041" w:type="dxa"/>
            <w:shd w:val="clear" w:color="auto" w:fill="C2D69B"/>
          </w:tcPr>
          <w:p w:rsidR="009E3BEA" w:rsidRPr="00AF2606" w:rsidRDefault="009E3BEA" w:rsidP="00360B5F">
            <w:pPr>
              <w:rPr>
                <w:b/>
                <w:sz w:val="24"/>
              </w:rPr>
            </w:pPr>
            <w:r w:rsidRPr="00AF2606">
              <w:rPr>
                <w:b/>
                <w:sz w:val="24"/>
              </w:rPr>
              <w:t>Poznámka</w:t>
            </w:r>
          </w:p>
        </w:tc>
      </w:tr>
      <w:tr w:rsidR="009E3BEA" w:rsidTr="00360B5F">
        <w:trPr>
          <w:jc w:val="center"/>
        </w:trPr>
        <w:tc>
          <w:tcPr>
            <w:tcW w:w="3490" w:type="dxa"/>
            <w:vMerge w:val="restart"/>
          </w:tcPr>
          <w:p w:rsidR="009E3BEA" w:rsidRPr="00406558" w:rsidRDefault="009E3BEA" w:rsidP="00360B5F">
            <w:pPr>
              <w:rPr>
                <w:sz w:val="24"/>
                <w:szCs w:val="24"/>
              </w:rPr>
            </w:pPr>
            <w:r w:rsidRPr="00406558">
              <w:rPr>
                <w:sz w:val="24"/>
                <w:szCs w:val="24"/>
              </w:rPr>
              <w:t xml:space="preserve">5. 1 Personální zajištění předmětů je dostatečné (zejm. s ohledem </w:t>
            </w:r>
            <w:r>
              <w:rPr>
                <w:sz w:val="24"/>
                <w:szCs w:val="24"/>
              </w:rPr>
              <w:br/>
            </w:r>
            <w:r w:rsidRPr="00406558">
              <w:rPr>
                <w:sz w:val="24"/>
                <w:szCs w:val="24"/>
              </w:rPr>
              <w:t>na odbornost pracovníků a jejich akademické a vědecko pedagogické tituly).</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tcBorders>
              <w:right w:val="nil"/>
            </w:tcBorders>
          </w:tcPr>
          <w:p w:rsidR="009E3BEA" w:rsidRPr="00406558" w:rsidRDefault="009E3BEA" w:rsidP="00360B5F">
            <w:pPr>
              <w:rPr>
                <w:sz w:val="24"/>
                <w:szCs w:val="24"/>
              </w:rPr>
            </w:pPr>
          </w:p>
        </w:tc>
        <w:tc>
          <w:tcPr>
            <w:tcW w:w="1323" w:type="dxa"/>
            <w:tcBorders>
              <w:left w:val="nil"/>
              <w:right w:val="nil"/>
            </w:tcBorders>
          </w:tcPr>
          <w:p w:rsidR="009E3BEA" w:rsidRDefault="009E3BEA" w:rsidP="00360B5F">
            <w:pPr>
              <w:rPr>
                <w:sz w:val="24"/>
              </w:rPr>
            </w:pPr>
          </w:p>
        </w:tc>
        <w:tc>
          <w:tcPr>
            <w:tcW w:w="5041" w:type="dxa"/>
            <w:tcBorders>
              <w:left w:val="nil"/>
            </w:tcBorders>
          </w:tcPr>
          <w:p w:rsidR="009E3BEA" w:rsidRDefault="009E3BEA" w:rsidP="00360B5F">
            <w:pPr>
              <w:rPr>
                <w:sz w:val="24"/>
              </w:rPr>
            </w:pPr>
          </w:p>
        </w:tc>
      </w:tr>
      <w:tr w:rsidR="009E3BEA" w:rsidTr="00360B5F">
        <w:trPr>
          <w:jc w:val="center"/>
        </w:trPr>
        <w:tc>
          <w:tcPr>
            <w:tcW w:w="3490" w:type="dxa"/>
            <w:vMerge w:val="restart"/>
          </w:tcPr>
          <w:p w:rsidR="009E3BEA" w:rsidRPr="00406558" w:rsidRDefault="009E3BEA" w:rsidP="00360B5F">
            <w:pPr>
              <w:rPr>
                <w:sz w:val="24"/>
                <w:szCs w:val="24"/>
              </w:rPr>
            </w:pPr>
            <w:r w:rsidRPr="00406558">
              <w:rPr>
                <w:sz w:val="24"/>
                <w:szCs w:val="24"/>
              </w:rPr>
              <w:t>5. 2 Garant oboru má odbornou kvalifikaci a dostatečnou publikační činnost související s oborem či oborem příbuzným.</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vMerge/>
          </w:tcPr>
          <w:p w:rsidR="009E3BEA" w:rsidRPr="00406558" w:rsidRDefault="009E3BEA" w:rsidP="00360B5F">
            <w:pPr>
              <w:rPr>
                <w:sz w:val="24"/>
                <w:szCs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tcBorders>
              <w:right w:val="nil"/>
            </w:tcBorders>
          </w:tcPr>
          <w:p w:rsidR="009E3BEA" w:rsidRPr="00406558" w:rsidRDefault="009E3BEA" w:rsidP="00360B5F">
            <w:pPr>
              <w:rPr>
                <w:sz w:val="24"/>
                <w:szCs w:val="24"/>
              </w:rPr>
            </w:pPr>
          </w:p>
        </w:tc>
        <w:tc>
          <w:tcPr>
            <w:tcW w:w="1323" w:type="dxa"/>
            <w:tcBorders>
              <w:left w:val="nil"/>
              <w:right w:val="nil"/>
            </w:tcBorders>
          </w:tcPr>
          <w:p w:rsidR="009E3BEA" w:rsidRDefault="009E3BEA" w:rsidP="00360B5F">
            <w:pPr>
              <w:rPr>
                <w:sz w:val="24"/>
              </w:rPr>
            </w:pPr>
          </w:p>
        </w:tc>
        <w:tc>
          <w:tcPr>
            <w:tcW w:w="5041" w:type="dxa"/>
            <w:tcBorders>
              <w:left w:val="nil"/>
            </w:tcBorders>
          </w:tcPr>
          <w:p w:rsidR="009E3BEA" w:rsidRDefault="009E3BEA" w:rsidP="00360B5F">
            <w:pPr>
              <w:rPr>
                <w:sz w:val="24"/>
              </w:rPr>
            </w:pPr>
          </w:p>
        </w:tc>
      </w:tr>
      <w:tr w:rsidR="009E3BEA" w:rsidTr="00360B5F">
        <w:trPr>
          <w:jc w:val="center"/>
        </w:trPr>
        <w:tc>
          <w:tcPr>
            <w:tcW w:w="3490" w:type="dxa"/>
            <w:vMerge w:val="restart"/>
          </w:tcPr>
          <w:p w:rsidR="009E3BEA" w:rsidRPr="00406558" w:rsidRDefault="009E3BEA" w:rsidP="00360B5F">
            <w:pPr>
              <w:rPr>
                <w:sz w:val="24"/>
                <w:szCs w:val="24"/>
              </w:rPr>
            </w:pPr>
            <w:r w:rsidRPr="00406558">
              <w:rPr>
                <w:sz w:val="24"/>
                <w:szCs w:val="24"/>
              </w:rPr>
              <w:t>5. 3 Akademičtí pracovníci vykazují publikační činnost související s oborem či obory příbuznými.</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Default="009E3BEA" w:rsidP="00360B5F">
            <w:pPr>
              <w:rPr>
                <w:sz w:val="24"/>
              </w:rPr>
            </w:pPr>
          </w:p>
        </w:tc>
      </w:tr>
      <w:tr w:rsidR="009E3BEA" w:rsidTr="00360B5F">
        <w:trPr>
          <w:jc w:val="center"/>
        </w:trPr>
        <w:tc>
          <w:tcPr>
            <w:tcW w:w="3490" w:type="dxa"/>
            <w:vMerge/>
          </w:tcPr>
          <w:p w:rsidR="009E3BEA" w:rsidRDefault="009E3BEA" w:rsidP="00360B5F">
            <w:pPr>
              <w:rPr>
                <w:sz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vMerge/>
          </w:tcPr>
          <w:p w:rsidR="009E3BEA" w:rsidRDefault="009E3BEA" w:rsidP="00360B5F">
            <w:pPr>
              <w:rPr>
                <w:sz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lastRenderedPageBreak/>
              <w:t>☐</w:t>
            </w:r>
          </w:p>
        </w:tc>
        <w:tc>
          <w:tcPr>
            <w:tcW w:w="5041" w:type="dxa"/>
            <w:vMerge/>
          </w:tcPr>
          <w:p w:rsidR="009E3BEA" w:rsidRDefault="009E3BEA" w:rsidP="00360B5F">
            <w:pPr>
              <w:rPr>
                <w:sz w:val="24"/>
              </w:rPr>
            </w:pPr>
          </w:p>
        </w:tc>
      </w:tr>
      <w:tr w:rsidR="009E3BEA" w:rsidTr="00360B5F">
        <w:trPr>
          <w:jc w:val="center"/>
        </w:trPr>
        <w:tc>
          <w:tcPr>
            <w:tcW w:w="3490" w:type="dxa"/>
            <w:tcBorders>
              <w:right w:val="nil"/>
            </w:tcBorders>
          </w:tcPr>
          <w:p w:rsidR="009E3BEA" w:rsidRDefault="009E3BEA" w:rsidP="00360B5F">
            <w:pPr>
              <w:rPr>
                <w:sz w:val="24"/>
              </w:rPr>
            </w:pPr>
          </w:p>
        </w:tc>
        <w:tc>
          <w:tcPr>
            <w:tcW w:w="1323" w:type="dxa"/>
            <w:tcBorders>
              <w:left w:val="nil"/>
              <w:right w:val="nil"/>
            </w:tcBorders>
          </w:tcPr>
          <w:p w:rsidR="009E3BEA" w:rsidRDefault="009E3BEA" w:rsidP="00360B5F">
            <w:pPr>
              <w:rPr>
                <w:sz w:val="24"/>
              </w:rPr>
            </w:pPr>
          </w:p>
        </w:tc>
        <w:tc>
          <w:tcPr>
            <w:tcW w:w="5041" w:type="dxa"/>
            <w:tcBorders>
              <w:left w:val="nil"/>
            </w:tcBorders>
          </w:tcPr>
          <w:p w:rsidR="009E3BEA" w:rsidRDefault="009E3BEA" w:rsidP="00360B5F">
            <w:pPr>
              <w:rPr>
                <w:sz w:val="24"/>
              </w:rPr>
            </w:pPr>
          </w:p>
        </w:tc>
      </w:tr>
      <w:tr w:rsidR="009E3BEA" w:rsidTr="00360B5F">
        <w:trPr>
          <w:jc w:val="center"/>
        </w:trPr>
        <w:tc>
          <w:tcPr>
            <w:tcW w:w="3490" w:type="dxa"/>
            <w:vMerge w:val="restart"/>
          </w:tcPr>
          <w:p w:rsidR="009E3BEA" w:rsidRDefault="009E3BEA" w:rsidP="00360B5F">
            <w:pPr>
              <w:rPr>
                <w:sz w:val="24"/>
              </w:rPr>
            </w:pPr>
            <w:r w:rsidRPr="00406558">
              <w:rPr>
                <w:sz w:val="24"/>
              </w:rPr>
              <w:t>5. 4 Pracoviště je řešitelem vědeckých grantů souvisejících s oborem.</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Default="009E3BEA" w:rsidP="00360B5F">
            <w:pPr>
              <w:rPr>
                <w:sz w:val="24"/>
              </w:rPr>
            </w:pPr>
          </w:p>
        </w:tc>
      </w:tr>
      <w:tr w:rsidR="009E3BEA" w:rsidTr="00360B5F">
        <w:trPr>
          <w:jc w:val="center"/>
        </w:trPr>
        <w:tc>
          <w:tcPr>
            <w:tcW w:w="3490" w:type="dxa"/>
            <w:vMerge/>
          </w:tcPr>
          <w:p w:rsidR="009E3BEA" w:rsidRDefault="009E3BEA" w:rsidP="00360B5F">
            <w:pPr>
              <w:rPr>
                <w:sz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vMerge/>
          </w:tcPr>
          <w:p w:rsidR="009E3BEA" w:rsidRDefault="009E3BEA" w:rsidP="00360B5F">
            <w:pPr>
              <w:rPr>
                <w:sz w:val="24"/>
              </w:rPr>
            </w:pPr>
          </w:p>
        </w:tc>
        <w:tc>
          <w:tcPr>
            <w:tcW w:w="1323" w:type="dxa"/>
            <w:tcBorders>
              <w:bottom w:val="single" w:sz="4" w:space="0" w:color="auto"/>
            </w:tcBorders>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tcBorders>
              <w:right w:val="nil"/>
            </w:tcBorders>
          </w:tcPr>
          <w:p w:rsidR="009E3BEA" w:rsidRDefault="009E3BEA" w:rsidP="00360B5F">
            <w:pPr>
              <w:rPr>
                <w:sz w:val="24"/>
              </w:rPr>
            </w:pPr>
          </w:p>
        </w:tc>
        <w:tc>
          <w:tcPr>
            <w:tcW w:w="1323" w:type="dxa"/>
            <w:tcBorders>
              <w:left w:val="nil"/>
              <w:right w:val="nil"/>
            </w:tcBorders>
          </w:tcPr>
          <w:p w:rsidR="009E3BEA" w:rsidRDefault="009E3BEA" w:rsidP="00360B5F">
            <w:pPr>
              <w:rPr>
                <w:sz w:val="24"/>
              </w:rPr>
            </w:pPr>
          </w:p>
        </w:tc>
        <w:tc>
          <w:tcPr>
            <w:tcW w:w="5041" w:type="dxa"/>
            <w:tcBorders>
              <w:left w:val="nil"/>
            </w:tcBorders>
          </w:tcPr>
          <w:p w:rsidR="009E3BEA" w:rsidRDefault="009E3BEA" w:rsidP="00360B5F">
            <w:pPr>
              <w:rPr>
                <w:sz w:val="24"/>
              </w:rPr>
            </w:pPr>
          </w:p>
        </w:tc>
      </w:tr>
      <w:tr w:rsidR="009E3BEA" w:rsidTr="00360B5F">
        <w:trPr>
          <w:jc w:val="center"/>
        </w:trPr>
        <w:tc>
          <w:tcPr>
            <w:tcW w:w="3490" w:type="dxa"/>
            <w:shd w:val="clear" w:color="auto" w:fill="C2D69B"/>
          </w:tcPr>
          <w:p w:rsidR="009E3BEA" w:rsidRPr="00D0090C" w:rsidRDefault="009E3BEA" w:rsidP="00360B5F">
            <w:pPr>
              <w:rPr>
                <w:b/>
                <w:sz w:val="24"/>
              </w:rPr>
            </w:pPr>
            <w:r>
              <w:rPr>
                <w:b/>
                <w:sz w:val="24"/>
              </w:rPr>
              <w:t xml:space="preserve">6. </w:t>
            </w:r>
            <w:r w:rsidRPr="00D0090C">
              <w:rPr>
                <w:b/>
                <w:sz w:val="24"/>
              </w:rPr>
              <w:t>Mezinárodní spolupráce</w:t>
            </w:r>
          </w:p>
        </w:tc>
        <w:tc>
          <w:tcPr>
            <w:tcW w:w="1323" w:type="dxa"/>
            <w:shd w:val="clear" w:color="auto" w:fill="C2D69B"/>
          </w:tcPr>
          <w:p w:rsidR="009E3BEA" w:rsidRPr="00D0090C" w:rsidRDefault="009E3BEA" w:rsidP="00360B5F">
            <w:pPr>
              <w:rPr>
                <w:b/>
                <w:sz w:val="24"/>
              </w:rPr>
            </w:pPr>
            <w:r w:rsidRPr="00D0090C">
              <w:rPr>
                <w:b/>
                <w:sz w:val="24"/>
              </w:rPr>
              <w:t>Hodnocení</w:t>
            </w:r>
          </w:p>
        </w:tc>
        <w:tc>
          <w:tcPr>
            <w:tcW w:w="5041" w:type="dxa"/>
            <w:shd w:val="clear" w:color="auto" w:fill="C2D69B"/>
          </w:tcPr>
          <w:p w:rsidR="009E3BEA" w:rsidRPr="00D0090C" w:rsidRDefault="009E3BEA" w:rsidP="00360B5F">
            <w:pPr>
              <w:rPr>
                <w:b/>
                <w:sz w:val="24"/>
              </w:rPr>
            </w:pPr>
            <w:r w:rsidRPr="00D0090C">
              <w:rPr>
                <w:b/>
                <w:sz w:val="24"/>
              </w:rPr>
              <w:t>Poznámka</w:t>
            </w:r>
          </w:p>
        </w:tc>
      </w:tr>
      <w:tr w:rsidR="009E3BEA" w:rsidTr="00360B5F">
        <w:trPr>
          <w:jc w:val="center"/>
        </w:trPr>
        <w:tc>
          <w:tcPr>
            <w:tcW w:w="3490" w:type="dxa"/>
            <w:vMerge w:val="restart"/>
          </w:tcPr>
          <w:p w:rsidR="009E3BEA" w:rsidRDefault="009E3BEA" w:rsidP="00360B5F">
            <w:pPr>
              <w:rPr>
                <w:sz w:val="24"/>
              </w:rPr>
            </w:pPr>
            <w:r>
              <w:rPr>
                <w:sz w:val="24"/>
              </w:rPr>
              <w:t xml:space="preserve">Pracoviště ve své pedagogické činnosti (např. výjezdy pedagogů za účelem výuky do zahraničí, výuka zahraničních studentů v rámci programu Erasmus +) </w:t>
            </w:r>
            <w:r>
              <w:rPr>
                <w:sz w:val="24"/>
              </w:rPr>
              <w:br/>
              <w:t>a tvůrčí činnosti (zahraniční publikační činnost, projekty) spolupracuje se zahraničním.</w:t>
            </w:r>
          </w:p>
        </w:tc>
        <w:tc>
          <w:tcPr>
            <w:tcW w:w="1323" w:type="dxa"/>
          </w:tcPr>
          <w:p w:rsidR="009E3BEA" w:rsidRDefault="009E3BEA" w:rsidP="00360B5F">
            <w:r w:rsidRPr="00154C5F">
              <w:t>Ano</w:t>
            </w:r>
            <w:r>
              <w:t xml:space="preserve">   </w:t>
            </w:r>
          </w:p>
          <w:p w:rsidR="009E3BEA" w:rsidRPr="00154C5F" w:rsidRDefault="009E3BEA" w:rsidP="00360B5F">
            <w:r>
              <w:rPr>
                <w:rFonts w:ascii="MS Gothic" w:eastAsia="MS Gothic" w:hAnsi="MS Gothic" w:hint="eastAsia"/>
              </w:rPr>
              <w:t>☐</w:t>
            </w:r>
          </w:p>
        </w:tc>
        <w:tc>
          <w:tcPr>
            <w:tcW w:w="5041" w:type="dxa"/>
            <w:vMerge w:val="restart"/>
          </w:tcPr>
          <w:p w:rsidR="009E3BEA" w:rsidRDefault="009E3BEA" w:rsidP="00360B5F">
            <w:pPr>
              <w:rPr>
                <w:sz w:val="24"/>
              </w:rPr>
            </w:pPr>
          </w:p>
        </w:tc>
      </w:tr>
      <w:tr w:rsidR="009E3BEA" w:rsidTr="00360B5F">
        <w:trPr>
          <w:jc w:val="center"/>
        </w:trPr>
        <w:tc>
          <w:tcPr>
            <w:tcW w:w="3490" w:type="dxa"/>
            <w:vMerge/>
          </w:tcPr>
          <w:p w:rsidR="009E3BEA" w:rsidRDefault="009E3BEA" w:rsidP="00360B5F">
            <w:pPr>
              <w:rPr>
                <w:sz w:val="24"/>
              </w:rPr>
            </w:pPr>
          </w:p>
        </w:tc>
        <w:tc>
          <w:tcPr>
            <w:tcW w:w="1323" w:type="dxa"/>
          </w:tcPr>
          <w:p w:rsidR="009E3BEA" w:rsidRDefault="009E3BEA" w:rsidP="00360B5F">
            <w:r w:rsidRPr="00154C5F">
              <w:t>Ne</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r w:rsidR="009E3BEA" w:rsidTr="00360B5F">
        <w:trPr>
          <w:jc w:val="center"/>
        </w:trPr>
        <w:tc>
          <w:tcPr>
            <w:tcW w:w="3490" w:type="dxa"/>
            <w:vMerge/>
          </w:tcPr>
          <w:p w:rsidR="009E3BEA" w:rsidRDefault="009E3BEA" w:rsidP="00360B5F">
            <w:pPr>
              <w:rPr>
                <w:sz w:val="24"/>
              </w:rPr>
            </w:pPr>
          </w:p>
        </w:tc>
        <w:tc>
          <w:tcPr>
            <w:tcW w:w="1323" w:type="dxa"/>
          </w:tcPr>
          <w:p w:rsidR="009E3BEA" w:rsidRDefault="009E3BEA" w:rsidP="00360B5F">
            <w:r w:rsidRPr="00154C5F">
              <w:t>Ano s</w:t>
            </w:r>
            <w:r>
              <w:t> </w:t>
            </w:r>
            <w:r w:rsidRPr="00154C5F">
              <w:t>výhradou</w:t>
            </w:r>
            <w:r>
              <w:t xml:space="preserve"> </w:t>
            </w:r>
          </w:p>
          <w:p w:rsidR="009E3BEA" w:rsidRPr="00154C5F" w:rsidRDefault="009E3BEA" w:rsidP="00360B5F">
            <w:r>
              <w:rPr>
                <w:rFonts w:ascii="MS Gothic" w:eastAsia="MS Gothic" w:hAnsi="MS Gothic" w:hint="eastAsia"/>
              </w:rPr>
              <w:t>☐</w:t>
            </w:r>
          </w:p>
        </w:tc>
        <w:tc>
          <w:tcPr>
            <w:tcW w:w="5041" w:type="dxa"/>
            <w:vMerge/>
          </w:tcPr>
          <w:p w:rsidR="009E3BEA" w:rsidRDefault="009E3BEA" w:rsidP="00360B5F">
            <w:pPr>
              <w:rPr>
                <w:sz w:val="24"/>
              </w:rPr>
            </w:pPr>
          </w:p>
        </w:tc>
      </w:tr>
    </w:tbl>
    <w:p w:rsidR="009E3BEA" w:rsidRDefault="009E3BEA" w:rsidP="009E3BEA">
      <w:pPr>
        <w:spacing w:after="240" w:line="276" w:lineRule="auto"/>
        <w:ind w:firstLine="426"/>
        <w:jc w:val="both"/>
        <w:rPr>
          <w:sz w:val="24"/>
        </w:rPr>
      </w:pPr>
    </w:p>
    <w:tbl>
      <w:tblPr>
        <w:tblStyle w:val="Mkatabulky"/>
        <w:tblW w:w="0" w:type="auto"/>
        <w:tblLook w:val="04A0" w:firstRow="1" w:lastRow="0" w:firstColumn="1" w:lastColumn="0" w:noHBand="0" w:noVBand="1"/>
      </w:tblPr>
      <w:tblGrid>
        <w:gridCol w:w="9062"/>
      </w:tblGrid>
      <w:tr w:rsidR="009E3BEA" w:rsidTr="00360B5F">
        <w:tc>
          <w:tcPr>
            <w:tcW w:w="9778" w:type="dxa"/>
            <w:shd w:val="clear" w:color="auto" w:fill="C2D69B"/>
          </w:tcPr>
          <w:p w:rsidR="009E3BEA" w:rsidRPr="00AC714A" w:rsidRDefault="009E3BEA" w:rsidP="00360B5F">
            <w:pPr>
              <w:rPr>
                <w:b/>
                <w:sz w:val="24"/>
              </w:rPr>
            </w:pPr>
            <w:r w:rsidRPr="00AC714A">
              <w:rPr>
                <w:b/>
                <w:sz w:val="24"/>
              </w:rPr>
              <w:t>Zde můžete uvést důležité pozitivní stránky hodnoceného studijního programu.</w:t>
            </w:r>
          </w:p>
        </w:tc>
      </w:tr>
      <w:tr w:rsidR="009E3BEA" w:rsidTr="00360B5F">
        <w:tc>
          <w:tcPr>
            <w:tcW w:w="9778" w:type="dxa"/>
          </w:tcPr>
          <w:p w:rsidR="009E3BEA" w:rsidRDefault="009E3BEA" w:rsidP="00360B5F">
            <w:pPr>
              <w:rPr>
                <w:sz w:val="24"/>
              </w:rPr>
            </w:pPr>
          </w:p>
          <w:p w:rsidR="009E3BEA" w:rsidRDefault="009E3BEA" w:rsidP="00360B5F">
            <w:pPr>
              <w:rPr>
                <w:sz w:val="24"/>
              </w:rPr>
            </w:pPr>
          </w:p>
          <w:p w:rsidR="009E3BEA" w:rsidRDefault="009E3BEA" w:rsidP="00360B5F">
            <w:pPr>
              <w:rPr>
                <w:sz w:val="24"/>
              </w:rPr>
            </w:pPr>
          </w:p>
          <w:p w:rsidR="009E3BEA" w:rsidRDefault="009E3BEA" w:rsidP="00360B5F">
            <w:pPr>
              <w:rPr>
                <w:sz w:val="24"/>
              </w:rPr>
            </w:pPr>
          </w:p>
        </w:tc>
      </w:tr>
      <w:tr w:rsidR="009E3BEA" w:rsidTr="00360B5F">
        <w:tc>
          <w:tcPr>
            <w:tcW w:w="9778" w:type="dxa"/>
            <w:shd w:val="clear" w:color="auto" w:fill="C2D69B"/>
          </w:tcPr>
          <w:p w:rsidR="009E3BEA" w:rsidRPr="00AC714A" w:rsidRDefault="009E3BEA" w:rsidP="00360B5F">
            <w:pPr>
              <w:rPr>
                <w:b/>
                <w:sz w:val="24"/>
              </w:rPr>
            </w:pPr>
            <w:r w:rsidRPr="00AC714A">
              <w:rPr>
                <w:b/>
                <w:sz w:val="24"/>
              </w:rPr>
              <w:t>Zde můžete uvést důležité negativní stránky hodnoceného studijního programu.</w:t>
            </w:r>
          </w:p>
        </w:tc>
      </w:tr>
      <w:tr w:rsidR="009E3BEA" w:rsidTr="00360B5F">
        <w:tc>
          <w:tcPr>
            <w:tcW w:w="9778" w:type="dxa"/>
          </w:tcPr>
          <w:p w:rsidR="009E3BEA" w:rsidRDefault="009E3BEA" w:rsidP="00360B5F">
            <w:pPr>
              <w:rPr>
                <w:sz w:val="24"/>
              </w:rPr>
            </w:pPr>
          </w:p>
          <w:p w:rsidR="009E3BEA" w:rsidRDefault="009E3BEA" w:rsidP="00360B5F">
            <w:pPr>
              <w:rPr>
                <w:sz w:val="24"/>
              </w:rPr>
            </w:pPr>
          </w:p>
          <w:p w:rsidR="009E3BEA" w:rsidRDefault="009E3BEA" w:rsidP="00360B5F">
            <w:pPr>
              <w:rPr>
                <w:sz w:val="24"/>
              </w:rPr>
            </w:pPr>
          </w:p>
          <w:p w:rsidR="009E3BEA" w:rsidRDefault="009E3BEA" w:rsidP="00360B5F">
            <w:pPr>
              <w:rPr>
                <w:sz w:val="24"/>
              </w:rPr>
            </w:pPr>
          </w:p>
        </w:tc>
      </w:tr>
      <w:tr w:rsidR="009E3BEA" w:rsidTr="00360B5F">
        <w:tc>
          <w:tcPr>
            <w:tcW w:w="9778" w:type="dxa"/>
            <w:shd w:val="clear" w:color="auto" w:fill="C2D69B"/>
          </w:tcPr>
          <w:p w:rsidR="009E3BEA" w:rsidRPr="00AC714A" w:rsidRDefault="009E3BEA" w:rsidP="00360B5F">
            <w:pPr>
              <w:rPr>
                <w:b/>
                <w:sz w:val="24"/>
              </w:rPr>
            </w:pPr>
            <w:r w:rsidRPr="00AC714A">
              <w:rPr>
                <w:b/>
                <w:sz w:val="24"/>
              </w:rPr>
              <w:t>Zde je místo pro Vaše celkové hodnocení studijního programu.</w:t>
            </w:r>
          </w:p>
        </w:tc>
      </w:tr>
      <w:tr w:rsidR="009E3BEA" w:rsidTr="00360B5F">
        <w:tc>
          <w:tcPr>
            <w:tcW w:w="9778" w:type="dxa"/>
          </w:tcPr>
          <w:p w:rsidR="009E3BEA" w:rsidRDefault="009E3BEA" w:rsidP="00360B5F">
            <w:pPr>
              <w:rPr>
                <w:sz w:val="24"/>
              </w:rPr>
            </w:pPr>
          </w:p>
          <w:p w:rsidR="009E3BEA" w:rsidRDefault="009E3BEA" w:rsidP="00360B5F">
            <w:pPr>
              <w:rPr>
                <w:sz w:val="24"/>
              </w:rPr>
            </w:pPr>
          </w:p>
          <w:p w:rsidR="009E3BEA" w:rsidRDefault="009E3BEA" w:rsidP="00360B5F">
            <w:pPr>
              <w:rPr>
                <w:sz w:val="24"/>
              </w:rPr>
            </w:pPr>
          </w:p>
          <w:p w:rsidR="009E3BEA" w:rsidRDefault="009E3BEA" w:rsidP="00360B5F">
            <w:pPr>
              <w:rPr>
                <w:sz w:val="24"/>
              </w:rPr>
            </w:pPr>
          </w:p>
        </w:tc>
      </w:tr>
    </w:tbl>
    <w:p w:rsidR="009E3BEA" w:rsidRDefault="009E3BEA" w:rsidP="009E3BEA">
      <w:pPr>
        <w:spacing w:after="240" w:line="276" w:lineRule="auto"/>
        <w:ind w:firstLine="426"/>
        <w:jc w:val="both"/>
        <w:rPr>
          <w:sz w:val="24"/>
        </w:rPr>
      </w:pPr>
    </w:p>
    <w:p w:rsidR="009E3BEA" w:rsidRDefault="009E3BEA" w:rsidP="009E3BEA">
      <w:pPr>
        <w:spacing w:after="240" w:line="276" w:lineRule="auto"/>
        <w:ind w:firstLine="426"/>
        <w:jc w:val="both"/>
        <w:rPr>
          <w:sz w:val="24"/>
        </w:rPr>
      </w:pPr>
      <w:r>
        <w:rPr>
          <w:sz w:val="24"/>
        </w:rPr>
        <w:t>Hodnotitelé: 1. zástupkyně potenciálního zaměstnavatele tj. pracovnice Oddělení sociálně-právní ochrany dětí;  absolventka oboru Sociální pedagogika pracující nyní v nízkoprahovém zařízení pro terciární prevenci uživatelů drog; 3. akademický pracovník vyučující v oboru Sociální pedagogika na české univerzitě.</w:t>
      </w:r>
    </w:p>
    <w:p w:rsidR="009E3BEA" w:rsidRDefault="009E3BEA" w:rsidP="009E3BEA">
      <w:pPr>
        <w:spacing w:after="240" w:line="276" w:lineRule="auto"/>
        <w:jc w:val="center"/>
        <w:rPr>
          <w:b/>
          <w:sz w:val="24"/>
        </w:rPr>
      </w:pPr>
      <w:r w:rsidRPr="000A1B08">
        <w:rPr>
          <w:b/>
          <w:sz w:val="24"/>
        </w:rPr>
        <w:t>Závěr</w:t>
      </w:r>
    </w:p>
    <w:p w:rsidR="009E3BEA" w:rsidRPr="000A1B08" w:rsidRDefault="009E3BEA" w:rsidP="009E3BEA">
      <w:pPr>
        <w:spacing w:after="240" w:line="276" w:lineRule="auto"/>
        <w:ind w:firstLine="426"/>
        <w:rPr>
          <w:sz w:val="24"/>
        </w:rPr>
      </w:pPr>
      <w:r w:rsidRPr="000A1B08">
        <w:rPr>
          <w:sz w:val="24"/>
        </w:rPr>
        <w:t>Uvedeny jsou nejdůležitější připomínky</w:t>
      </w:r>
      <w:r>
        <w:rPr>
          <w:sz w:val="24"/>
        </w:rPr>
        <w:t xml:space="preserve"> hodnotitelů</w:t>
      </w:r>
      <w:r w:rsidRPr="000A1B08">
        <w:rPr>
          <w:sz w:val="24"/>
        </w:rPr>
        <w:t xml:space="preserve"> a zaujatá opatření</w:t>
      </w:r>
      <w:r w:rsidR="006267AA">
        <w:rPr>
          <w:sz w:val="24"/>
        </w:rPr>
        <w:t>.</w:t>
      </w:r>
    </w:p>
    <w:p w:rsidR="009E3BEA" w:rsidRPr="000A1B08" w:rsidRDefault="009E3BEA" w:rsidP="009E3BEA">
      <w:pPr>
        <w:pStyle w:val="Odstavecseseznamem"/>
        <w:numPr>
          <w:ilvl w:val="0"/>
          <w:numId w:val="8"/>
        </w:numPr>
        <w:spacing w:line="360" w:lineRule="auto"/>
        <w:jc w:val="both"/>
        <w:rPr>
          <w:sz w:val="24"/>
          <w:szCs w:val="24"/>
        </w:rPr>
      </w:pPr>
      <w:r w:rsidRPr="000A1B08">
        <w:rPr>
          <w:sz w:val="24"/>
          <w:szCs w:val="24"/>
        </w:rPr>
        <w:lastRenderedPageBreak/>
        <w:t>Jeden z profilů studenta je také jazyková vybavenost, ovšem ve vzdělávacích cílech absentují.</w:t>
      </w:r>
    </w:p>
    <w:p w:rsidR="009E3BEA" w:rsidRPr="000A1B08" w:rsidRDefault="009E3BEA" w:rsidP="009E3BEA">
      <w:pPr>
        <w:spacing w:line="360" w:lineRule="auto"/>
        <w:ind w:left="360"/>
        <w:jc w:val="both"/>
        <w:rPr>
          <w:i/>
          <w:sz w:val="24"/>
          <w:szCs w:val="24"/>
        </w:rPr>
      </w:pPr>
      <w:r w:rsidRPr="000A1B08">
        <w:rPr>
          <w:i/>
          <w:sz w:val="24"/>
          <w:szCs w:val="24"/>
        </w:rPr>
        <w:t>Opatření: V akreditaci je do profilu absolventa zahrnuta i jazyková kompetence (</w:t>
      </w:r>
      <w:r>
        <w:rPr>
          <w:i/>
          <w:sz w:val="24"/>
          <w:szCs w:val="24"/>
        </w:rPr>
        <w:t xml:space="preserve">studenti si vybírají </w:t>
      </w:r>
      <w:r w:rsidRPr="000A1B08">
        <w:rPr>
          <w:i/>
          <w:sz w:val="24"/>
          <w:szCs w:val="24"/>
        </w:rPr>
        <w:t>jeden z jazyků: anglický, německý, ruský, francouzský).</w:t>
      </w:r>
    </w:p>
    <w:p w:rsidR="009E3BEA" w:rsidRPr="000A1B08" w:rsidRDefault="009E3BEA" w:rsidP="009E3BEA">
      <w:pPr>
        <w:spacing w:line="360" w:lineRule="auto"/>
        <w:jc w:val="both"/>
        <w:rPr>
          <w:i/>
          <w:sz w:val="24"/>
          <w:szCs w:val="24"/>
        </w:rPr>
      </w:pPr>
    </w:p>
    <w:p w:rsidR="009E3BEA" w:rsidRPr="000A1B08" w:rsidRDefault="009E3BEA" w:rsidP="009E3BEA">
      <w:pPr>
        <w:pStyle w:val="Odstavecseseznamem"/>
        <w:numPr>
          <w:ilvl w:val="0"/>
          <w:numId w:val="8"/>
        </w:numPr>
        <w:spacing w:line="360" w:lineRule="auto"/>
        <w:jc w:val="both"/>
        <w:rPr>
          <w:sz w:val="24"/>
          <w:szCs w:val="24"/>
        </w:rPr>
      </w:pPr>
      <w:r w:rsidRPr="000A1B08">
        <w:rPr>
          <w:sz w:val="24"/>
          <w:szCs w:val="24"/>
        </w:rPr>
        <w:t>Některé obsahy předmětů jsou nesrozumitelné, případně by byla vhodná aktualizace.</w:t>
      </w:r>
    </w:p>
    <w:p w:rsidR="009E3BEA" w:rsidRDefault="009E3BEA" w:rsidP="009E3BEA">
      <w:pPr>
        <w:spacing w:line="360" w:lineRule="auto"/>
        <w:ind w:left="360"/>
        <w:jc w:val="both"/>
        <w:rPr>
          <w:i/>
          <w:sz w:val="24"/>
          <w:szCs w:val="24"/>
        </w:rPr>
      </w:pPr>
      <w:r w:rsidRPr="000A1B08">
        <w:rPr>
          <w:i/>
          <w:sz w:val="24"/>
          <w:szCs w:val="24"/>
        </w:rPr>
        <w:t xml:space="preserve">Opatření: V akreditaci </w:t>
      </w:r>
      <w:r>
        <w:rPr>
          <w:i/>
          <w:sz w:val="24"/>
          <w:szCs w:val="24"/>
        </w:rPr>
        <w:t xml:space="preserve">došlo k buď zcela novému zpracování obsahů předmětů, </w:t>
      </w:r>
      <w:r>
        <w:rPr>
          <w:i/>
          <w:sz w:val="24"/>
          <w:szCs w:val="24"/>
        </w:rPr>
        <w:br/>
        <w:t xml:space="preserve">nebo k jejich aktualizaci a inovaci v souladu se současným vědeckým poznáním </w:t>
      </w:r>
      <w:r>
        <w:rPr>
          <w:i/>
          <w:sz w:val="24"/>
          <w:szCs w:val="24"/>
        </w:rPr>
        <w:br/>
        <w:t>a potřebami praxe.</w:t>
      </w:r>
    </w:p>
    <w:p w:rsidR="009E3BEA" w:rsidRPr="000A1B08" w:rsidRDefault="009E3BEA" w:rsidP="009E3BEA">
      <w:pPr>
        <w:spacing w:line="360" w:lineRule="auto"/>
        <w:ind w:left="360"/>
        <w:jc w:val="both"/>
        <w:rPr>
          <w:i/>
          <w:sz w:val="24"/>
          <w:szCs w:val="24"/>
        </w:rPr>
      </w:pPr>
    </w:p>
    <w:p w:rsidR="009E3BEA" w:rsidRPr="000A1B08" w:rsidRDefault="009E3BEA" w:rsidP="009E3BEA">
      <w:pPr>
        <w:pStyle w:val="Odstavecseseznamem"/>
        <w:numPr>
          <w:ilvl w:val="0"/>
          <w:numId w:val="8"/>
        </w:numPr>
        <w:spacing w:line="360" w:lineRule="auto"/>
        <w:jc w:val="both"/>
        <w:rPr>
          <w:sz w:val="24"/>
          <w:szCs w:val="24"/>
        </w:rPr>
      </w:pPr>
      <w:r w:rsidRPr="000A1B08">
        <w:rPr>
          <w:sz w:val="24"/>
          <w:szCs w:val="24"/>
        </w:rPr>
        <w:t>V in</w:t>
      </w:r>
      <w:r>
        <w:t xml:space="preserve">formacích o možnosti uplatnění </w:t>
      </w:r>
      <w:r w:rsidRPr="000A1B08">
        <w:rPr>
          <w:sz w:val="24"/>
          <w:szCs w:val="24"/>
        </w:rPr>
        <w:t>úplně chybí zmínění o sociálně právní ochraně dětí (sociální pracovník, kurátor pro m</w:t>
      </w:r>
      <w:r>
        <w:t>ládež), a kurátoři pro dospělé.</w:t>
      </w:r>
    </w:p>
    <w:p w:rsidR="009E3BEA" w:rsidRPr="000A1B08" w:rsidRDefault="009E3BEA" w:rsidP="009E3BEA">
      <w:pPr>
        <w:spacing w:line="360" w:lineRule="auto"/>
        <w:ind w:left="360"/>
        <w:jc w:val="both"/>
        <w:rPr>
          <w:i/>
          <w:sz w:val="24"/>
          <w:szCs w:val="24"/>
        </w:rPr>
      </w:pPr>
      <w:r w:rsidRPr="000A1B08">
        <w:rPr>
          <w:i/>
          <w:sz w:val="24"/>
          <w:szCs w:val="24"/>
        </w:rPr>
        <w:t>Opatření: Některé pozice může absolvent sociální pedagogiky podle zák. č. 108/2006 Sb. o soc. službách vykonávat jako sociální pracovník. MPSV však k tomuto v posledních letech dodávalo výklad, ve kterém musí sociální pracovník být absolventem stud. programu, který je schválen Asociací vzdělavatelů v sociální práci a MPSV. Na tento přísný výklad ministerstva jsme reagovali tak, že explicitně neuvádíme v profilu absolventa tyto pozice, ačkoliv je podle zákona možné je vykonávat.</w:t>
      </w:r>
    </w:p>
    <w:p w:rsidR="009E3BEA" w:rsidRPr="000A1B08" w:rsidRDefault="009E3BEA" w:rsidP="009E3BEA">
      <w:pPr>
        <w:spacing w:line="360" w:lineRule="auto"/>
        <w:jc w:val="both"/>
        <w:rPr>
          <w:i/>
          <w:sz w:val="24"/>
          <w:szCs w:val="24"/>
        </w:rPr>
      </w:pPr>
    </w:p>
    <w:p w:rsidR="009E3BEA" w:rsidRDefault="009E3BEA" w:rsidP="009E3BEA">
      <w:pPr>
        <w:pStyle w:val="Odstavecseseznamem"/>
        <w:numPr>
          <w:ilvl w:val="0"/>
          <w:numId w:val="8"/>
        </w:numPr>
        <w:spacing w:line="360" w:lineRule="auto"/>
        <w:jc w:val="both"/>
        <w:rPr>
          <w:sz w:val="24"/>
          <w:szCs w:val="24"/>
        </w:rPr>
      </w:pPr>
      <w:r>
        <w:rPr>
          <w:sz w:val="24"/>
          <w:szCs w:val="24"/>
        </w:rPr>
        <w:t xml:space="preserve">Návrh na jinak koncipované výstupy praxe v 1. ročníku. </w:t>
      </w:r>
    </w:p>
    <w:p w:rsidR="009E3BEA" w:rsidRPr="004662B1" w:rsidRDefault="009E3BEA" w:rsidP="009E3BEA">
      <w:pPr>
        <w:spacing w:line="360" w:lineRule="auto"/>
        <w:ind w:left="360"/>
        <w:jc w:val="both"/>
        <w:rPr>
          <w:sz w:val="24"/>
          <w:szCs w:val="24"/>
        </w:rPr>
      </w:pPr>
      <w:r>
        <w:rPr>
          <w:i/>
          <w:sz w:val="24"/>
          <w:szCs w:val="24"/>
        </w:rPr>
        <w:t>Opatření: Koncepce praxí se osvědčila a zůstává ve své podstatě nezměněna, a to i s ohledem na to, že se jedná o akademický stud. program.</w:t>
      </w:r>
      <w:r w:rsidR="004662B1">
        <w:rPr>
          <w:i/>
          <w:sz w:val="24"/>
          <w:szCs w:val="24"/>
        </w:rPr>
        <w:t xml:space="preserve"> Studenti se v 1. ročníku teprve seznamují se sociální a školskou oblastí, proto je v současné akreditaci průběžná praxe realizována formou exkurzí</w:t>
      </w:r>
      <w:r w:rsidR="004662B1">
        <w:rPr>
          <w:sz w:val="24"/>
          <w:szCs w:val="24"/>
        </w:rPr>
        <w:t>.</w:t>
      </w:r>
    </w:p>
    <w:p w:rsidR="00137706" w:rsidRDefault="00137706"/>
    <w:sectPr w:rsidR="00137706" w:rsidSect="00612C25">
      <w:footerReference w:type="defaul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F12" w:rsidRDefault="00E10F12" w:rsidP="00137706">
      <w:r>
        <w:separator/>
      </w:r>
    </w:p>
  </w:endnote>
  <w:endnote w:type="continuationSeparator" w:id="0">
    <w:p w:rsidR="00E10F12" w:rsidRDefault="00E10F12" w:rsidP="00137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Arial">
    <w:altName w:val="Times New Roman"/>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Narrow">
    <w:panose1 w:val="00000000000000000000"/>
    <w:charset w:val="EE"/>
    <w:family w:val="auto"/>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FrutigerCE-Light">
    <w:panose1 w:val="00000000000000000000"/>
    <w:charset w:val="EE"/>
    <w:family w:val="auto"/>
    <w:notTrueType/>
    <w:pitch w:val="default"/>
    <w:sig w:usb0="00000005" w:usb1="00000000" w:usb2="00000000" w:usb3="00000000" w:csb0="00000002" w:csb1="00000000"/>
  </w:font>
  <w:font w:name="Euphemia">
    <w:panose1 w:val="020B0503040102020104"/>
    <w:charset w:val="00"/>
    <w:family w:val="swiss"/>
    <w:pitch w:val="variable"/>
    <w:sig w:usb0="8000006F" w:usb1="0000004A" w:usb2="00002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1103118"/>
      <w:docPartObj>
        <w:docPartGallery w:val="Page Numbers (Bottom of Page)"/>
        <w:docPartUnique/>
      </w:docPartObj>
    </w:sdtPr>
    <w:sdtEndPr/>
    <w:sdtContent>
      <w:p w:rsidR="006F62E0" w:rsidRDefault="006F62E0">
        <w:pPr>
          <w:pStyle w:val="Zpat"/>
          <w:jc w:val="center"/>
        </w:pPr>
        <w:r>
          <w:fldChar w:fldCharType="begin"/>
        </w:r>
        <w:r>
          <w:instrText>PAGE   \* MERGEFORMAT</w:instrText>
        </w:r>
        <w:r>
          <w:fldChar w:fldCharType="separate"/>
        </w:r>
        <w:r w:rsidR="00D40AB8">
          <w:rPr>
            <w:noProof/>
          </w:rPr>
          <w:t>87</w:t>
        </w:r>
        <w:r>
          <w:fldChar w:fldCharType="end"/>
        </w:r>
      </w:p>
    </w:sdtContent>
  </w:sdt>
  <w:p w:rsidR="006F62E0" w:rsidRDefault="006F62E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2E0" w:rsidRDefault="006F62E0" w:rsidP="00775B1F">
    <w:pPr>
      <w:pStyle w:val="Zpat"/>
    </w:pPr>
  </w:p>
  <w:p w:rsidR="006F62E0" w:rsidRDefault="006F62E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2E0" w:rsidRDefault="006F62E0">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2E0" w:rsidRDefault="006F62E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F12" w:rsidRDefault="00E10F12" w:rsidP="00137706">
      <w:r>
        <w:separator/>
      </w:r>
    </w:p>
  </w:footnote>
  <w:footnote w:type="continuationSeparator" w:id="0">
    <w:p w:rsidR="00E10F12" w:rsidRDefault="00E10F12" w:rsidP="00137706">
      <w:r>
        <w:continuationSeparator/>
      </w:r>
    </w:p>
  </w:footnote>
  <w:footnote w:id="1">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3">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http://www.utb.cz/o-univerzite/rada-pro-vnitrni-hodnoceni-rvh-utb</w:t>
      </w:r>
    </w:p>
  </w:footnote>
  <w:footnote w:id="4">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5">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http://www.utb.cz/o-univerzite/uznani-zahranicniho-vs-vzdelani</w:t>
      </w:r>
    </w:p>
  </w:footnote>
  <w:footnote w:id="6">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Oba dostupné z: http://www.utb.cz/o-univerzite/vnitrni-predpisy</w:t>
      </w:r>
    </w:p>
  </w:footnote>
  <w:footnote w:id="7">
    <w:p w:rsidR="006F62E0" w:rsidRDefault="006F62E0">
      <w:pPr>
        <w:pStyle w:val="Textpoznpodarou"/>
      </w:pPr>
      <w:ins w:id="247" w:author="*" w:date="2018-05-17T09:03:00Z">
        <w:r>
          <w:rPr>
            <w:rStyle w:val="Znakapoznpodarou"/>
          </w:rPr>
          <w:footnoteRef/>
        </w:r>
        <w:r>
          <w:t xml:space="preserve"> </w:t>
        </w:r>
        <w:r w:rsidRPr="00736FE8">
          <w:rPr>
            <w:sz w:val="18"/>
          </w:rPr>
          <w:t>Dostupné z: https://fhs.utb.cz/o-fakulte/uredni-deska/vnitrni-normy-a-predpisy/vnitrni-normy-fhs/rozhodnuti-dekanky/</w:t>
        </w:r>
      </w:ins>
    </w:p>
  </w:footnote>
  <w:footnote w:id="8">
    <w:p w:rsidR="006F62E0" w:rsidRPr="00402557" w:rsidDel="00D40AB8" w:rsidRDefault="006F62E0" w:rsidP="00360B5F">
      <w:pPr>
        <w:pStyle w:val="Textpoznpodarou"/>
        <w:rPr>
          <w:del w:id="260" w:author="Marek Libor" w:date="2018-05-31T02:48:00Z"/>
          <w:rFonts w:ascii="Calibri Light" w:hAnsi="Calibri Light"/>
          <w:color w:val="E36C0A"/>
          <w:sz w:val="18"/>
          <w:szCs w:val="18"/>
        </w:rPr>
      </w:pPr>
      <w:del w:id="261" w:author="Marek Libor" w:date="2018-05-31T02:48:00Z">
        <w:r w:rsidRPr="00402557" w:rsidDel="00D40AB8">
          <w:rPr>
            <w:rStyle w:val="Znakapoznpodarou"/>
            <w:rFonts w:ascii="Calibri Light" w:hAnsi="Calibri Light"/>
            <w:color w:val="E36C0A"/>
            <w:sz w:val="18"/>
            <w:szCs w:val="18"/>
          </w:rPr>
          <w:footnoteRef/>
        </w:r>
        <w:r w:rsidRPr="00402557" w:rsidDel="00D40AB8">
          <w:rPr>
            <w:rFonts w:ascii="Calibri Light" w:hAnsi="Calibri Light"/>
            <w:color w:val="E36C0A"/>
            <w:sz w:val="18"/>
            <w:szCs w:val="18"/>
          </w:rPr>
          <w:delText xml:space="preserve"> Dostupné z:</w:delText>
        </w:r>
      </w:del>
    </w:p>
  </w:footnote>
  <w:footnote w:id="9">
    <w:p w:rsidR="006F62E0" w:rsidRPr="003B141A" w:rsidDel="00D40AB8" w:rsidRDefault="006F62E0" w:rsidP="00360B5F">
      <w:pPr>
        <w:pStyle w:val="Textpoznpodarou"/>
        <w:rPr>
          <w:del w:id="272" w:author="Marek Libor" w:date="2018-05-31T02:48:00Z"/>
          <w:rFonts w:ascii="Calibri Light" w:hAnsi="Calibri Light"/>
          <w:sz w:val="18"/>
          <w:szCs w:val="18"/>
        </w:rPr>
      </w:pPr>
      <w:del w:id="273" w:author="Marek Libor" w:date="2018-05-31T02:48:00Z">
        <w:r w:rsidRPr="00402557" w:rsidDel="00D40AB8">
          <w:rPr>
            <w:rStyle w:val="Znakapoznpodarou"/>
            <w:rFonts w:ascii="Calibri Light" w:hAnsi="Calibri Light"/>
            <w:color w:val="E36C0A"/>
            <w:sz w:val="18"/>
            <w:szCs w:val="18"/>
          </w:rPr>
          <w:footnoteRef/>
        </w:r>
        <w:r w:rsidRPr="00402557" w:rsidDel="00D40AB8">
          <w:rPr>
            <w:rFonts w:ascii="Calibri Light" w:hAnsi="Calibri Light"/>
            <w:color w:val="E36C0A"/>
            <w:sz w:val="18"/>
            <w:szCs w:val="18"/>
          </w:rPr>
          <w:delText xml:space="preserve"> Dostupné z:</w:delText>
        </w:r>
      </w:del>
    </w:p>
  </w:footnote>
  <w:footnote w:id="10">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11">
    <w:p w:rsidR="006F62E0" w:rsidRDefault="006F62E0" w:rsidP="00360B5F">
      <w:pPr>
        <w:pStyle w:val="Textpoznpodarou"/>
      </w:pPr>
      <w:r>
        <w:rPr>
          <w:rStyle w:val="Znakapoznpodarou"/>
        </w:rPr>
        <w:footnoteRef/>
      </w:r>
      <w:r>
        <w:t xml:space="preserve"> </w:t>
      </w:r>
      <w:r w:rsidRPr="00290BED">
        <w:rPr>
          <w:sz w:val="18"/>
          <w:szCs w:val="18"/>
        </w:rPr>
        <w:t>Dostupné z: http://www.utb.cz/o-univerzite/smernice-rektora</w:t>
      </w:r>
    </w:p>
  </w:footnote>
  <w:footnote w:id="12">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3">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Dostupné z: http://www.utb.cz/o-univerzite/vnitrni-predpisy</w:t>
      </w:r>
    </w:p>
  </w:footnote>
  <w:footnote w:id="14">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součást doplní odkaz na své vnitřní předpisy.</w:t>
      </w:r>
    </w:p>
  </w:footnote>
  <w:footnote w:id="15">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https://jobcentrum.utb.cz/index.php?lang=cz</w:t>
      </w:r>
    </w:p>
  </w:footnote>
  <w:footnote w:id="16">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https://jobcentrum.utb.cz/index.php?option=com_career&amp;view=offers&amp;Itemid=105&amp;lang=cz</w:t>
      </w:r>
    </w:p>
  </w:footnote>
  <w:footnote w:id="17">
    <w:p w:rsidR="006F62E0" w:rsidRPr="003B141A" w:rsidRDefault="006F62E0" w:rsidP="00360B5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https://jobcentrum.utb.cz/index.php?option=com_content&amp;view=article&amp;id=21&amp;Itemid=156&amp;lang=cz</w:t>
      </w:r>
    </w:p>
  </w:footnote>
  <w:footnote w:id="18">
    <w:p w:rsidR="006F62E0" w:rsidRPr="003B141A" w:rsidRDefault="006F62E0" w:rsidP="00360B5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19">
    <w:p w:rsidR="006F62E0" w:rsidRPr="003B141A" w:rsidRDefault="006F62E0" w:rsidP="00360B5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 w:id="20">
    <w:p w:rsidR="006F62E0" w:rsidRPr="00402557" w:rsidRDefault="006F62E0" w:rsidP="00360B5F">
      <w:pPr>
        <w:rPr>
          <w:rFonts w:ascii="Calibri Light" w:hAnsi="Calibri Light"/>
          <w:color w:val="000000"/>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http://portal.k.utb.cz/databases/alphabetical</w:t>
      </w:r>
    </w:p>
  </w:footnote>
  <w:footnote w:id="21">
    <w:p w:rsidR="006F62E0" w:rsidRPr="00402557" w:rsidRDefault="006F62E0" w:rsidP="00360B5F">
      <w:pPr>
        <w:pStyle w:val="Textpoznpodarou"/>
        <w:rPr>
          <w:b/>
        </w:rPr>
      </w:pPr>
      <w:r w:rsidRPr="00402557">
        <w:rPr>
          <w:rStyle w:val="Znakapoznpodarou"/>
          <w:rFonts w:ascii="Calibri Light" w:hAnsi="Calibri Light"/>
          <w:sz w:val="18"/>
          <w:szCs w:val="18"/>
        </w:rPr>
        <w:footnoteRef/>
      </w:r>
      <w:r w:rsidRPr="00402557">
        <w:rPr>
          <w:rFonts w:ascii="Calibri Light" w:hAnsi="Calibri Light"/>
          <w:sz w:val="18"/>
          <w:szCs w:val="18"/>
        </w:rPr>
        <w:t xml:space="preserve"> </w:t>
      </w:r>
      <w:r w:rsidRPr="00402557">
        <w:rPr>
          <w:rStyle w:val="Siln"/>
          <w:rFonts w:ascii="Calibri Light" w:hAnsi="Calibri Light"/>
          <w:b w:val="0"/>
          <w:sz w:val="18"/>
          <w:szCs w:val="18"/>
        </w:rPr>
        <w:t>Dostupné z: http://www.utb.cz/o-univerzite/smernice-rektora</w:t>
      </w:r>
    </w:p>
  </w:footnote>
  <w:footnote w:id="22">
    <w:p w:rsidR="006F62E0" w:rsidRDefault="006F62E0" w:rsidP="00360B5F">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3">
    <w:p w:rsidR="006F62E0" w:rsidRPr="00684711" w:rsidRDefault="006F62E0" w:rsidP="00360B5F">
      <w:pPr>
        <w:pStyle w:val="Textpoznpodarou"/>
        <w:rPr>
          <w:rFonts w:ascii="Calibri Light" w:hAnsi="Calibri Light"/>
        </w:rPr>
      </w:pPr>
      <w:r w:rsidRPr="00684711">
        <w:rPr>
          <w:rStyle w:val="Znakapoznpodarou"/>
          <w:rFonts w:ascii="Calibri Light" w:hAnsi="Calibri Light"/>
        </w:rPr>
        <w:footnoteRef/>
      </w:r>
      <w:r w:rsidRPr="00684711">
        <w:rPr>
          <w:rFonts w:ascii="Calibri Light" w:hAnsi="Calibri Light"/>
        </w:rPr>
        <w:t xml:space="preserve"> Publikační činnost pracovníků je přístupná po rozkliknutí jednotlivých pracovníků zde: http://www.utb.cz/fhs/struktura/kontakty-5</w:t>
      </w:r>
    </w:p>
  </w:footnote>
  <w:footnote w:id="24">
    <w:p w:rsidR="006F62E0" w:rsidRDefault="006F62E0" w:rsidP="00360B5F">
      <w:pPr>
        <w:pStyle w:val="Textpoznpodarou"/>
      </w:pPr>
      <w:r>
        <w:rPr>
          <w:rStyle w:val="Znakapoznpodarou"/>
        </w:rPr>
        <w:footnoteRef/>
      </w:r>
      <w:r>
        <w:t xml:space="preserve"> Dostupné z: </w:t>
      </w:r>
      <w:r w:rsidRPr="009C0E0D">
        <w:t>http://www.utb.cz/o-univerzite/vnitrni-predpisy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66632"/>
    <w:multiLevelType w:val="hybridMultilevel"/>
    <w:tmpl w:val="B404B3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6696511"/>
    <w:multiLevelType w:val="hybridMultilevel"/>
    <w:tmpl w:val="A7C497B4"/>
    <w:lvl w:ilvl="0" w:tplc="DB7003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CF587B"/>
    <w:multiLevelType w:val="hybridMultilevel"/>
    <w:tmpl w:val="008C46FA"/>
    <w:lvl w:ilvl="0" w:tplc="0FD6C3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2BDB25A7"/>
    <w:multiLevelType w:val="hybridMultilevel"/>
    <w:tmpl w:val="C00E7E7C"/>
    <w:lvl w:ilvl="0" w:tplc="012061D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D4A217C"/>
    <w:multiLevelType w:val="hybridMultilevel"/>
    <w:tmpl w:val="B378B042"/>
    <w:lvl w:ilvl="0" w:tplc="15BEA0C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1F1E47"/>
    <w:multiLevelType w:val="hybridMultilevel"/>
    <w:tmpl w:val="0918452A"/>
    <w:lvl w:ilvl="0" w:tplc="6EA2D9BA">
      <w:numFmt w:val="bullet"/>
      <w:lvlText w:val="-"/>
      <w:lvlJc w:val="left"/>
      <w:pPr>
        <w:ind w:left="720" w:hanging="360"/>
      </w:pPr>
      <w:rPr>
        <w:rFonts w:ascii="Calibri" w:eastAsia="Calibri" w:hAnsi="Calibri" w:cs="Arial" w:hint="default"/>
        <w:b w:val="0"/>
        <w:sz w:val="20"/>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4A72B44"/>
    <w:multiLevelType w:val="hybridMultilevel"/>
    <w:tmpl w:val="FC088CD6"/>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6D1220"/>
    <w:multiLevelType w:val="hybridMultilevel"/>
    <w:tmpl w:val="2A00AB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06019A"/>
    <w:multiLevelType w:val="hybridMultilevel"/>
    <w:tmpl w:val="959031E6"/>
    <w:lvl w:ilvl="0" w:tplc="6EA2D9BA">
      <w:numFmt w:val="bullet"/>
      <w:lvlText w:val="-"/>
      <w:lvlJc w:val="left"/>
      <w:pPr>
        <w:ind w:left="1920" w:hanging="360"/>
      </w:pPr>
      <w:rPr>
        <w:rFonts w:ascii="Calibri" w:eastAsia="Calibri" w:hAnsi="Calibri" w:cs="Arial"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2" w15:restartNumberingAfterBreak="0">
    <w:nsid w:val="65070826"/>
    <w:multiLevelType w:val="hybridMultilevel"/>
    <w:tmpl w:val="F3B029A4"/>
    <w:lvl w:ilvl="0" w:tplc="D87802F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4"/>
  </w:num>
  <w:num w:numId="3">
    <w:abstractNumId w:val="12"/>
  </w:num>
  <w:num w:numId="4">
    <w:abstractNumId w:val="2"/>
  </w:num>
  <w:num w:numId="5">
    <w:abstractNumId w:val="6"/>
  </w:num>
  <w:num w:numId="6">
    <w:abstractNumId w:val="7"/>
  </w:num>
  <w:num w:numId="7">
    <w:abstractNumId w:val="1"/>
  </w:num>
  <w:num w:numId="8">
    <w:abstractNumId w:val="0"/>
  </w:num>
  <w:num w:numId="9">
    <w:abstractNumId w:val="5"/>
  </w:num>
  <w:num w:numId="10">
    <w:abstractNumId w:val="3"/>
  </w:num>
  <w:num w:numId="11">
    <w:abstractNumId w:val="9"/>
  </w:num>
  <w:num w:numId="12">
    <w:abstractNumId w:val="11"/>
  </w:num>
  <w:num w:numId="13">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w15:presenceInfo w15:providerId="None" w15:userId="*"/>
  </w15:person>
  <w15:person w15:author="Zuzana Hrnčiříková">
    <w15:presenceInfo w15:providerId="None" w15:userId="Zuzana Hrnčiříková"/>
  </w15:person>
  <w15:person w15:author="Marek Libor">
    <w15:presenceInfo w15:providerId="AD" w15:userId="S-1-5-21-770070720-3945125243-2690725130-18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706"/>
    <w:rsid w:val="00015D07"/>
    <w:rsid w:val="0001625B"/>
    <w:rsid w:val="000357A5"/>
    <w:rsid w:val="00050BD7"/>
    <w:rsid w:val="0006190E"/>
    <w:rsid w:val="00082E94"/>
    <w:rsid w:val="00082F61"/>
    <w:rsid w:val="000837AC"/>
    <w:rsid w:val="000C1F7E"/>
    <w:rsid w:val="000C43D5"/>
    <w:rsid w:val="0011730A"/>
    <w:rsid w:val="00126C81"/>
    <w:rsid w:val="00130D97"/>
    <w:rsid w:val="00137706"/>
    <w:rsid w:val="00143A58"/>
    <w:rsid w:val="00164CA5"/>
    <w:rsid w:val="00176FF8"/>
    <w:rsid w:val="0018517B"/>
    <w:rsid w:val="001B30F2"/>
    <w:rsid w:val="001C1D8C"/>
    <w:rsid w:val="001E6114"/>
    <w:rsid w:val="001F26C8"/>
    <w:rsid w:val="00200225"/>
    <w:rsid w:val="00220B30"/>
    <w:rsid w:val="00226873"/>
    <w:rsid w:val="00255C73"/>
    <w:rsid w:val="00255F07"/>
    <w:rsid w:val="00256AF2"/>
    <w:rsid w:val="002807AB"/>
    <w:rsid w:val="002970CC"/>
    <w:rsid w:val="002B635B"/>
    <w:rsid w:val="002C3045"/>
    <w:rsid w:val="002C5937"/>
    <w:rsid w:val="002F19D3"/>
    <w:rsid w:val="002F789E"/>
    <w:rsid w:val="00311871"/>
    <w:rsid w:val="003169AC"/>
    <w:rsid w:val="00336EB9"/>
    <w:rsid w:val="00355A1E"/>
    <w:rsid w:val="00360B5F"/>
    <w:rsid w:val="0036649C"/>
    <w:rsid w:val="003927B8"/>
    <w:rsid w:val="003973C0"/>
    <w:rsid w:val="003A3E75"/>
    <w:rsid w:val="003C05CB"/>
    <w:rsid w:val="003C4A9E"/>
    <w:rsid w:val="003D3E34"/>
    <w:rsid w:val="003E3A06"/>
    <w:rsid w:val="003E6897"/>
    <w:rsid w:val="00465F3E"/>
    <w:rsid w:val="004662B1"/>
    <w:rsid w:val="00470AA5"/>
    <w:rsid w:val="00472E6E"/>
    <w:rsid w:val="00473B62"/>
    <w:rsid w:val="0048006C"/>
    <w:rsid w:val="004A2465"/>
    <w:rsid w:val="004D231F"/>
    <w:rsid w:val="004D2F84"/>
    <w:rsid w:val="004D3C6B"/>
    <w:rsid w:val="00505E2B"/>
    <w:rsid w:val="005126B2"/>
    <w:rsid w:val="00527D68"/>
    <w:rsid w:val="00587C5B"/>
    <w:rsid w:val="005936EC"/>
    <w:rsid w:val="005B07EE"/>
    <w:rsid w:val="005C6F9E"/>
    <w:rsid w:val="005D7832"/>
    <w:rsid w:val="005E16F8"/>
    <w:rsid w:val="005E5538"/>
    <w:rsid w:val="0060054C"/>
    <w:rsid w:val="00604E74"/>
    <w:rsid w:val="006107C7"/>
    <w:rsid w:val="00612C25"/>
    <w:rsid w:val="00616742"/>
    <w:rsid w:val="00620627"/>
    <w:rsid w:val="006267AA"/>
    <w:rsid w:val="0063363B"/>
    <w:rsid w:val="00642893"/>
    <w:rsid w:val="00662AA0"/>
    <w:rsid w:val="006807D7"/>
    <w:rsid w:val="006867BB"/>
    <w:rsid w:val="00695FE1"/>
    <w:rsid w:val="006B19A8"/>
    <w:rsid w:val="006C6C88"/>
    <w:rsid w:val="006E37B4"/>
    <w:rsid w:val="006E3B2B"/>
    <w:rsid w:val="006F5698"/>
    <w:rsid w:val="006F62E0"/>
    <w:rsid w:val="00701FF7"/>
    <w:rsid w:val="00705D6B"/>
    <w:rsid w:val="00713702"/>
    <w:rsid w:val="007155EB"/>
    <w:rsid w:val="00726950"/>
    <w:rsid w:val="00736FE8"/>
    <w:rsid w:val="00747CA7"/>
    <w:rsid w:val="007708AE"/>
    <w:rsid w:val="00771A37"/>
    <w:rsid w:val="00775B1F"/>
    <w:rsid w:val="007911BC"/>
    <w:rsid w:val="007C383A"/>
    <w:rsid w:val="007E0E0B"/>
    <w:rsid w:val="007F0D23"/>
    <w:rsid w:val="00834EC2"/>
    <w:rsid w:val="00882EFC"/>
    <w:rsid w:val="00896408"/>
    <w:rsid w:val="008A2DCE"/>
    <w:rsid w:val="008A36D6"/>
    <w:rsid w:val="008B23DC"/>
    <w:rsid w:val="008C2461"/>
    <w:rsid w:val="008D128E"/>
    <w:rsid w:val="008D6706"/>
    <w:rsid w:val="00902E97"/>
    <w:rsid w:val="009124A4"/>
    <w:rsid w:val="00913CB1"/>
    <w:rsid w:val="00916EAF"/>
    <w:rsid w:val="009207B5"/>
    <w:rsid w:val="00920D23"/>
    <w:rsid w:val="00923AF9"/>
    <w:rsid w:val="00934432"/>
    <w:rsid w:val="00945D1F"/>
    <w:rsid w:val="009614A9"/>
    <w:rsid w:val="00986033"/>
    <w:rsid w:val="009A1EAC"/>
    <w:rsid w:val="009A2862"/>
    <w:rsid w:val="009B3573"/>
    <w:rsid w:val="009B56B8"/>
    <w:rsid w:val="009C62B1"/>
    <w:rsid w:val="009D3B25"/>
    <w:rsid w:val="009E3BEA"/>
    <w:rsid w:val="00A03190"/>
    <w:rsid w:val="00A218E1"/>
    <w:rsid w:val="00A319F7"/>
    <w:rsid w:val="00A31DC0"/>
    <w:rsid w:val="00A428F1"/>
    <w:rsid w:val="00A53C05"/>
    <w:rsid w:val="00A927F9"/>
    <w:rsid w:val="00AB2209"/>
    <w:rsid w:val="00AC30AA"/>
    <w:rsid w:val="00AC3EEB"/>
    <w:rsid w:val="00AE65C1"/>
    <w:rsid w:val="00B53806"/>
    <w:rsid w:val="00B63A0E"/>
    <w:rsid w:val="00B8130C"/>
    <w:rsid w:val="00BA0C52"/>
    <w:rsid w:val="00BE7C1E"/>
    <w:rsid w:val="00BF6CE3"/>
    <w:rsid w:val="00C00C52"/>
    <w:rsid w:val="00C26DAD"/>
    <w:rsid w:val="00C51C66"/>
    <w:rsid w:val="00C6693F"/>
    <w:rsid w:val="00C756BD"/>
    <w:rsid w:val="00C940C1"/>
    <w:rsid w:val="00C941C4"/>
    <w:rsid w:val="00C97BA9"/>
    <w:rsid w:val="00CB1349"/>
    <w:rsid w:val="00CB1519"/>
    <w:rsid w:val="00CF16EF"/>
    <w:rsid w:val="00D05DFE"/>
    <w:rsid w:val="00D1006A"/>
    <w:rsid w:val="00D14081"/>
    <w:rsid w:val="00D2320A"/>
    <w:rsid w:val="00D40AB8"/>
    <w:rsid w:val="00D61B5B"/>
    <w:rsid w:val="00D7335E"/>
    <w:rsid w:val="00D75411"/>
    <w:rsid w:val="00D7736B"/>
    <w:rsid w:val="00DC2BBA"/>
    <w:rsid w:val="00DC7DD2"/>
    <w:rsid w:val="00DE514C"/>
    <w:rsid w:val="00DE620D"/>
    <w:rsid w:val="00E10F12"/>
    <w:rsid w:val="00E210B6"/>
    <w:rsid w:val="00E54FF0"/>
    <w:rsid w:val="00E604B6"/>
    <w:rsid w:val="00E929F6"/>
    <w:rsid w:val="00EB21A6"/>
    <w:rsid w:val="00ED4F7F"/>
    <w:rsid w:val="00EE411B"/>
    <w:rsid w:val="00EF237D"/>
    <w:rsid w:val="00EF460F"/>
    <w:rsid w:val="00EF72A8"/>
    <w:rsid w:val="00F12063"/>
    <w:rsid w:val="00F16AE2"/>
    <w:rsid w:val="00F342DE"/>
    <w:rsid w:val="00F360F2"/>
    <w:rsid w:val="00F42069"/>
    <w:rsid w:val="00F70CE4"/>
    <w:rsid w:val="00FA681F"/>
    <w:rsid w:val="00FA6B4A"/>
    <w:rsid w:val="00FC010F"/>
    <w:rsid w:val="00FC4677"/>
    <w:rsid w:val="00FD47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ADBA23-7F10-4C8E-918D-7308F8B2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7706"/>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
    <w:qFormat/>
    <w:rsid w:val="00164CA5"/>
    <w:pPr>
      <w:spacing w:before="100" w:beforeAutospacing="1" w:after="100" w:afterAutospacing="1"/>
      <w:outlineLvl w:val="0"/>
    </w:pPr>
    <w:rPr>
      <w:b/>
      <w:bCs/>
      <w:kern w:val="36"/>
      <w:sz w:val="48"/>
      <w:szCs w:val="48"/>
    </w:rPr>
  </w:style>
  <w:style w:type="paragraph" w:styleId="Nadpis2">
    <w:name w:val="heading 2"/>
    <w:basedOn w:val="Normln"/>
    <w:next w:val="Normln"/>
    <w:link w:val="Nadpis2Char"/>
    <w:semiHidden/>
    <w:unhideWhenUsed/>
    <w:qFormat/>
    <w:rsid w:val="00164CA5"/>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rsid w:val="00164CA5"/>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unhideWhenUsed/>
    <w:qFormat/>
    <w:rsid w:val="007F0D23"/>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64CA5"/>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semiHidden/>
    <w:rsid w:val="00164CA5"/>
    <w:rPr>
      <w:rFonts w:ascii="Cambria" w:eastAsia="Times New Roman" w:hAnsi="Cambria" w:cs="Times New Roman"/>
      <w:b/>
      <w:bCs/>
      <w:i/>
      <w:iCs/>
      <w:sz w:val="28"/>
      <w:szCs w:val="28"/>
      <w:lang w:eastAsia="cs-CZ"/>
    </w:rPr>
  </w:style>
  <w:style w:type="character" w:customStyle="1" w:styleId="Nadpis5Char">
    <w:name w:val="Nadpis 5 Char"/>
    <w:basedOn w:val="Standardnpsmoodstavce"/>
    <w:link w:val="Nadpis5"/>
    <w:uiPriority w:val="9"/>
    <w:rsid w:val="007F0D23"/>
    <w:rPr>
      <w:rFonts w:asciiTheme="majorHAnsi" w:eastAsiaTheme="majorEastAsia" w:hAnsiTheme="majorHAnsi" w:cstheme="majorBidi"/>
      <w:color w:val="365F91" w:themeColor="accent1" w:themeShade="BF"/>
      <w:sz w:val="20"/>
      <w:szCs w:val="20"/>
      <w:lang w:eastAsia="cs-CZ"/>
    </w:rPr>
  </w:style>
  <w:style w:type="paragraph" w:customStyle="1" w:styleId="Times">
    <w:name w:val="Times"/>
    <w:basedOn w:val="Normln"/>
    <w:qFormat/>
    <w:rsid w:val="007911BC"/>
    <w:rPr>
      <w:sz w:val="24"/>
    </w:rPr>
  </w:style>
  <w:style w:type="character" w:styleId="Hypertextovodkaz">
    <w:name w:val="Hyperlink"/>
    <w:basedOn w:val="Standardnpsmoodstavce"/>
    <w:uiPriority w:val="99"/>
    <w:unhideWhenUsed/>
    <w:rsid w:val="00137706"/>
    <w:rPr>
      <w:color w:val="0000FF" w:themeColor="hyperlink"/>
      <w:u w:val="single"/>
    </w:rPr>
  </w:style>
  <w:style w:type="paragraph" w:styleId="Zhlav">
    <w:name w:val="header"/>
    <w:basedOn w:val="Normln"/>
    <w:link w:val="ZhlavChar"/>
    <w:uiPriority w:val="99"/>
    <w:unhideWhenUsed/>
    <w:rsid w:val="00137706"/>
    <w:pPr>
      <w:tabs>
        <w:tab w:val="center" w:pos="4536"/>
        <w:tab w:val="right" w:pos="9072"/>
      </w:tabs>
    </w:pPr>
  </w:style>
  <w:style w:type="character" w:customStyle="1" w:styleId="ZhlavChar">
    <w:name w:val="Záhlaví Char"/>
    <w:basedOn w:val="Standardnpsmoodstavce"/>
    <w:link w:val="Zhlav"/>
    <w:uiPriority w:val="99"/>
    <w:semiHidden/>
    <w:rsid w:val="0013770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37706"/>
    <w:pPr>
      <w:tabs>
        <w:tab w:val="center" w:pos="4536"/>
        <w:tab w:val="right" w:pos="9072"/>
      </w:tabs>
    </w:pPr>
  </w:style>
  <w:style w:type="character" w:customStyle="1" w:styleId="ZpatChar">
    <w:name w:val="Zápatí Char"/>
    <w:basedOn w:val="Standardnpsmoodstavce"/>
    <w:link w:val="Zpat"/>
    <w:uiPriority w:val="99"/>
    <w:rsid w:val="00137706"/>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rsid w:val="007F0D23"/>
    <w:rPr>
      <w:rFonts w:ascii="Tahoma" w:eastAsia="Calibri" w:hAnsi="Tahoma" w:cs="Tahoma"/>
      <w:sz w:val="16"/>
      <w:szCs w:val="16"/>
      <w:lang w:eastAsia="cs-CZ"/>
    </w:rPr>
  </w:style>
  <w:style w:type="paragraph" w:styleId="Textbubliny">
    <w:name w:val="Balloon Text"/>
    <w:basedOn w:val="Normln"/>
    <w:link w:val="TextbublinyChar"/>
    <w:uiPriority w:val="99"/>
    <w:semiHidden/>
    <w:rsid w:val="007F0D23"/>
    <w:rPr>
      <w:rFonts w:ascii="Tahoma" w:eastAsia="Calibri" w:hAnsi="Tahoma" w:cs="Tahoma"/>
      <w:sz w:val="16"/>
      <w:szCs w:val="16"/>
    </w:rPr>
  </w:style>
  <w:style w:type="character" w:styleId="slostrnky">
    <w:name w:val="page number"/>
    <w:basedOn w:val="Standardnpsmoodstavce"/>
    <w:uiPriority w:val="99"/>
    <w:rsid w:val="007F0D23"/>
    <w:rPr>
      <w:rFonts w:cs="Times New Roman"/>
    </w:rPr>
  </w:style>
  <w:style w:type="paragraph" w:styleId="Textkomente">
    <w:name w:val="annotation text"/>
    <w:basedOn w:val="Normln"/>
    <w:link w:val="TextkomenteChar"/>
    <w:uiPriority w:val="99"/>
    <w:semiHidden/>
    <w:unhideWhenUsed/>
    <w:rsid w:val="007F0D23"/>
  </w:style>
  <w:style w:type="character" w:customStyle="1" w:styleId="TextkomenteChar">
    <w:name w:val="Text komentáře Char"/>
    <w:basedOn w:val="Standardnpsmoodstavce"/>
    <w:link w:val="Textkomente"/>
    <w:uiPriority w:val="99"/>
    <w:semiHidden/>
    <w:rsid w:val="007F0D23"/>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rsid w:val="007F0D23"/>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uiPriority w:val="99"/>
    <w:semiHidden/>
    <w:unhideWhenUsed/>
    <w:rsid w:val="007F0D23"/>
    <w:rPr>
      <w:b/>
      <w:bCs/>
    </w:rPr>
  </w:style>
  <w:style w:type="paragraph" w:styleId="Normlnweb">
    <w:name w:val="Normal (Web)"/>
    <w:basedOn w:val="Normln"/>
    <w:uiPriority w:val="99"/>
    <w:unhideWhenUsed/>
    <w:rsid w:val="007F0D23"/>
    <w:pPr>
      <w:spacing w:before="100" w:beforeAutospacing="1" w:after="100" w:afterAutospacing="1"/>
    </w:pPr>
    <w:rPr>
      <w:sz w:val="24"/>
      <w:szCs w:val="24"/>
    </w:rPr>
  </w:style>
  <w:style w:type="paragraph" w:styleId="Bezmezer">
    <w:name w:val="No Spacing"/>
    <w:uiPriority w:val="1"/>
    <w:qFormat/>
    <w:rsid w:val="007F0D23"/>
    <w:pPr>
      <w:spacing w:after="0" w:line="240" w:lineRule="auto"/>
    </w:pPr>
    <w:rPr>
      <w:rFonts w:ascii="Times New Roman" w:eastAsia="Times New Roman" w:hAnsi="Times New Roman" w:cs="Times New Roman"/>
      <w:sz w:val="20"/>
      <w:szCs w:val="20"/>
      <w:lang w:eastAsia="cs-CZ"/>
    </w:rPr>
  </w:style>
  <w:style w:type="character" w:customStyle="1" w:styleId="x00i6y26c084">
    <w:name w:val="x00i6y26c084"/>
    <w:basedOn w:val="Standardnpsmoodstavce"/>
    <w:rsid w:val="007F0D23"/>
  </w:style>
  <w:style w:type="paragraph" w:styleId="Odstavecseseznamem">
    <w:name w:val="List Paragraph"/>
    <w:basedOn w:val="Normln"/>
    <w:uiPriority w:val="34"/>
    <w:qFormat/>
    <w:rsid w:val="007F0D23"/>
    <w:pPr>
      <w:ind w:left="720"/>
      <w:contextualSpacing/>
    </w:pPr>
  </w:style>
  <w:style w:type="character" w:styleId="Zdraznn">
    <w:name w:val="Emphasis"/>
    <w:basedOn w:val="Standardnpsmoodstavce"/>
    <w:uiPriority w:val="20"/>
    <w:qFormat/>
    <w:rsid w:val="007F0D23"/>
    <w:rPr>
      <w:i/>
      <w:iCs/>
    </w:rPr>
  </w:style>
  <w:style w:type="character" w:styleId="Siln">
    <w:name w:val="Strong"/>
    <w:basedOn w:val="Standardnpsmoodstavce"/>
    <w:uiPriority w:val="22"/>
    <w:qFormat/>
    <w:rsid w:val="007F0D23"/>
    <w:rPr>
      <w:b/>
      <w:bCs/>
    </w:rPr>
  </w:style>
  <w:style w:type="character" w:customStyle="1" w:styleId="right">
    <w:name w:val="right"/>
    <w:basedOn w:val="Standardnpsmoodstavce"/>
    <w:rsid w:val="007F0D23"/>
  </w:style>
  <w:style w:type="character" w:customStyle="1" w:styleId="size-m">
    <w:name w:val="size-m"/>
    <w:basedOn w:val="Standardnpsmoodstavce"/>
    <w:rsid w:val="007F0D23"/>
    <w:rPr>
      <w:sz w:val="20"/>
      <w:szCs w:val="20"/>
    </w:rPr>
  </w:style>
  <w:style w:type="character" w:customStyle="1" w:styleId="Nadpis3Char">
    <w:name w:val="Nadpis 3 Char"/>
    <w:basedOn w:val="Standardnpsmoodstavce"/>
    <w:link w:val="Nadpis3"/>
    <w:semiHidden/>
    <w:rsid w:val="00164CA5"/>
    <w:rPr>
      <w:rFonts w:ascii="Cambria" w:eastAsia="Times New Roman" w:hAnsi="Cambria" w:cs="Times New Roman"/>
      <w:b/>
      <w:bCs/>
      <w:sz w:val="26"/>
      <w:szCs w:val="26"/>
      <w:lang w:eastAsia="cs-CZ"/>
    </w:rPr>
  </w:style>
  <w:style w:type="paragraph" w:styleId="Zkladntext">
    <w:name w:val="Body Text"/>
    <w:aliases w:val="Char7"/>
    <w:basedOn w:val="Normln"/>
    <w:link w:val="ZkladntextChar"/>
    <w:rsid w:val="00164CA5"/>
    <w:pPr>
      <w:jc w:val="both"/>
    </w:pPr>
    <w:rPr>
      <w:sz w:val="24"/>
    </w:rPr>
  </w:style>
  <w:style w:type="character" w:customStyle="1" w:styleId="ZkladntextChar">
    <w:name w:val="Základní text Char"/>
    <w:aliases w:val="Char7 Char1"/>
    <w:basedOn w:val="Standardnpsmoodstavce"/>
    <w:link w:val="Zkladntext"/>
    <w:rsid w:val="00164CA5"/>
    <w:rPr>
      <w:rFonts w:ascii="Times New Roman" w:eastAsia="Times New Roman" w:hAnsi="Times New Roman" w:cs="Times New Roman"/>
      <w:sz w:val="24"/>
      <w:szCs w:val="20"/>
      <w:lang w:eastAsia="cs-CZ"/>
    </w:rPr>
  </w:style>
  <w:style w:type="paragraph" w:customStyle="1" w:styleId="CVNormal">
    <w:name w:val="CV Normal"/>
    <w:basedOn w:val="Normln"/>
    <w:rsid w:val="00164CA5"/>
    <w:pPr>
      <w:suppressAutoHyphens/>
      <w:ind w:left="113" w:right="113"/>
    </w:pPr>
    <w:rPr>
      <w:rFonts w:ascii="Arial Narrow" w:hAnsi="Arial Narrow"/>
      <w:lang w:eastAsia="ar-SA"/>
    </w:rPr>
  </w:style>
  <w:style w:type="character" w:customStyle="1" w:styleId="ZkladntextChar1">
    <w:name w:val="Základní text Char1"/>
    <w:aliases w:val="Char7 Char"/>
    <w:rsid w:val="00164CA5"/>
    <w:rPr>
      <w:rFonts w:ascii="Times New Roman" w:eastAsia="Times New Roman" w:hAnsi="Times New Roman" w:cs="Times New Roman"/>
      <w:sz w:val="24"/>
      <w:szCs w:val="20"/>
    </w:rPr>
  </w:style>
  <w:style w:type="table" w:styleId="Mkatabulky">
    <w:name w:val="Table Grid"/>
    <w:basedOn w:val="Normlntabulka"/>
    <w:uiPriority w:val="59"/>
    <w:rsid w:val="00472E6E"/>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360B5F"/>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360B5F"/>
    <w:rPr>
      <w:rFonts w:ascii="Calibri" w:eastAsia="Calibri" w:hAnsi="Calibri" w:cs="Arial"/>
      <w:sz w:val="20"/>
      <w:szCs w:val="20"/>
    </w:rPr>
  </w:style>
  <w:style w:type="character" w:styleId="Znakapoznpodarou">
    <w:name w:val="footnote reference"/>
    <w:uiPriority w:val="99"/>
    <w:semiHidden/>
    <w:unhideWhenUsed/>
    <w:rsid w:val="00360B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5003">
      <w:bodyDiv w:val="1"/>
      <w:marLeft w:val="0"/>
      <w:marRight w:val="0"/>
      <w:marTop w:val="0"/>
      <w:marBottom w:val="0"/>
      <w:divBdr>
        <w:top w:val="none" w:sz="0" w:space="0" w:color="auto"/>
        <w:left w:val="none" w:sz="0" w:space="0" w:color="auto"/>
        <w:bottom w:val="none" w:sz="0" w:space="0" w:color="auto"/>
        <w:right w:val="none" w:sz="0" w:space="0" w:color="auto"/>
      </w:divBdr>
    </w:div>
    <w:div w:id="698749453">
      <w:bodyDiv w:val="1"/>
      <w:marLeft w:val="0"/>
      <w:marRight w:val="0"/>
      <w:marTop w:val="0"/>
      <w:marBottom w:val="0"/>
      <w:divBdr>
        <w:top w:val="none" w:sz="0" w:space="0" w:color="auto"/>
        <w:left w:val="none" w:sz="0" w:space="0" w:color="auto"/>
        <w:bottom w:val="none" w:sz="0" w:space="0" w:color="auto"/>
        <w:right w:val="none" w:sz="0" w:space="0" w:color="auto"/>
      </w:divBdr>
    </w:div>
    <w:div w:id="1367556860">
      <w:bodyDiv w:val="1"/>
      <w:marLeft w:val="0"/>
      <w:marRight w:val="0"/>
      <w:marTop w:val="0"/>
      <w:marBottom w:val="0"/>
      <w:divBdr>
        <w:top w:val="none" w:sz="0" w:space="0" w:color="auto"/>
        <w:left w:val="none" w:sz="0" w:space="0" w:color="auto"/>
        <w:bottom w:val="none" w:sz="0" w:space="0" w:color="auto"/>
        <w:right w:val="none" w:sz="0" w:space="0" w:color="auto"/>
      </w:divBdr>
    </w:div>
    <w:div w:id="197351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cio.cz/nsz/fakulta.asp?FID=245http://www.utb.cz/fhs/intranet/vnitrni-normy-fhs" TargetMode="External"/><Relationship Id="rId18" Type="http://schemas.openxmlformats.org/officeDocument/2006/relationships/hyperlink" Target="https://stag.utb.cz/porta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rtal.k.utb.cz" TargetMode="External"/><Relationship Id="rId7" Type="http://schemas.openxmlformats.org/officeDocument/2006/relationships/endnotes" Target="endnotes.xml"/><Relationship Id="rId12" Type="http://schemas.openxmlformats.org/officeDocument/2006/relationships/hyperlink" Target="https://fhs.utb.cz/o-fakulte/uredni-deska/vnitrni-normy-a-predpisy/vnitrni-predpisy-utb-a-fhs/" TargetMode="External"/><Relationship Id="rId17" Type="http://schemas.openxmlformats.org/officeDocument/2006/relationships/hyperlink" Target="http://jsser.org/article/view/5000171786"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google.cz/search?hl=cs&amp;tbo=p&amp;tbm=bks&amp;q=inauthor:%22Pecinovsk%C3%BD+Josef%22" TargetMode="External"/><Relationship Id="rId20" Type="http://schemas.openxmlformats.org/officeDocument/2006/relationships/hyperlink" Target="http://publikace.k.utb.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tb.cz/univerzita/uredni-deska/vnitrni-normy-a-predpisy/vnitrni-predpisy/"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portal.k.utb.cz" TargetMode="External"/><Relationship Id="rId28" Type="http://schemas.openxmlformats.org/officeDocument/2006/relationships/theme" Target="theme/theme1.xml"/><Relationship Id="rId10" Type="http://schemas.openxmlformats.org/officeDocument/2006/relationships/hyperlink" Target="https://fhs.utb.cz/o-fakulte/uredni-deska/akreditace/" TargetMode="External"/><Relationship Id="rId19" Type="http://schemas.openxmlformats.org/officeDocument/2006/relationships/hyperlink" Target="http://digilib.k.utb.cz" TargetMode="External"/><Relationship Id="rId4" Type="http://schemas.openxmlformats.org/officeDocument/2006/relationships/settings" Target="settings.xml"/><Relationship Id="rId9" Type="http://schemas.openxmlformats.org/officeDocument/2006/relationships/hyperlink" Target="https://fhs.utb.cz/wp-login.php" TargetMode="External"/><Relationship Id="rId14" Type="http://schemas.openxmlformats.org/officeDocument/2006/relationships/footer" Target="footer1.xml"/><Relationship Id="rId22" Type="http://schemas.openxmlformats.org/officeDocument/2006/relationships/hyperlink" Target="http://portal.k.utb.cz/databases/alphabetical/" TargetMode="External"/><Relationship Id="rId27"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02E79-CDEC-4047-8C5C-B1B0EC937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107</Pages>
  <Words>41070</Words>
  <Characters>242317</Characters>
  <Application>Microsoft Office Word</Application>
  <DocSecurity>0</DocSecurity>
  <Lines>2019</Lines>
  <Paragraphs>565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282822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Marek Libor</cp:lastModifiedBy>
  <cp:revision>11</cp:revision>
  <dcterms:created xsi:type="dcterms:W3CDTF">2018-05-28T11:44:00Z</dcterms:created>
  <dcterms:modified xsi:type="dcterms:W3CDTF">2018-05-31T00:50:00Z</dcterms:modified>
</cp:coreProperties>
</file>